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47C0" w:rsidRPr="0058219A" w:rsidRDefault="007247C0" w:rsidP="007247C0">
      <w:pPr>
        <w:pStyle w:val="aa"/>
        <w:widowControl w:val="0"/>
        <w:spacing w:after="160"/>
        <w:ind w:right="-7" w:firstLine="567"/>
        <w:jc w:val="right"/>
        <w:rPr>
          <w:rFonts w:ascii="Calibri" w:hAnsi="Calibri" w:cs="Sylfaen"/>
          <w:i/>
          <w:u w:val="single"/>
        </w:rPr>
      </w:pPr>
      <w:r w:rsidRPr="0058219A">
        <w:rPr>
          <w:rFonts w:ascii="Calibri" w:hAnsi="Calibri"/>
          <w:i/>
          <w:u w:val="single"/>
        </w:rPr>
        <w:t>Типовая форма</w:t>
      </w:r>
    </w:p>
    <w:p w:rsidR="00106036" w:rsidRPr="001214E0" w:rsidRDefault="00106036" w:rsidP="00106036">
      <w:pPr>
        <w:pStyle w:val="aa"/>
        <w:ind w:right="-7" w:firstLine="567"/>
        <w:jc w:val="center"/>
        <w:rPr>
          <w:rFonts w:ascii="GHEA Grapalat" w:hAnsi="GHEA Grapalat" w:cs="Sylfaen"/>
          <w:i/>
          <w:sz w:val="22"/>
          <w:lang w:val="af-ZA"/>
        </w:rPr>
      </w:pPr>
      <w:r w:rsidRPr="001214E0">
        <w:rPr>
          <w:rFonts w:ascii="GHEA Grapalat" w:hAnsi="GHEA Grapalat" w:cs="Sylfaen"/>
          <w:i/>
          <w:sz w:val="22"/>
          <w:lang w:val="af-ZA"/>
        </w:rPr>
        <w:t>ОБЪЯВЛЕНИЕ О ЗАПРОСЕ КОТИРОВОК</w:t>
      </w:r>
    </w:p>
    <w:p w:rsidR="00106036" w:rsidRPr="00060018" w:rsidRDefault="00106036" w:rsidP="00106036">
      <w:pPr>
        <w:pStyle w:val="aa"/>
        <w:ind w:right="-7" w:firstLine="567"/>
        <w:jc w:val="both"/>
        <w:rPr>
          <w:rFonts w:ascii="GHEA Grapalat" w:hAnsi="GHEA Grapalat" w:cs="Sylfaen"/>
          <w:sz w:val="22"/>
          <w:lang w:val="af-ZA"/>
        </w:rPr>
      </w:pPr>
      <w:r w:rsidRPr="00060018">
        <w:rPr>
          <w:rFonts w:ascii="GHEA Grapalat" w:hAnsi="GHEA Grapalat" w:cs="Sylfaen"/>
          <w:sz w:val="22"/>
          <w:lang w:val="af-ZA"/>
        </w:rPr>
        <w:t xml:space="preserve">Настоящий текст объявления утвержден решением </w:t>
      </w:r>
      <w:r>
        <w:rPr>
          <w:rFonts w:ascii="GHEA Grapalat" w:hAnsi="GHEA Grapalat" w:cs="Sylfaen"/>
          <w:sz w:val="22"/>
          <w:lang w:val="af-ZA"/>
        </w:rPr>
        <w:t xml:space="preserve">Комиссии по запросу котировок </w:t>
      </w:r>
      <w:r>
        <w:rPr>
          <w:rFonts w:ascii="GHEA Grapalat" w:hAnsi="GHEA Grapalat" w:cs="Sylfaen"/>
          <w:sz w:val="22"/>
        </w:rPr>
        <w:t>с</w:t>
      </w:r>
      <w:r w:rsidR="00815506">
        <w:rPr>
          <w:rFonts w:ascii="GHEA Grapalat" w:hAnsi="GHEA Grapalat" w:cs="Sylfaen"/>
          <w:sz w:val="22"/>
          <w:lang w:val="af-ZA"/>
        </w:rPr>
        <w:t xml:space="preserve"> 03</w:t>
      </w:r>
      <w:r w:rsidRPr="00060018">
        <w:rPr>
          <w:rFonts w:ascii="Sylfaen" w:hAnsi="Sylfaen" w:cs="Sylfaen"/>
          <w:sz w:val="22"/>
          <w:lang w:val="af-ZA"/>
        </w:rPr>
        <w:t xml:space="preserve"> </w:t>
      </w:r>
      <w:r w:rsidR="00815506">
        <w:rPr>
          <w:rFonts w:ascii="Sylfaen" w:hAnsi="Sylfaen" w:cs="Sylfaen"/>
          <w:sz w:val="22"/>
          <w:lang w:val="hy-AM"/>
        </w:rPr>
        <w:t>дека</w:t>
      </w:r>
      <w:r w:rsidRPr="00060018">
        <w:rPr>
          <w:rFonts w:ascii="GHEA Grapalat" w:hAnsi="GHEA Grapalat" w:cs="Sylfaen"/>
          <w:sz w:val="22"/>
          <w:lang w:val="af-ZA"/>
        </w:rPr>
        <w:t>бря 201</w:t>
      </w:r>
      <w:r>
        <w:rPr>
          <w:rFonts w:ascii="GHEA Grapalat" w:hAnsi="GHEA Grapalat" w:cs="Sylfaen"/>
          <w:sz w:val="22"/>
          <w:lang w:val="af-ZA"/>
        </w:rPr>
        <w:t>9</w:t>
      </w:r>
      <w:r w:rsidRPr="00060018">
        <w:rPr>
          <w:rFonts w:ascii="GHEA Grapalat" w:hAnsi="GHEA Grapalat" w:cs="Sylfaen"/>
          <w:sz w:val="22"/>
          <w:lang w:val="af-ZA"/>
        </w:rPr>
        <w:t xml:space="preserve">  года N1  и публикуется в соответствии со статьей 27 Закона Республики Армения "О закупках"</w:t>
      </w:r>
    </w:p>
    <w:p w:rsidR="00106036" w:rsidRPr="00060018" w:rsidRDefault="00106036" w:rsidP="00106036">
      <w:pPr>
        <w:pStyle w:val="aa"/>
        <w:ind w:right="-7" w:firstLine="567"/>
        <w:jc w:val="both"/>
        <w:rPr>
          <w:rFonts w:ascii="GHEA Grapalat" w:hAnsi="GHEA Grapalat" w:cs="Sylfaen"/>
          <w:sz w:val="22"/>
          <w:lang w:val="af-ZA"/>
        </w:rPr>
      </w:pPr>
      <w:r w:rsidRPr="00060018">
        <w:rPr>
          <w:rFonts w:ascii="GHEA Grapalat" w:hAnsi="GHEA Grapalat" w:cs="Sylfaen"/>
          <w:sz w:val="22"/>
          <w:lang w:val="af-ZA"/>
        </w:rPr>
        <w:t xml:space="preserve">Код запроса котировок  </w:t>
      </w:r>
      <w:r>
        <w:rPr>
          <w:rFonts w:ascii="GHEA Grapalat" w:hAnsi="GHEA Grapalat" w:cs="Sylfaen"/>
          <w:sz w:val="22"/>
          <w:lang w:val="af-ZA"/>
        </w:rPr>
        <w:t>АМВННD</w:t>
      </w:r>
      <w:r w:rsidRPr="00060018">
        <w:rPr>
          <w:rFonts w:ascii="GHEA Grapalat" w:hAnsi="GHEA Grapalat" w:cs="Sylfaen"/>
          <w:sz w:val="22"/>
          <w:lang w:val="af-ZA"/>
        </w:rPr>
        <w:t>-GH APDzB-</w:t>
      </w:r>
      <w:r>
        <w:rPr>
          <w:rFonts w:ascii="GHEA Grapalat" w:hAnsi="GHEA Grapalat" w:cs="Sylfaen"/>
          <w:sz w:val="22"/>
          <w:lang w:val="af-ZA"/>
        </w:rPr>
        <w:t>20/01</w:t>
      </w:r>
    </w:p>
    <w:p w:rsidR="00106036" w:rsidRPr="00060018" w:rsidRDefault="00106036" w:rsidP="00106036">
      <w:pPr>
        <w:pStyle w:val="aa"/>
        <w:ind w:right="-7" w:firstLine="567"/>
        <w:jc w:val="both"/>
        <w:rPr>
          <w:rFonts w:ascii="GHEA Grapalat" w:hAnsi="GHEA Grapalat" w:cs="Sylfaen"/>
          <w:sz w:val="22"/>
          <w:lang w:val="af-ZA"/>
        </w:rPr>
      </w:pPr>
      <w:r w:rsidRPr="00060018">
        <w:rPr>
          <w:rFonts w:ascii="GHEA Grapalat" w:hAnsi="GHEA Grapalat" w:cs="Sylfaen"/>
          <w:sz w:val="22"/>
          <w:lang w:val="af-ZA"/>
        </w:rPr>
        <w:t>Заказчик: «</w:t>
      </w:r>
      <w:r>
        <w:rPr>
          <w:rFonts w:ascii="GHEA Grapalat" w:hAnsi="GHEA Grapalat" w:cs="Sylfaen"/>
          <w:sz w:val="22"/>
          <w:lang w:val="af-ZA"/>
        </w:rPr>
        <w:t>Оснавная школа имени Саргиса  Оганнисяна</w:t>
      </w:r>
      <w:r w:rsidRPr="00060018">
        <w:rPr>
          <w:rFonts w:ascii="GHEA Grapalat" w:hAnsi="GHEA Grapalat" w:cs="Sylfaen"/>
          <w:sz w:val="22"/>
          <w:lang w:val="af-ZA"/>
        </w:rPr>
        <w:t xml:space="preserve"> </w:t>
      </w:r>
      <w:r>
        <w:rPr>
          <w:rFonts w:ascii="GHEA Grapalat" w:hAnsi="GHEA Grapalat" w:cs="Sylfaen"/>
          <w:sz w:val="22"/>
          <w:lang w:val="af-ZA"/>
        </w:rPr>
        <w:t>села Воскетап Араратского марза</w:t>
      </w:r>
      <w:r w:rsidRPr="00060018">
        <w:rPr>
          <w:rFonts w:ascii="GHEA Grapalat" w:hAnsi="GHEA Grapalat" w:cs="Sylfaen"/>
          <w:sz w:val="22"/>
          <w:lang w:val="af-ZA"/>
        </w:rPr>
        <w:t xml:space="preserve">» ГНКО, которая находится в марзе Арарат РА, </w:t>
      </w:r>
      <w:r>
        <w:rPr>
          <w:rFonts w:ascii="GHEA Grapalat" w:hAnsi="GHEA Grapalat" w:cs="Sylfaen"/>
          <w:sz w:val="22"/>
          <w:lang w:val="af-ZA"/>
        </w:rPr>
        <w:t>с.Воскетап</w:t>
      </w:r>
      <w:r w:rsidRPr="00060018">
        <w:rPr>
          <w:rFonts w:ascii="GHEA Grapalat" w:hAnsi="GHEA Grapalat" w:cs="Sylfaen"/>
          <w:sz w:val="22"/>
          <w:lang w:val="af-ZA"/>
        </w:rPr>
        <w:t xml:space="preserve"> улица </w:t>
      </w:r>
      <w:r>
        <w:rPr>
          <w:rFonts w:ascii="GHEA Grapalat" w:hAnsi="GHEA Grapalat" w:cs="Sylfaen"/>
          <w:sz w:val="22"/>
          <w:lang w:val="af-ZA"/>
        </w:rPr>
        <w:t>Месропа Маштоца 30</w:t>
      </w:r>
      <w:r w:rsidRPr="00060018">
        <w:rPr>
          <w:rFonts w:ascii="GHEA Grapalat" w:hAnsi="GHEA Grapalat" w:cs="Sylfaen"/>
          <w:sz w:val="22"/>
          <w:lang w:val="af-ZA"/>
        </w:rPr>
        <w:t>, объявляется котировка, которая проводится в один этап.</w:t>
      </w:r>
    </w:p>
    <w:p w:rsidR="00106036" w:rsidRPr="00060018" w:rsidRDefault="00106036" w:rsidP="00106036">
      <w:pPr>
        <w:pStyle w:val="aa"/>
        <w:ind w:right="-7" w:firstLine="567"/>
        <w:jc w:val="both"/>
        <w:rPr>
          <w:rFonts w:ascii="GHEA Grapalat" w:hAnsi="GHEA Grapalat" w:cs="Sylfaen"/>
          <w:sz w:val="22"/>
          <w:lang w:val="af-ZA"/>
        </w:rPr>
      </w:pPr>
      <w:r w:rsidRPr="00060018">
        <w:rPr>
          <w:rFonts w:ascii="GHEA Grapalat" w:hAnsi="GHEA Grapalat" w:cs="Sylfaen"/>
          <w:sz w:val="22"/>
          <w:lang w:val="af-ZA"/>
        </w:rPr>
        <w:t>Отобранному участнику будет предложено подписать контракт на поставку продуктов питания (далее - контракт).</w:t>
      </w:r>
    </w:p>
    <w:p w:rsidR="00106036" w:rsidRPr="00BD4EC9" w:rsidRDefault="00106036" w:rsidP="00106036">
      <w:pPr>
        <w:pStyle w:val="aa"/>
        <w:ind w:right="-7" w:firstLine="567"/>
        <w:jc w:val="both"/>
        <w:rPr>
          <w:rFonts w:ascii="GHEA Grapalat" w:hAnsi="GHEA Grapalat" w:cs="Sylfaen"/>
          <w:sz w:val="22"/>
        </w:rPr>
      </w:pPr>
      <w:r>
        <w:rPr>
          <w:rFonts w:ascii="GHEA Grapalat" w:hAnsi="GHEA Grapalat" w:cs="Sylfaen"/>
          <w:sz w:val="22"/>
          <w:lang w:val="af-ZA"/>
        </w:rPr>
        <w:t>Согласно статье 7 з</w:t>
      </w:r>
      <w:r w:rsidRPr="00060018">
        <w:rPr>
          <w:rFonts w:ascii="GHEA Grapalat" w:hAnsi="GHEA Grapalat" w:cs="Sylfaen"/>
          <w:sz w:val="22"/>
          <w:lang w:val="af-ZA"/>
        </w:rPr>
        <w:t xml:space="preserve">акона о закупках любое лицо, независимо от того, является ли оно иностранным физическим лицом, организацией или лицом без гражданства, имеет равное </w:t>
      </w:r>
      <w:r>
        <w:rPr>
          <w:rFonts w:ascii="GHEA Grapalat" w:hAnsi="GHEA Grapalat" w:cs="Sylfaen"/>
          <w:sz w:val="22"/>
          <w:lang w:val="af-ZA"/>
        </w:rPr>
        <w:t xml:space="preserve">право участвовать в этой </w:t>
      </w:r>
      <w:r>
        <w:rPr>
          <w:rFonts w:ascii="GHEA Grapalat" w:hAnsi="GHEA Grapalat" w:cs="Sylfaen"/>
          <w:sz w:val="22"/>
        </w:rPr>
        <w:t>процедуре.</w:t>
      </w:r>
    </w:p>
    <w:p w:rsidR="00106036" w:rsidRPr="00060018" w:rsidRDefault="00106036" w:rsidP="00106036">
      <w:pPr>
        <w:pStyle w:val="aa"/>
        <w:ind w:right="-7" w:firstLine="567"/>
        <w:jc w:val="both"/>
        <w:rPr>
          <w:rFonts w:ascii="GHEA Grapalat" w:hAnsi="GHEA Grapalat" w:cs="Sylfaen"/>
          <w:sz w:val="22"/>
          <w:lang w:val="af-ZA"/>
        </w:rPr>
      </w:pPr>
      <w:r w:rsidRPr="00060018">
        <w:rPr>
          <w:rFonts w:ascii="GHEA Grapalat" w:hAnsi="GHEA Grapalat" w:cs="Sylfaen"/>
          <w:sz w:val="22"/>
          <w:lang w:val="af-ZA"/>
        </w:rPr>
        <w:t>Квалификационные критерии для лиц, которые не име</w:t>
      </w:r>
      <w:r>
        <w:rPr>
          <w:rFonts w:ascii="GHEA Grapalat" w:hAnsi="GHEA Grapalat" w:cs="Sylfaen"/>
          <w:sz w:val="22"/>
          <w:lang w:val="af-ZA"/>
        </w:rPr>
        <w:t>ют права участвовать в процедуре</w:t>
      </w:r>
      <w:r w:rsidRPr="00060018">
        <w:rPr>
          <w:rFonts w:ascii="GHEA Grapalat" w:hAnsi="GHEA Grapalat" w:cs="Sylfaen"/>
          <w:sz w:val="22"/>
          <w:lang w:val="af-ZA"/>
        </w:rPr>
        <w:t>, а также квалификационные критерии для участников и документы, которые должны быть представлены для оценки этих критериев, изложены по приглашению этой процедуры.</w:t>
      </w:r>
    </w:p>
    <w:p w:rsidR="00106036" w:rsidRPr="00060018" w:rsidRDefault="00106036" w:rsidP="00106036">
      <w:pPr>
        <w:pStyle w:val="aa"/>
        <w:ind w:right="-7" w:firstLine="567"/>
        <w:jc w:val="both"/>
        <w:rPr>
          <w:rFonts w:ascii="GHEA Grapalat" w:hAnsi="GHEA Grapalat" w:cs="Sylfaen"/>
          <w:sz w:val="22"/>
          <w:lang w:val="af-ZA"/>
        </w:rPr>
      </w:pPr>
      <w:r w:rsidRPr="00060018">
        <w:rPr>
          <w:rFonts w:ascii="GHEA Grapalat" w:hAnsi="GHEA Grapalat" w:cs="Sylfaen"/>
          <w:sz w:val="22"/>
          <w:lang w:val="af-ZA"/>
        </w:rPr>
        <w:t>Выбранный участник определяется количеством участников, которые получили удовлетворительную заявку по принципу предпочтения участника, подавшего минимальную ставку.</w:t>
      </w:r>
    </w:p>
    <w:p w:rsidR="00106036" w:rsidRPr="00060018" w:rsidRDefault="00106036" w:rsidP="00106036">
      <w:pPr>
        <w:pStyle w:val="aa"/>
        <w:ind w:right="-7" w:firstLine="567"/>
        <w:jc w:val="both"/>
        <w:rPr>
          <w:rFonts w:ascii="GHEA Grapalat" w:hAnsi="GHEA Grapalat" w:cs="Sylfaen"/>
          <w:sz w:val="22"/>
          <w:lang w:val="af-ZA"/>
        </w:rPr>
      </w:pPr>
      <w:r w:rsidRPr="00060018">
        <w:rPr>
          <w:rFonts w:ascii="GHEA Grapalat" w:hAnsi="GHEA Grapalat" w:cs="Sylfaen"/>
          <w:sz w:val="22"/>
          <w:lang w:val="af-ZA"/>
        </w:rPr>
        <w:t xml:space="preserve">Чтобы получить котировку, вы должны обратиться к клиенту до </w:t>
      </w:r>
      <w:r>
        <w:rPr>
          <w:rFonts w:ascii="GHEA Grapalat" w:hAnsi="GHEA Grapalat" w:cs="Sylfaen"/>
          <w:sz w:val="22"/>
          <w:lang w:val="hy-AM"/>
        </w:rPr>
        <w:t>10 дек</w:t>
      </w:r>
      <w:r w:rsidRPr="00060018">
        <w:rPr>
          <w:rFonts w:ascii="GHEA Grapalat" w:hAnsi="GHEA Grapalat" w:cs="Sylfaen"/>
          <w:sz w:val="22"/>
          <w:lang w:val="af-ZA"/>
        </w:rPr>
        <w:t>абря в 1</w:t>
      </w:r>
      <w:r>
        <w:rPr>
          <w:rFonts w:ascii="GHEA Grapalat" w:hAnsi="GHEA Grapalat" w:cs="Sylfaen"/>
          <w:sz w:val="22"/>
          <w:lang w:val="af-ZA"/>
        </w:rPr>
        <w:t>4</w:t>
      </w:r>
      <w:r w:rsidRPr="00060018">
        <w:rPr>
          <w:rFonts w:ascii="GHEA Grapalat" w:hAnsi="GHEA Grapalat" w:cs="Sylfaen"/>
          <w:sz w:val="22"/>
          <w:lang w:val="af-ZA"/>
        </w:rPr>
        <w:t>:</w:t>
      </w:r>
      <w:r>
        <w:rPr>
          <w:rFonts w:ascii="GHEA Grapalat" w:hAnsi="GHEA Grapalat" w:cs="Sylfaen"/>
          <w:sz w:val="22"/>
          <w:lang w:val="af-ZA"/>
        </w:rPr>
        <w:t>3</w:t>
      </w:r>
      <w:r w:rsidRPr="00060018">
        <w:rPr>
          <w:rFonts w:ascii="GHEA Grapalat" w:hAnsi="GHEA Grapalat" w:cs="Sylfaen"/>
          <w:sz w:val="22"/>
          <w:lang w:val="af-ZA"/>
        </w:rPr>
        <w:t>0 , начиная с даты публикации этого объявления в 1</w:t>
      </w:r>
      <w:r>
        <w:rPr>
          <w:rFonts w:ascii="GHEA Grapalat" w:hAnsi="GHEA Grapalat" w:cs="Sylfaen"/>
          <w:sz w:val="22"/>
          <w:lang w:val="af-ZA"/>
        </w:rPr>
        <w:t>4:3</w:t>
      </w:r>
      <w:r w:rsidRPr="00060018">
        <w:rPr>
          <w:rFonts w:ascii="GHEA Grapalat" w:hAnsi="GHEA Grapalat" w:cs="Sylfaen"/>
          <w:sz w:val="22"/>
          <w:lang w:val="af-ZA"/>
        </w:rPr>
        <w:t>0. Чтобы получить приглашение в письменной форме, клиент должен подать письменное заявление. Заказчик бесплатно предоставляет бумажные приглашения. В случае запроса на электронное приглашение клиент должен предоставить приглашение бесплатно в течение рабочего дня, следующего за днем получения электронного заявления.</w:t>
      </w:r>
    </w:p>
    <w:p w:rsidR="00106036" w:rsidRPr="00060018" w:rsidRDefault="00106036" w:rsidP="00106036">
      <w:pPr>
        <w:pStyle w:val="aa"/>
        <w:ind w:right="-7" w:firstLine="567"/>
        <w:jc w:val="both"/>
        <w:rPr>
          <w:rFonts w:ascii="GHEA Grapalat" w:hAnsi="GHEA Grapalat" w:cs="Sylfaen"/>
          <w:sz w:val="22"/>
          <w:lang w:val="af-ZA"/>
        </w:rPr>
      </w:pPr>
      <w:r w:rsidRPr="00060018">
        <w:rPr>
          <w:rFonts w:ascii="GHEA Grapalat" w:hAnsi="GHEA Grapalat" w:cs="Sylfaen"/>
          <w:sz w:val="22"/>
          <w:lang w:val="af-ZA"/>
        </w:rPr>
        <w:t>Не получение приглашения не ограничивает право участника участвовать в этой процедуре.</w:t>
      </w:r>
    </w:p>
    <w:p w:rsidR="00106036" w:rsidRPr="00060018" w:rsidRDefault="00106036" w:rsidP="00106036">
      <w:pPr>
        <w:pStyle w:val="aa"/>
        <w:ind w:right="-7" w:firstLine="567"/>
        <w:jc w:val="both"/>
        <w:rPr>
          <w:rFonts w:ascii="GHEA Grapalat" w:hAnsi="GHEA Grapalat" w:cs="Sylfaen"/>
          <w:sz w:val="22"/>
          <w:lang w:val="af-ZA"/>
        </w:rPr>
      </w:pPr>
      <w:r w:rsidRPr="00060018">
        <w:rPr>
          <w:rFonts w:ascii="GHEA Grapalat" w:hAnsi="GHEA Grapalat" w:cs="Sylfaen"/>
          <w:sz w:val="22"/>
          <w:lang w:val="af-ZA"/>
        </w:rPr>
        <w:t>Котировочные запросы должны быть представлен</w:t>
      </w:r>
      <w:r>
        <w:rPr>
          <w:rFonts w:ascii="GHEA Grapalat" w:hAnsi="GHEA Grapalat" w:cs="Sylfaen"/>
          <w:sz w:val="22"/>
          <w:lang w:val="af-ZA"/>
        </w:rPr>
        <w:t>ы в Араратскую область Армении с</w:t>
      </w:r>
      <w:r w:rsidRPr="00060018">
        <w:rPr>
          <w:rFonts w:ascii="GHEA Grapalat" w:hAnsi="GHEA Grapalat" w:cs="Sylfaen"/>
          <w:sz w:val="22"/>
          <w:lang w:val="af-ZA"/>
        </w:rPr>
        <w:t xml:space="preserve">. </w:t>
      </w:r>
      <w:r>
        <w:rPr>
          <w:rFonts w:ascii="GHEA Grapalat" w:hAnsi="GHEA Grapalat" w:cs="Sylfaen"/>
          <w:sz w:val="22"/>
          <w:lang w:val="af-ZA"/>
        </w:rPr>
        <w:t>Воскетап</w:t>
      </w:r>
      <w:r w:rsidRPr="00060018">
        <w:rPr>
          <w:rFonts w:ascii="GHEA Grapalat" w:hAnsi="GHEA Grapalat" w:cs="Sylfaen"/>
          <w:sz w:val="22"/>
          <w:lang w:val="af-ZA"/>
        </w:rPr>
        <w:t xml:space="preserve"> ул. </w:t>
      </w:r>
      <w:r>
        <w:rPr>
          <w:rFonts w:ascii="GHEA Grapalat" w:hAnsi="GHEA Grapalat" w:cs="Sylfaen"/>
          <w:sz w:val="22"/>
          <w:lang w:val="af-ZA"/>
        </w:rPr>
        <w:t>Месропа Маштоца 30</w:t>
      </w:r>
      <w:r w:rsidRPr="00060018">
        <w:rPr>
          <w:rFonts w:ascii="GHEA Grapalat" w:hAnsi="GHEA Grapalat" w:cs="Sylfaen"/>
          <w:sz w:val="22"/>
          <w:lang w:val="af-ZA"/>
        </w:rPr>
        <w:t>, в бумажной форме до 1</w:t>
      </w:r>
      <w:r>
        <w:rPr>
          <w:rFonts w:ascii="GHEA Grapalat" w:hAnsi="GHEA Grapalat" w:cs="Sylfaen"/>
          <w:sz w:val="22"/>
          <w:lang w:val="af-ZA"/>
        </w:rPr>
        <w:t>4</w:t>
      </w:r>
      <w:r w:rsidRPr="00060018">
        <w:rPr>
          <w:rFonts w:ascii="GHEA Grapalat" w:hAnsi="GHEA Grapalat" w:cs="Sylfaen"/>
          <w:sz w:val="22"/>
          <w:lang w:val="af-ZA"/>
        </w:rPr>
        <w:t>:</w:t>
      </w:r>
      <w:r>
        <w:rPr>
          <w:rFonts w:ascii="GHEA Grapalat" w:hAnsi="GHEA Grapalat" w:cs="Sylfaen"/>
          <w:sz w:val="22"/>
          <w:lang w:val="af-ZA"/>
        </w:rPr>
        <w:t>3</w:t>
      </w:r>
      <w:r w:rsidRPr="00060018">
        <w:rPr>
          <w:rFonts w:ascii="GHEA Grapalat" w:hAnsi="GHEA Grapalat" w:cs="Sylfaen"/>
          <w:sz w:val="22"/>
          <w:lang w:val="af-ZA"/>
        </w:rPr>
        <w:t>0 на 7-й день с даты публикации этого объявления. Предложения также могут быть представлены на английском или русском, помимо армянского.</w:t>
      </w:r>
    </w:p>
    <w:p w:rsidR="00106036" w:rsidRPr="00124916" w:rsidRDefault="00106036" w:rsidP="00106036">
      <w:r w:rsidRPr="00060018">
        <w:rPr>
          <w:rFonts w:ascii="GHEA Grapalat" w:hAnsi="GHEA Grapalat" w:cs="Sylfaen"/>
          <w:sz w:val="22"/>
          <w:lang w:val="af-ZA"/>
        </w:rPr>
        <w:t xml:space="preserve">Открытие торгов состоится в Араратском марзе Республики Армения </w:t>
      </w:r>
      <w:r>
        <w:rPr>
          <w:rFonts w:ascii="GHEA Grapalat" w:hAnsi="GHEA Grapalat" w:cs="Sylfaen"/>
          <w:sz w:val="22"/>
          <w:lang w:val="af-ZA"/>
        </w:rPr>
        <w:t>с</w:t>
      </w:r>
      <w:r w:rsidRPr="00060018">
        <w:rPr>
          <w:rFonts w:ascii="GHEA Grapalat" w:hAnsi="GHEA Grapalat" w:cs="Sylfaen"/>
          <w:sz w:val="22"/>
          <w:lang w:val="af-ZA"/>
        </w:rPr>
        <w:t xml:space="preserve">. </w:t>
      </w:r>
      <w:r>
        <w:rPr>
          <w:rFonts w:ascii="GHEA Grapalat" w:hAnsi="GHEA Grapalat" w:cs="Sylfaen"/>
          <w:sz w:val="22"/>
          <w:lang w:val="af-ZA"/>
        </w:rPr>
        <w:t>Воскетап</w:t>
      </w:r>
      <w:r w:rsidRPr="00060018">
        <w:rPr>
          <w:rFonts w:ascii="GHEA Grapalat" w:hAnsi="GHEA Grapalat" w:cs="Sylfaen"/>
          <w:sz w:val="22"/>
          <w:lang w:val="af-ZA"/>
        </w:rPr>
        <w:t xml:space="preserve"> ул. </w:t>
      </w:r>
    </w:p>
    <w:p w:rsidR="00106036" w:rsidRPr="00060018" w:rsidRDefault="00106036" w:rsidP="00106036">
      <w:pPr>
        <w:rPr>
          <w:rFonts w:ascii="GHEA Grapalat" w:hAnsi="GHEA Grapalat" w:cs="Sylfaen"/>
          <w:sz w:val="22"/>
          <w:lang w:val="af-ZA"/>
        </w:rPr>
      </w:pPr>
      <w:r>
        <w:rPr>
          <w:rFonts w:ascii="GHEA Grapalat" w:hAnsi="GHEA Grapalat" w:cs="Sylfaen"/>
          <w:sz w:val="22"/>
          <w:lang w:val="af-ZA"/>
        </w:rPr>
        <w:t xml:space="preserve">Месропа Маштоца 30 </w:t>
      </w:r>
      <w:r w:rsidRPr="00060018">
        <w:rPr>
          <w:rFonts w:ascii="GHEA Grapalat" w:hAnsi="GHEA Grapalat" w:cs="Sylfaen"/>
          <w:sz w:val="22"/>
          <w:lang w:val="af-ZA"/>
        </w:rPr>
        <w:t>, «В 201</w:t>
      </w:r>
      <w:r>
        <w:rPr>
          <w:rFonts w:ascii="GHEA Grapalat" w:hAnsi="GHEA Grapalat" w:cs="Sylfaen"/>
          <w:sz w:val="22"/>
          <w:lang w:val="af-ZA"/>
        </w:rPr>
        <w:t>9</w:t>
      </w:r>
      <w:r w:rsidRPr="00060018">
        <w:rPr>
          <w:rFonts w:ascii="GHEA Grapalat" w:hAnsi="GHEA Grapalat" w:cs="Sylfaen"/>
          <w:sz w:val="22"/>
          <w:lang w:val="af-ZA"/>
        </w:rPr>
        <w:t xml:space="preserve"> году, в 1</w:t>
      </w:r>
      <w:r>
        <w:rPr>
          <w:rFonts w:ascii="GHEA Grapalat" w:hAnsi="GHEA Grapalat" w:cs="Sylfaen"/>
          <w:sz w:val="22"/>
          <w:lang w:val="af-ZA"/>
        </w:rPr>
        <w:t>4:3</w:t>
      </w:r>
      <w:r w:rsidRPr="00060018">
        <w:rPr>
          <w:rFonts w:ascii="GHEA Grapalat" w:hAnsi="GHEA Grapalat" w:cs="Sylfaen"/>
          <w:sz w:val="22"/>
          <w:lang w:val="af-ZA"/>
        </w:rPr>
        <w:t>0 в «</w:t>
      </w:r>
      <w:r w:rsidR="00815506">
        <w:rPr>
          <w:rFonts w:ascii="GHEA Grapalat" w:hAnsi="GHEA Grapalat" w:cs="Sylfaen"/>
          <w:sz w:val="22"/>
          <w:lang w:val="hy-AM"/>
        </w:rPr>
        <w:t>10</w:t>
      </w:r>
      <w:r w:rsidRPr="00060018">
        <w:rPr>
          <w:rFonts w:ascii="GHEA Grapalat" w:hAnsi="GHEA Grapalat" w:cs="Sylfaen"/>
          <w:sz w:val="22"/>
          <w:lang w:val="af-ZA"/>
        </w:rPr>
        <w:t xml:space="preserve">»  </w:t>
      </w:r>
      <w:r w:rsidR="00815506">
        <w:rPr>
          <w:rFonts w:ascii="GHEA Grapalat" w:hAnsi="GHEA Grapalat" w:cs="Sylfaen"/>
          <w:sz w:val="22"/>
          <w:lang w:val="hy-AM"/>
        </w:rPr>
        <w:t>дека</w:t>
      </w:r>
      <w:r w:rsidRPr="00060018">
        <w:rPr>
          <w:rFonts w:ascii="GHEA Grapalat" w:hAnsi="GHEA Grapalat" w:cs="Sylfaen"/>
          <w:sz w:val="22"/>
          <w:lang w:val="af-ZA"/>
        </w:rPr>
        <w:t>бря.</w:t>
      </w:r>
    </w:p>
    <w:p w:rsidR="00106036" w:rsidRPr="00060018" w:rsidRDefault="00106036" w:rsidP="00106036">
      <w:pPr>
        <w:pStyle w:val="aa"/>
        <w:ind w:right="-7" w:firstLine="567"/>
        <w:jc w:val="both"/>
        <w:rPr>
          <w:rFonts w:ascii="GHEA Grapalat" w:hAnsi="GHEA Grapalat" w:cs="Sylfaen"/>
          <w:sz w:val="22"/>
          <w:lang w:val="af-ZA"/>
        </w:rPr>
      </w:pPr>
      <w:r w:rsidRPr="00060018">
        <w:rPr>
          <w:rFonts w:ascii="GHEA Grapalat" w:hAnsi="GHEA Grapalat" w:cs="Sylfaen"/>
          <w:sz w:val="22"/>
          <w:lang w:val="af-ZA"/>
        </w:rPr>
        <w:t>Жалобы на эту процедуру должны быть представлены в Апелляционный совет по закупкам, c. Ереван, ул. Мелик-Адамян 1 адрес. Апелляция должна быть оформлена в порядке, установленном приглашением на эту цитату. Чтобы подать иск, плата должна быть уплачена в размере 30 000 драм (тридцать тысяч) рублей, которые должны быть переведены на счет Казначейства № 900008000482, который открывается при Министерстве финансов Республики Армения.</w:t>
      </w:r>
    </w:p>
    <w:p w:rsidR="00106036" w:rsidRPr="00060018" w:rsidRDefault="00106036" w:rsidP="00106036">
      <w:pPr>
        <w:pStyle w:val="aa"/>
        <w:ind w:right="-7" w:firstLine="567"/>
        <w:jc w:val="both"/>
        <w:rPr>
          <w:rFonts w:ascii="GHEA Grapalat" w:hAnsi="GHEA Grapalat" w:cs="Sylfaen"/>
          <w:sz w:val="22"/>
          <w:lang w:val="af-ZA"/>
        </w:rPr>
      </w:pPr>
      <w:r w:rsidRPr="00060018">
        <w:rPr>
          <w:rFonts w:ascii="GHEA Grapalat" w:hAnsi="GHEA Grapalat" w:cs="Sylfaen"/>
          <w:sz w:val="22"/>
          <w:lang w:val="af-ZA"/>
        </w:rPr>
        <w:t xml:space="preserve">Для получения дополнительной информации об этом объявлении, пожалуйста, свяжитесь с секретарем Комиссии по оценке </w:t>
      </w:r>
      <w:r w:rsidR="00815506">
        <w:rPr>
          <w:rFonts w:ascii="GHEA Grapalat" w:hAnsi="GHEA Grapalat" w:cs="Sylfaen"/>
          <w:sz w:val="22"/>
          <w:lang w:val="af-ZA"/>
        </w:rPr>
        <w:t>Лусине Сейра</w:t>
      </w:r>
      <w:r w:rsidRPr="00060018">
        <w:rPr>
          <w:rFonts w:ascii="GHEA Grapalat" w:hAnsi="GHEA Grapalat" w:cs="Sylfaen"/>
          <w:sz w:val="22"/>
          <w:lang w:val="af-ZA"/>
        </w:rPr>
        <w:t>н</w:t>
      </w:r>
      <w:r>
        <w:rPr>
          <w:rFonts w:ascii="GHEA Grapalat" w:hAnsi="GHEA Grapalat" w:cs="Sylfaen"/>
          <w:sz w:val="22"/>
          <w:lang w:val="af-ZA"/>
        </w:rPr>
        <w:t>ян</w:t>
      </w:r>
      <w:r w:rsidRPr="00060018">
        <w:rPr>
          <w:rFonts w:ascii="GHEA Grapalat" w:hAnsi="GHEA Grapalat" w:cs="Sylfaen"/>
          <w:sz w:val="22"/>
          <w:lang w:val="af-ZA"/>
        </w:rPr>
        <w:t>.</w:t>
      </w:r>
    </w:p>
    <w:p w:rsidR="00106036" w:rsidRPr="00060018" w:rsidRDefault="00106036" w:rsidP="00106036">
      <w:pPr>
        <w:pStyle w:val="aa"/>
        <w:ind w:right="-7" w:firstLine="567"/>
        <w:jc w:val="both"/>
        <w:rPr>
          <w:rFonts w:ascii="GHEA Grapalat" w:hAnsi="GHEA Grapalat" w:cs="Sylfaen"/>
          <w:sz w:val="22"/>
          <w:lang w:val="af-ZA"/>
        </w:rPr>
      </w:pPr>
    </w:p>
    <w:p w:rsidR="00106036" w:rsidRPr="00060018" w:rsidRDefault="00106036" w:rsidP="00106036">
      <w:pPr>
        <w:pStyle w:val="aa"/>
        <w:ind w:right="-7" w:firstLine="567"/>
        <w:jc w:val="both"/>
        <w:rPr>
          <w:rFonts w:ascii="GHEA Grapalat" w:hAnsi="GHEA Grapalat" w:cs="Sylfaen"/>
          <w:sz w:val="22"/>
          <w:lang w:val="af-ZA"/>
        </w:rPr>
      </w:pPr>
      <w:r w:rsidRPr="00060018">
        <w:rPr>
          <w:rFonts w:ascii="GHEA Grapalat" w:hAnsi="GHEA Grapalat" w:cs="Sylfaen"/>
          <w:sz w:val="22"/>
          <w:lang w:val="af-ZA"/>
        </w:rPr>
        <w:t xml:space="preserve">Телефон   </w:t>
      </w:r>
      <w:r>
        <w:rPr>
          <w:rFonts w:ascii="GHEA Grapalat" w:hAnsi="GHEA Grapalat" w:cs="Sylfaen"/>
          <w:sz w:val="22"/>
          <w:lang w:val="af-ZA"/>
        </w:rPr>
        <w:t>094553228</w:t>
      </w:r>
    </w:p>
    <w:p w:rsidR="00106036" w:rsidRPr="00060018" w:rsidRDefault="00106036" w:rsidP="00106036">
      <w:pPr>
        <w:pStyle w:val="aa"/>
        <w:ind w:right="-7" w:firstLine="567"/>
        <w:jc w:val="both"/>
        <w:rPr>
          <w:rFonts w:ascii="GHEA Grapalat" w:hAnsi="GHEA Grapalat" w:cs="Sylfaen"/>
          <w:sz w:val="22"/>
          <w:lang w:val="af-ZA"/>
        </w:rPr>
      </w:pPr>
      <w:r w:rsidRPr="00060018">
        <w:rPr>
          <w:rFonts w:ascii="GHEA Grapalat" w:hAnsi="GHEA Grapalat" w:cs="Sylfaen"/>
          <w:sz w:val="22"/>
          <w:lang w:val="af-ZA"/>
        </w:rPr>
        <w:t xml:space="preserve"> Электронна</w:t>
      </w:r>
      <w:r>
        <w:rPr>
          <w:rFonts w:ascii="GHEA Grapalat" w:hAnsi="GHEA Grapalat" w:cs="Sylfaen"/>
          <w:sz w:val="22"/>
          <w:lang w:val="af-ZA"/>
        </w:rPr>
        <w:t>я почта  vosketap1</w:t>
      </w:r>
      <w:r w:rsidRPr="00060018">
        <w:rPr>
          <w:rFonts w:ascii="GHEA Grapalat" w:hAnsi="GHEA Grapalat" w:cs="Sylfaen"/>
          <w:sz w:val="22"/>
          <w:lang w:val="af-ZA"/>
        </w:rPr>
        <w:t xml:space="preserve">@schools.am      </w:t>
      </w:r>
    </w:p>
    <w:p w:rsidR="00106036" w:rsidRPr="00F550DF" w:rsidRDefault="00106036" w:rsidP="00106036">
      <w:r w:rsidRPr="00060018">
        <w:rPr>
          <w:rFonts w:ascii="GHEA Grapalat" w:hAnsi="GHEA Grapalat" w:cs="Sylfaen"/>
          <w:sz w:val="22"/>
          <w:lang w:val="af-ZA"/>
        </w:rPr>
        <w:t>За</w:t>
      </w:r>
      <w:r>
        <w:rPr>
          <w:rFonts w:ascii="GHEA Grapalat" w:hAnsi="GHEA Grapalat" w:cs="Sylfaen"/>
          <w:sz w:val="22"/>
          <w:lang w:val="af-ZA"/>
        </w:rPr>
        <w:t>казчик: &lt;&lt;РА Араратский марз, Воскетап</w:t>
      </w:r>
      <w:r w:rsidRPr="00060018">
        <w:rPr>
          <w:rFonts w:ascii="GHEA Grapalat" w:hAnsi="GHEA Grapalat" w:cs="Sylfaen"/>
          <w:sz w:val="22"/>
          <w:lang w:val="af-ZA"/>
        </w:rPr>
        <w:t xml:space="preserve"> ул.</w:t>
      </w:r>
      <w:r>
        <w:rPr>
          <w:rFonts w:ascii="GHEA Grapalat" w:hAnsi="GHEA Grapalat" w:cs="Sylfaen"/>
          <w:sz w:val="22"/>
          <w:lang w:val="af-ZA"/>
        </w:rPr>
        <w:t>Месропа Маштоца 30</w:t>
      </w:r>
    </w:p>
    <w:p w:rsidR="00106036" w:rsidRPr="00060018" w:rsidRDefault="00106036" w:rsidP="00106036">
      <w:pPr>
        <w:pStyle w:val="aa"/>
        <w:ind w:right="-7" w:firstLine="567"/>
        <w:jc w:val="both"/>
        <w:rPr>
          <w:rFonts w:ascii="GHEA Grapalat" w:hAnsi="GHEA Grapalat" w:cs="Sylfaen"/>
          <w:sz w:val="22"/>
          <w:lang w:val="af-ZA"/>
        </w:rPr>
      </w:pPr>
      <w:r w:rsidRPr="00F550DF">
        <w:rPr>
          <w:rFonts w:ascii="GHEA Grapalat" w:hAnsi="GHEA Grapalat" w:cs="Sylfaen"/>
          <w:sz w:val="22"/>
        </w:rPr>
        <w:t>&lt;&lt;</w:t>
      </w:r>
      <w:r w:rsidRPr="00F550DF">
        <w:rPr>
          <w:rFonts w:ascii="GHEA Grapalat" w:hAnsi="GHEA Grapalat" w:cs="Sylfaen"/>
          <w:sz w:val="22"/>
          <w:lang w:val="af-ZA"/>
        </w:rPr>
        <w:t xml:space="preserve"> </w:t>
      </w:r>
      <w:r>
        <w:rPr>
          <w:rFonts w:ascii="GHEA Grapalat" w:hAnsi="GHEA Grapalat" w:cs="Sylfaen"/>
          <w:sz w:val="22"/>
          <w:lang w:val="af-ZA"/>
        </w:rPr>
        <w:t>РА Араратский марз оснавная школа имена Саргиса  Оганнисяна</w:t>
      </w:r>
      <w:r w:rsidRPr="00060018">
        <w:rPr>
          <w:rFonts w:ascii="GHEA Grapalat" w:hAnsi="GHEA Grapalat" w:cs="Sylfaen"/>
          <w:sz w:val="22"/>
          <w:lang w:val="af-ZA"/>
        </w:rPr>
        <w:t xml:space="preserve"> &gt;&gt; ГНКО</w:t>
      </w:r>
    </w:p>
    <w:p w:rsidR="00106036" w:rsidRPr="00060018" w:rsidRDefault="00106036" w:rsidP="00106036">
      <w:pPr>
        <w:pStyle w:val="aa"/>
        <w:ind w:right="-7" w:firstLine="567"/>
        <w:jc w:val="both"/>
        <w:rPr>
          <w:rFonts w:ascii="GHEA Grapalat" w:hAnsi="GHEA Grapalat" w:cs="Sylfaen"/>
          <w:sz w:val="22"/>
          <w:lang w:val="af-ZA"/>
        </w:rPr>
      </w:pPr>
    </w:p>
    <w:p w:rsidR="007247C0" w:rsidRPr="0058219A" w:rsidRDefault="007247C0" w:rsidP="007247C0">
      <w:pPr>
        <w:pStyle w:val="a3"/>
        <w:widowControl w:val="0"/>
        <w:spacing w:line="240" w:lineRule="auto"/>
        <w:ind w:left="1701" w:firstLine="0"/>
        <w:jc w:val="left"/>
        <w:rPr>
          <w:rFonts w:ascii="Calibri" w:hAnsi="Calibri"/>
          <w:i w:val="0"/>
          <w:sz w:val="16"/>
          <w:szCs w:val="16"/>
        </w:rPr>
      </w:pPr>
      <w:r w:rsidRPr="0058219A">
        <w:rPr>
          <w:rFonts w:ascii="Calibri" w:hAnsi="Calibri" w:cs="Sylfaen"/>
          <w:b/>
        </w:rPr>
        <w:br w:type="page"/>
      </w:r>
    </w:p>
    <w:p w:rsidR="007247C0" w:rsidRPr="0058219A" w:rsidRDefault="007247C0" w:rsidP="007247C0">
      <w:pPr>
        <w:pStyle w:val="aa"/>
        <w:widowControl w:val="0"/>
        <w:spacing w:after="160"/>
        <w:ind w:firstLine="567"/>
        <w:jc w:val="right"/>
        <w:rPr>
          <w:rFonts w:ascii="Calibri" w:hAnsi="Calibri" w:cs="Sylfaen"/>
          <w:i/>
        </w:rPr>
      </w:pPr>
      <w:r w:rsidRPr="0058219A">
        <w:rPr>
          <w:rFonts w:ascii="Calibri" w:hAnsi="Calibri"/>
          <w:i/>
        </w:rPr>
        <w:lastRenderedPageBreak/>
        <w:t>Утверждено</w:t>
      </w:r>
    </w:p>
    <w:p w:rsidR="007247C0" w:rsidRPr="0058219A" w:rsidRDefault="007247C0" w:rsidP="007247C0">
      <w:pPr>
        <w:pStyle w:val="aa"/>
        <w:widowControl w:val="0"/>
        <w:spacing w:after="160"/>
        <w:ind w:firstLine="567"/>
        <w:jc w:val="right"/>
        <w:rPr>
          <w:rFonts w:ascii="Calibri" w:hAnsi="Calibri"/>
          <w:i/>
        </w:rPr>
      </w:pPr>
      <w:r w:rsidRPr="0058219A">
        <w:rPr>
          <w:rFonts w:ascii="Calibri" w:hAnsi="Calibri"/>
        </w:rPr>
        <w:t xml:space="preserve">Решением Оценочной комиссии </w:t>
      </w:r>
      <w:r w:rsidRPr="0058219A">
        <w:rPr>
          <w:rFonts w:ascii="Calibri" w:hAnsi="Calibri"/>
          <w:i/>
        </w:rPr>
        <w:t>ЗАПРОС  КОТИРОВОК</w:t>
      </w:r>
      <w:r w:rsidRPr="0058219A">
        <w:rPr>
          <w:rFonts w:ascii="Calibri" w:hAnsi="Calibri" w:cs="Sylfaen"/>
          <w:i/>
        </w:rPr>
        <w:br/>
      </w:r>
      <w:r w:rsidRPr="0058219A">
        <w:rPr>
          <w:rFonts w:ascii="Calibri" w:hAnsi="Calibri"/>
          <w:i/>
        </w:rPr>
        <w:t xml:space="preserve">под кодом </w:t>
      </w:r>
      <w:r w:rsidR="000B7680">
        <w:rPr>
          <w:rFonts w:ascii="GHEA Grapalat" w:hAnsi="GHEA Grapalat" w:cs="Sylfaen"/>
          <w:sz w:val="22"/>
          <w:lang w:val="af-ZA"/>
        </w:rPr>
        <w:t>АМВННD</w:t>
      </w:r>
      <w:r w:rsidR="000B7680" w:rsidRPr="00060018">
        <w:rPr>
          <w:rFonts w:ascii="GHEA Grapalat" w:hAnsi="GHEA Grapalat" w:cs="Sylfaen"/>
          <w:sz w:val="22"/>
          <w:lang w:val="af-ZA"/>
        </w:rPr>
        <w:t>-GH APDzB-</w:t>
      </w:r>
      <w:r w:rsidR="000B7680">
        <w:rPr>
          <w:rFonts w:ascii="GHEA Grapalat" w:hAnsi="GHEA Grapalat" w:cs="Sylfaen"/>
          <w:sz w:val="22"/>
          <w:lang w:val="af-ZA"/>
        </w:rPr>
        <w:t>20/01</w:t>
      </w:r>
      <w:r w:rsidRPr="005E1906">
        <w:rPr>
          <w:rFonts w:ascii="Calibri" w:hAnsi="Calibri" w:cs="Times Armenian"/>
          <w:b/>
          <w:i/>
        </w:rPr>
        <w:br/>
      </w:r>
      <w:r w:rsidRPr="0058219A">
        <w:rPr>
          <w:rFonts w:ascii="Calibri" w:hAnsi="Calibri"/>
          <w:i/>
        </w:rPr>
        <w:t xml:space="preserve">№ </w:t>
      </w:r>
      <w:r>
        <w:rPr>
          <w:rFonts w:ascii="Calibri" w:hAnsi="Calibri"/>
          <w:i/>
        </w:rPr>
        <w:t xml:space="preserve">1 </w:t>
      </w:r>
      <w:r w:rsidRPr="0058219A">
        <w:rPr>
          <w:rFonts w:ascii="Calibri" w:hAnsi="Calibri"/>
          <w:i/>
        </w:rPr>
        <w:t xml:space="preserve"> от </w:t>
      </w:r>
      <w:r w:rsidR="000B7680" w:rsidRPr="000B7680">
        <w:rPr>
          <w:rFonts w:ascii="Calibri" w:hAnsi="Calibri"/>
          <w:i/>
        </w:rPr>
        <w:t>03</w:t>
      </w:r>
      <w:r>
        <w:rPr>
          <w:rFonts w:ascii="Calibri" w:hAnsi="Calibri"/>
          <w:i/>
        </w:rPr>
        <w:t xml:space="preserve">-ого </w:t>
      </w:r>
      <w:r w:rsidR="000B7680" w:rsidRPr="000B7680">
        <w:rPr>
          <w:rFonts w:ascii="Calibri" w:hAnsi="Calibri"/>
          <w:i/>
        </w:rPr>
        <w:t>дека</w:t>
      </w:r>
      <w:r>
        <w:rPr>
          <w:rFonts w:ascii="Calibri" w:hAnsi="Calibri"/>
          <w:i/>
        </w:rPr>
        <w:t xml:space="preserve">бря </w:t>
      </w:r>
      <w:r w:rsidRPr="0058219A">
        <w:rPr>
          <w:rFonts w:ascii="Calibri" w:hAnsi="Calibri"/>
          <w:i/>
        </w:rPr>
        <w:t>20</w:t>
      </w:r>
      <w:r>
        <w:rPr>
          <w:rFonts w:ascii="Calibri" w:hAnsi="Calibri"/>
          <w:i/>
        </w:rPr>
        <w:t xml:space="preserve">19 </w:t>
      </w:r>
      <w:r w:rsidRPr="0058219A">
        <w:rPr>
          <w:rFonts w:ascii="Calibri" w:hAnsi="Calibri"/>
          <w:i/>
        </w:rPr>
        <w:t>г.</w:t>
      </w:r>
    </w:p>
    <w:p w:rsidR="007247C0" w:rsidRPr="0058219A" w:rsidRDefault="007247C0" w:rsidP="007247C0">
      <w:pPr>
        <w:pStyle w:val="aa"/>
        <w:widowControl w:val="0"/>
        <w:spacing w:after="160"/>
        <w:ind w:right="-7" w:firstLine="567"/>
        <w:jc w:val="center"/>
        <w:rPr>
          <w:rFonts w:ascii="Calibri" w:hAnsi="Calibri"/>
        </w:rPr>
      </w:pPr>
    </w:p>
    <w:p w:rsidR="007247C0" w:rsidRPr="0058219A" w:rsidRDefault="007247C0" w:rsidP="007247C0">
      <w:pPr>
        <w:pStyle w:val="aa"/>
        <w:widowControl w:val="0"/>
        <w:spacing w:after="160"/>
        <w:ind w:right="-7" w:firstLine="567"/>
        <w:jc w:val="center"/>
        <w:rPr>
          <w:rFonts w:ascii="Calibri" w:hAnsi="Calibri"/>
        </w:rPr>
      </w:pPr>
    </w:p>
    <w:p w:rsidR="007247C0" w:rsidRPr="0058219A" w:rsidRDefault="007247C0" w:rsidP="007247C0">
      <w:pPr>
        <w:pStyle w:val="aa"/>
        <w:widowControl w:val="0"/>
        <w:spacing w:after="160"/>
        <w:ind w:right="-7" w:firstLine="567"/>
        <w:jc w:val="center"/>
        <w:rPr>
          <w:rFonts w:ascii="Calibri" w:hAnsi="Calibri"/>
        </w:rPr>
      </w:pPr>
    </w:p>
    <w:p w:rsidR="005523BA" w:rsidRDefault="005523BA" w:rsidP="005523BA">
      <w:r w:rsidRPr="00060018">
        <w:rPr>
          <w:rFonts w:ascii="GHEA Grapalat" w:hAnsi="GHEA Grapalat" w:cs="Sylfaen"/>
          <w:sz w:val="22"/>
          <w:lang w:val="af-ZA"/>
        </w:rPr>
        <w:t>«</w:t>
      </w:r>
      <w:r>
        <w:rPr>
          <w:rFonts w:ascii="GHEA Grapalat" w:hAnsi="GHEA Grapalat" w:cs="Sylfaen"/>
          <w:sz w:val="22"/>
          <w:lang w:val="af-ZA"/>
        </w:rPr>
        <w:t>Оснавная школа имени Саргиса  Оганнисяна</w:t>
      </w:r>
      <w:r w:rsidRPr="00060018">
        <w:rPr>
          <w:rFonts w:ascii="GHEA Grapalat" w:hAnsi="GHEA Grapalat" w:cs="Sylfaen"/>
          <w:sz w:val="22"/>
          <w:lang w:val="af-ZA"/>
        </w:rPr>
        <w:t xml:space="preserve"> </w:t>
      </w:r>
      <w:r>
        <w:rPr>
          <w:rFonts w:ascii="GHEA Grapalat" w:hAnsi="GHEA Grapalat" w:cs="Sylfaen"/>
          <w:sz w:val="22"/>
          <w:lang w:val="af-ZA"/>
        </w:rPr>
        <w:t xml:space="preserve">села Воскетап Араратского </w:t>
      </w:r>
    </w:p>
    <w:p w:rsidR="005523BA" w:rsidRDefault="005523BA" w:rsidP="005523BA">
      <w:r>
        <w:rPr>
          <w:rFonts w:ascii="GHEA Grapalat" w:hAnsi="GHEA Grapalat" w:cs="Sylfaen"/>
          <w:sz w:val="22"/>
          <w:lang w:val="af-ZA"/>
        </w:rPr>
        <w:t>марза</w:t>
      </w:r>
      <w:r w:rsidRPr="00060018">
        <w:rPr>
          <w:rFonts w:ascii="GHEA Grapalat" w:hAnsi="GHEA Grapalat" w:cs="Sylfaen"/>
          <w:sz w:val="22"/>
          <w:lang w:val="af-ZA"/>
        </w:rPr>
        <w:t>» ГНКО</w:t>
      </w:r>
    </w:p>
    <w:p w:rsidR="007247C0" w:rsidRPr="0058219A" w:rsidRDefault="007247C0" w:rsidP="007247C0">
      <w:pPr>
        <w:pStyle w:val="aa"/>
        <w:widowControl w:val="0"/>
        <w:spacing w:after="160"/>
        <w:ind w:right="-7" w:firstLine="567"/>
        <w:jc w:val="center"/>
        <w:rPr>
          <w:rFonts w:ascii="Calibri" w:hAnsi="Calibri"/>
        </w:rPr>
      </w:pPr>
    </w:p>
    <w:p w:rsidR="007247C0" w:rsidRPr="0058219A" w:rsidRDefault="007247C0" w:rsidP="007247C0">
      <w:pPr>
        <w:pStyle w:val="aa"/>
        <w:widowControl w:val="0"/>
        <w:spacing w:after="160"/>
        <w:ind w:right="-7" w:firstLine="567"/>
        <w:jc w:val="center"/>
        <w:rPr>
          <w:rFonts w:ascii="Calibri" w:hAnsi="Calibri" w:cs="Sylfaen"/>
        </w:rPr>
      </w:pPr>
      <w:r w:rsidRPr="0058219A">
        <w:rPr>
          <w:rFonts w:ascii="Calibri" w:hAnsi="Calibri"/>
        </w:rPr>
        <w:t>ПРИГЛАШЕНИЕ</w:t>
      </w:r>
    </w:p>
    <w:p w:rsidR="007247C0" w:rsidRPr="0058219A" w:rsidRDefault="007247C0" w:rsidP="007247C0">
      <w:pPr>
        <w:pStyle w:val="aa"/>
        <w:widowControl w:val="0"/>
        <w:spacing w:after="160"/>
        <w:ind w:right="-7" w:firstLine="567"/>
        <w:jc w:val="center"/>
        <w:rPr>
          <w:rFonts w:ascii="Calibri" w:hAnsi="Calibri" w:cs="Sylfaen"/>
        </w:rPr>
      </w:pPr>
    </w:p>
    <w:p w:rsidR="007247C0" w:rsidRPr="0058219A" w:rsidRDefault="007247C0" w:rsidP="007247C0">
      <w:pPr>
        <w:pStyle w:val="aa"/>
        <w:widowControl w:val="0"/>
        <w:spacing w:after="160"/>
        <w:ind w:right="-7" w:firstLine="567"/>
        <w:jc w:val="center"/>
        <w:rPr>
          <w:rFonts w:ascii="Calibri" w:hAnsi="Calibri" w:cs="Sylfaen"/>
        </w:rPr>
      </w:pPr>
    </w:p>
    <w:p w:rsidR="005523BA" w:rsidRDefault="007247C0" w:rsidP="005523BA">
      <w:r w:rsidRPr="0058219A">
        <w:rPr>
          <w:rFonts w:ascii="Calibri" w:hAnsi="Calibri"/>
        </w:rPr>
        <w:t xml:space="preserve">НА </w:t>
      </w:r>
      <w:r>
        <w:rPr>
          <w:rFonts w:ascii="Calibri" w:hAnsi="Calibri"/>
        </w:rPr>
        <w:t xml:space="preserve"> </w:t>
      </w:r>
      <w:r w:rsidRPr="0058219A">
        <w:rPr>
          <w:rFonts w:ascii="Calibri" w:hAnsi="Calibri"/>
        </w:rPr>
        <w:t xml:space="preserve">ЗАПРОС  КОТИРОВОК, ОБЪЯВЛЕННЫЙ С ЦЕЛЬЮ ПРИОБРЕТЕНИЯ </w:t>
      </w:r>
      <w:r>
        <w:rPr>
          <w:rFonts w:ascii="Calibri" w:hAnsi="Calibri"/>
          <w:b/>
          <w:i/>
        </w:rPr>
        <w:t>«ПРОДУКТОВ»</w:t>
      </w:r>
      <w:r>
        <w:rPr>
          <w:rFonts w:ascii="Calibri" w:hAnsi="Calibri"/>
          <w:i/>
        </w:rPr>
        <w:t xml:space="preserve"> </w:t>
      </w:r>
      <w:r w:rsidRPr="0058219A">
        <w:rPr>
          <w:rFonts w:ascii="Calibri" w:hAnsi="Calibri"/>
        </w:rPr>
        <w:t xml:space="preserve">ДЛЯ НУЖД </w:t>
      </w:r>
      <w:r>
        <w:rPr>
          <w:rFonts w:ascii="Calibri" w:hAnsi="Calibri"/>
        </w:rPr>
        <w:t xml:space="preserve"> </w:t>
      </w:r>
      <w:r w:rsidR="005523BA" w:rsidRPr="00060018">
        <w:rPr>
          <w:rFonts w:ascii="GHEA Grapalat" w:hAnsi="GHEA Grapalat" w:cs="Sylfaen"/>
          <w:sz w:val="22"/>
          <w:lang w:val="af-ZA"/>
        </w:rPr>
        <w:t>«</w:t>
      </w:r>
      <w:r w:rsidR="005523BA">
        <w:rPr>
          <w:rFonts w:ascii="GHEA Grapalat" w:hAnsi="GHEA Grapalat" w:cs="Sylfaen"/>
          <w:sz w:val="22"/>
          <w:lang w:val="af-ZA"/>
        </w:rPr>
        <w:t>Оснавная школа имени Саргиса  Оганнисяна</w:t>
      </w:r>
      <w:r w:rsidR="005523BA" w:rsidRPr="00060018">
        <w:rPr>
          <w:rFonts w:ascii="GHEA Grapalat" w:hAnsi="GHEA Grapalat" w:cs="Sylfaen"/>
          <w:sz w:val="22"/>
          <w:lang w:val="af-ZA"/>
        </w:rPr>
        <w:t xml:space="preserve"> </w:t>
      </w:r>
      <w:r w:rsidR="005523BA">
        <w:rPr>
          <w:rFonts w:ascii="GHEA Grapalat" w:hAnsi="GHEA Grapalat" w:cs="Sylfaen"/>
          <w:sz w:val="22"/>
          <w:lang w:val="af-ZA"/>
        </w:rPr>
        <w:t xml:space="preserve">села Воскетап Араратского </w:t>
      </w:r>
    </w:p>
    <w:p w:rsidR="005523BA" w:rsidRDefault="005523BA" w:rsidP="005523BA">
      <w:r>
        <w:rPr>
          <w:rFonts w:ascii="GHEA Grapalat" w:hAnsi="GHEA Grapalat" w:cs="Sylfaen"/>
          <w:sz w:val="22"/>
          <w:lang w:val="af-ZA"/>
        </w:rPr>
        <w:t>марза</w:t>
      </w:r>
      <w:r w:rsidRPr="00060018">
        <w:rPr>
          <w:rFonts w:ascii="GHEA Grapalat" w:hAnsi="GHEA Grapalat" w:cs="Sylfaen"/>
          <w:sz w:val="22"/>
          <w:lang w:val="af-ZA"/>
        </w:rPr>
        <w:t>» ГНКО</w:t>
      </w:r>
    </w:p>
    <w:p w:rsidR="007247C0" w:rsidRPr="0058219A" w:rsidRDefault="007247C0" w:rsidP="007247C0">
      <w:pPr>
        <w:pStyle w:val="aa"/>
        <w:widowControl w:val="0"/>
        <w:spacing w:after="160"/>
        <w:ind w:right="-7"/>
        <w:jc w:val="center"/>
        <w:rPr>
          <w:rFonts w:ascii="Calibri" w:hAnsi="Calibri"/>
        </w:rPr>
      </w:pPr>
    </w:p>
    <w:p w:rsidR="007247C0" w:rsidRPr="0058219A" w:rsidRDefault="007247C0" w:rsidP="007247C0">
      <w:pPr>
        <w:pStyle w:val="aa"/>
        <w:widowControl w:val="0"/>
        <w:spacing w:after="160"/>
        <w:ind w:right="-7" w:firstLine="567"/>
        <w:jc w:val="center"/>
        <w:rPr>
          <w:rFonts w:ascii="Calibri" w:hAnsi="Calibri"/>
        </w:rPr>
      </w:pPr>
    </w:p>
    <w:p w:rsidR="007247C0" w:rsidRPr="0058219A" w:rsidRDefault="007247C0" w:rsidP="007247C0">
      <w:pPr>
        <w:rPr>
          <w:rFonts w:ascii="Calibri" w:hAnsi="Calibri"/>
        </w:rPr>
      </w:pPr>
      <w:r w:rsidRPr="0058219A">
        <w:rPr>
          <w:rFonts w:ascii="Calibri" w:hAnsi="Calibri"/>
        </w:rPr>
        <w:br w:type="page"/>
      </w:r>
    </w:p>
    <w:p w:rsidR="007247C0" w:rsidRPr="0058219A" w:rsidRDefault="007247C0" w:rsidP="007247C0">
      <w:pPr>
        <w:widowControl w:val="0"/>
        <w:spacing w:after="160"/>
        <w:ind w:firstLine="567"/>
        <w:jc w:val="both"/>
        <w:rPr>
          <w:rFonts w:ascii="Calibri" w:hAnsi="Calibri" w:cs="Sylfaen"/>
          <w:i/>
        </w:rPr>
      </w:pPr>
      <w:r w:rsidRPr="0058219A">
        <w:rPr>
          <w:rFonts w:ascii="Calibri" w:hAnsi="Calibri"/>
          <w:i/>
        </w:rPr>
        <w:lastRenderedPageBreak/>
        <w:t>Уважаемый участник, прежде чем составить и подать заявку просим Вас</w:t>
      </w:r>
      <w:r w:rsidRPr="0058219A">
        <w:rPr>
          <w:rFonts w:ascii="Calibri" w:hAnsi="Calibri" w:cs="Courier New"/>
          <w:i/>
          <w:lang w:val="en-US"/>
        </w:rPr>
        <w:t> </w:t>
      </w:r>
      <w:r w:rsidRPr="0058219A">
        <w:rPr>
          <w:rFonts w:ascii="Calibri" w:hAnsi="Calibri"/>
          <w:i/>
        </w:rPr>
        <w:t xml:space="preserve">подробно изучить настоящее Приглашение, поскольку не соответствующие Приглашению заявки подлежат отклонению. </w:t>
      </w:r>
    </w:p>
    <w:p w:rsidR="007247C0" w:rsidRPr="0058219A" w:rsidRDefault="007247C0" w:rsidP="007247C0">
      <w:pPr>
        <w:widowControl w:val="0"/>
        <w:spacing w:after="160"/>
        <w:ind w:firstLine="567"/>
        <w:jc w:val="both"/>
        <w:rPr>
          <w:rFonts w:ascii="Calibri" w:hAnsi="Calibri"/>
          <w:i/>
        </w:rPr>
      </w:pPr>
    </w:p>
    <w:p w:rsidR="007247C0" w:rsidRPr="0058219A" w:rsidRDefault="007247C0" w:rsidP="007247C0">
      <w:pPr>
        <w:widowControl w:val="0"/>
        <w:spacing w:after="160"/>
        <w:ind w:firstLine="567"/>
        <w:jc w:val="center"/>
        <w:rPr>
          <w:rFonts w:ascii="Calibri" w:hAnsi="Calibri" w:cs="Sylfaen"/>
          <w:b/>
        </w:rPr>
      </w:pPr>
      <w:r w:rsidRPr="0058219A">
        <w:rPr>
          <w:rFonts w:ascii="Calibri" w:hAnsi="Calibri"/>
        </w:rPr>
        <w:br w:type="page"/>
      </w:r>
    </w:p>
    <w:p w:rsidR="007247C0" w:rsidRPr="0058219A" w:rsidRDefault="007247C0" w:rsidP="007247C0">
      <w:pPr>
        <w:widowControl w:val="0"/>
        <w:spacing w:after="160"/>
        <w:jc w:val="center"/>
        <w:rPr>
          <w:rFonts w:ascii="Calibri" w:hAnsi="Calibri"/>
          <w:b/>
        </w:rPr>
      </w:pPr>
      <w:r w:rsidRPr="0058219A">
        <w:rPr>
          <w:rFonts w:ascii="Calibri" w:hAnsi="Calibri"/>
          <w:b/>
        </w:rPr>
        <w:lastRenderedPageBreak/>
        <w:t>СОДЕРЖАНИЕ</w:t>
      </w:r>
    </w:p>
    <w:p w:rsidR="007247C0" w:rsidRPr="0058219A" w:rsidRDefault="007247C0" w:rsidP="007247C0">
      <w:pPr>
        <w:widowControl w:val="0"/>
        <w:spacing w:after="160"/>
        <w:jc w:val="center"/>
        <w:rPr>
          <w:rFonts w:ascii="Calibri" w:hAnsi="Calibri"/>
          <w:i/>
        </w:rPr>
      </w:pPr>
      <w:r w:rsidRPr="0058219A">
        <w:rPr>
          <w:rFonts w:ascii="Calibri" w:hAnsi="Calibri"/>
          <w:b/>
        </w:rPr>
        <w:t xml:space="preserve">ПРИГЛАШЕНИЯ НА ЗАПРОС  КОТИРОВОК, </w:t>
      </w:r>
      <w:r w:rsidRPr="0058219A">
        <w:rPr>
          <w:rFonts w:ascii="Calibri" w:hAnsi="Calibri"/>
          <w:b/>
        </w:rPr>
        <w:br/>
        <w:t xml:space="preserve">ОБЪЯВЛЕННЫЙ С ЦЕЛЬЮ ПРИОБРЕТЕНИЯ </w:t>
      </w:r>
    </w:p>
    <w:p w:rsidR="005523BA" w:rsidRDefault="007247C0" w:rsidP="005523BA">
      <w:r>
        <w:rPr>
          <w:rFonts w:ascii="Calibri" w:hAnsi="Calibri"/>
          <w:b/>
          <w:i/>
        </w:rPr>
        <w:t>«Продуктов»</w:t>
      </w:r>
      <w:r>
        <w:rPr>
          <w:rFonts w:ascii="Calibri" w:hAnsi="Calibri"/>
          <w:i/>
        </w:rPr>
        <w:t xml:space="preserve"> </w:t>
      </w:r>
      <w:r w:rsidRPr="0058219A">
        <w:rPr>
          <w:rFonts w:ascii="Calibri" w:hAnsi="Calibri"/>
        </w:rPr>
        <w:t xml:space="preserve"> </w:t>
      </w:r>
      <w:r w:rsidRPr="0058219A">
        <w:rPr>
          <w:rFonts w:ascii="Calibri" w:hAnsi="Calibri"/>
          <w:b/>
        </w:rPr>
        <w:t>ДЛЯ НУЖД</w:t>
      </w:r>
      <w:r>
        <w:rPr>
          <w:rFonts w:ascii="Calibri" w:hAnsi="Calibri"/>
          <w:b/>
        </w:rPr>
        <w:t xml:space="preserve"> </w:t>
      </w:r>
      <w:r w:rsidR="005523BA" w:rsidRPr="00060018">
        <w:rPr>
          <w:rFonts w:ascii="GHEA Grapalat" w:hAnsi="GHEA Grapalat" w:cs="Sylfaen"/>
          <w:sz w:val="22"/>
          <w:lang w:val="af-ZA"/>
        </w:rPr>
        <w:t>«</w:t>
      </w:r>
      <w:r w:rsidR="005523BA">
        <w:rPr>
          <w:rFonts w:ascii="GHEA Grapalat" w:hAnsi="GHEA Grapalat" w:cs="Sylfaen"/>
          <w:sz w:val="22"/>
          <w:lang w:val="af-ZA"/>
        </w:rPr>
        <w:t>Оснавная школа имени Саргиса  Оганнисяна</w:t>
      </w:r>
      <w:r w:rsidR="005523BA" w:rsidRPr="00060018">
        <w:rPr>
          <w:rFonts w:ascii="GHEA Grapalat" w:hAnsi="GHEA Grapalat" w:cs="Sylfaen"/>
          <w:sz w:val="22"/>
          <w:lang w:val="af-ZA"/>
        </w:rPr>
        <w:t xml:space="preserve"> </w:t>
      </w:r>
      <w:r w:rsidR="005523BA">
        <w:rPr>
          <w:rFonts w:ascii="GHEA Grapalat" w:hAnsi="GHEA Grapalat" w:cs="Sylfaen"/>
          <w:sz w:val="22"/>
          <w:lang w:val="af-ZA"/>
        </w:rPr>
        <w:t>села Воскетап Араратского марза</w:t>
      </w:r>
      <w:r w:rsidR="005523BA" w:rsidRPr="00060018">
        <w:rPr>
          <w:rFonts w:ascii="GHEA Grapalat" w:hAnsi="GHEA Grapalat" w:cs="Sylfaen"/>
          <w:sz w:val="22"/>
          <w:lang w:val="af-ZA"/>
        </w:rPr>
        <w:t>» ГНКО</w:t>
      </w:r>
    </w:p>
    <w:p w:rsidR="007247C0" w:rsidRPr="0058219A" w:rsidRDefault="007247C0" w:rsidP="005523BA">
      <w:pPr>
        <w:widowControl w:val="0"/>
        <w:rPr>
          <w:rFonts w:ascii="Calibri" w:hAnsi="Calibri" w:cs="Sylfaen"/>
          <w:b/>
        </w:rPr>
      </w:pPr>
    </w:p>
    <w:p w:rsidR="007247C0" w:rsidRPr="0058219A" w:rsidRDefault="007247C0" w:rsidP="007247C0">
      <w:pPr>
        <w:widowControl w:val="0"/>
        <w:spacing w:after="160"/>
        <w:jc w:val="center"/>
        <w:rPr>
          <w:rFonts w:ascii="Calibri" w:hAnsi="Calibri"/>
          <w:b/>
        </w:rPr>
      </w:pPr>
      <w:r w:rsidRPr="0058219A">
        <w:rPr>
          <w:rFonts w:ascii="Calibri" w:hAnsi="Calibri"/>
          <w:b/>
        </w:rPr>
        <w:t>ЧАСТЬ I.</w:t>
      </w:r>
    </w:p>
    <w:p w:rsidR="007247C0" w:rsidRPr="0058219A" w:rsidRDefault="007247C0" w:rsidP="007247C0">
      <w:pPr>
        <w:widowControl w:val="0"/>
        <w:spacing w:after="160"/>
        <w:jc w:val="center"/>
        <w:rPr>
          <w:rFonts w:ascii="Calibri" w:hAnsi="Calibri"/>
        </w:rPr>
      </w:pPr>
    </w:p>
    <w:p w:rsidR="007247C0" w:rsidRPr="0058219A" w:rsidRDefault="007247C0" w:rsidP="007247C0">
      <w:pPr>
        <w:widowControl w:val="0"/>
        <w:tabs>
          <w:tab w:val="left" w:pos="1134"/>
        </w:tabs>
        <w:spacing w:after="160"/>
        <w:ind w:left="1134" w:hanging="567"/>
        <w:jc w:val="both"/>
        <w:rPr>
          <w:rFonts w:ascii="Calibri" w:hAnsi="Calibri"/>
        </w:rPr>
      </w:pPr>
      <w:r w:rsidRPr="0058219A">
        <w:rPr>
          <w:rFonts w:ascii="Calibri" w:hAnsi="Calibri"/>
        </w:rPr>
        <w:t>1.</w:t>
      </w:r>
      <w:r w:rsidRPr="0058219A">
        <w:rPr>
          <w:rFonts w:ascii="Calibri" w:hAnsi="Calibri"/>
        </w:rPr>
        <w:tab/>
        <w:t>Характеристика предмета закупки</w:t>
      </w:r>
    </w:p>
    <w:p w:rsidR="007247C0" w:rsidRPr="0058219A" w:rsidRDefault="007247C0" w:rsidP="007247C0">
      <w:pPr>
        <w:widowControl w:val="0"/>
        <w:tabs>
          <w:tab w:val="left" w:pos="1134"/>
        </w:tabs>
        <w:spacing w:after="160"/>
        <w:ind w:left="1134" w:hanging="567"/>
        <w:jc w:val="both"/>
        <w:rPr>
          <w:rFonts w:ascii="Calibri" w:hAnsi="Calibri"/>
        </w:rPr>
      </w:pPr>
      <w:r w:rsidRPr="0058219A">
        <w:rPr>
          <w:rFonts w:ascii="Calibri" w:hAnsi="Calibri"/>
        </w:rPr>
        <w:t>2.</w:t>
      </w:r>
      <w:r w:rsidRPr="0058219A">
        <w:rPr>
          <w:rFonts w:ascii="Calibri" w:hAnsi="Calibri"/>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7247C0" w:rsidRPr="0058219A" w:rsidRDefault="007247C0" w:rsidP="007247C0">
      <w:pPr>
        <w:widowControl w:val="0"/>
        <w:tabs>
          <w:tab w:val="left" w:pos="1134"/>
        </w:tabs>
        <w:spacing w:after="160"/>
        <w:ind w:left="1134" w:hanging="567"/>
        <w:jc w:val="both"/>
        <w:rPr>
          <w:rFonts w:ascii="Calibri" w:hAnsi="Calibri"/>
        </w:rPr>
      </w:pPr>
      <w:r w:rsidRPr="0058219A">
        <w:rPr>
          <w:rFonts w:ascii="Calibri" w:hAnsi="Calibri"/>
        </w:rPr>
        <w:t>3.</w:t>
      </w:r>
      <w:r w:rsidRPr="0058219A">
        <w:rPr>
          <w:rFonts w:ascii="Calibri" w:hAnsi="Calibri"/>
        </w:rPr>
        <w:tab/>
        <w:t>Разъяснение приглашения и порядок внесения изменения в приглашение</w:t>
      </w:r>
    </w:p>
    <w:p w:rsidR="007247C0" w:rsidRPr="0058219A" w:rsidRDefault="007247C0" w:rsidP="007247C0">
      <w:pPr>
        <w:widowControl w:val="0"/>
        <w:tabs>
          <w:tab w:val="left" w:pos="1134"/>
        </w:tabs>
        <w:spacing w:after="160"/>
        <w:ind w:left="1134" w:hanging="567"/>
        <w:jc w:val="both"/>
        <w:rPr>
          <w:rFonts w:ascii="Calibri" w:hAnsi="Calibri" w:cs="Sylfaen"/>
        </w:rPr>
      </w:pPr>
      <w:r w:rsidRPr="0058219A">
        <w:rPr>
          <w:rFonts w:ascii="Calibri" w:hAnsi="Calibri"/>
        </w:rPr>
        <w:t>4.</w:t>
      </w:r>
      <w:r w:rsidRPr="0058219A">
        <w:rPr>
          <w:rFonts w:ascii="Calibri" w:hAnsi="Calibri"/>
        </w:rPr>
        <w:tab/>
        <w:t>Порядок подачи заявки</w:t>
      </w:r>
    </w:p>
    <w:p w:rsidR="007247C0" w:rsidRPr="0058219A" w:rsidRDefault="007247C0" w:rsidP="007247C0">
      <w:pPr>
        <w:widowControl w:val="0"/>
        <w:tabs>
          <w:tab w:val="left" w:pos="1134"/>
        </w:tabs>
        <w:spacing w:after="160"/>
        <w:ind w:left="1134" w:hanging="567"/>
        <w:jc w:val="both"/>
        <w:rPr>
          <w:rFonts w:ascii="Calibri" w:hAnsi="Calibri"/>
        </w:rPr>
      </w:pPr>
      <w:r w:rsidRPr="0058219A">
        <w:rPr>
          <w:rFonts w:ascii="Calibri" w:hAnsi="Calibri"/>
        </w:rPr>
        <w:t>5.</w:t>
      </w:r>
      <w:r w:rsidRPr="0058219A">
        <w:rPr>
          <w:rFonts w:ascii="Calibri" w:hAnsi="Calibri"/>
        </w:rPr>
        <w:tab/>
        <w:t>Ценовое предложение заявки</w:t>
      </w:r>
    </w:p>
    <w:p w:rsidR="007247C0" w:rsidRPr="0058219A" w:rsidRDefault="007247C0" w:rsidP="007247C0">
      <w:pPr>
        <w:widowControl w:val="0"/>
        <w:tabs>
          <w:tab w:val="left" w:pos="1134"/>
        </w:tabs>
        <w:spacing w:after="160"/>
        <w:ind w:left="1134" w:hanging="567"/>
        <w:jc w:val="both"/>
        <w:rPr>
          <w:rFonts w:ascii="Calibri" w:hAnsi="Calibri"/>
        </w:rPr>
      </w:pPr>
      <w:r w:rsidRPr="0058219A">
        <w:rPr>
          <w:rFonts w:ascii="Calibri" w:hAnsi="Calibri"/>
        </w:rPr>
        <w:t>6.</w:t>
      </w:r>
      <w:r w:rsidRPr="0058219A">
        <w:rPr>
          <w:rFonts w:ascii="Calibri" w:hAnsi="Calibri"/>
        </w:rPr>
        <w:tab/>
        <w:t>Срок действия заявки, порядок внесения изменений в заявки и их отзыва</w:t>
      </w:r>
    </w:p>
    <w:p w:rsidR="007247C0" w:rsidRPr="0058219A" w:rsidRDefault="007247C0" w:rsidP="007247C0">
      <w:pPr>
        <w:widowControl w:val="0"/>
        <w:tabs>
          <w:tab w:val="left" w:pos="1134"/>
        </w:tabs>
        <w:spacing w:after="160"/>
        <w:ind w:left="1134" w:hanging="567"/>
        <w:jc w:val="both"/>
        <w:rPr>
          <w:rFonts w:ascii="Calibri" w:hAnsi="Calibri" w:cs="Sylfaen"/>
        </w:rPr>
      </w:pPr>
      <w:r w:rsidRPr="0058219A">
        <w:rPr>
          <w:rFonts w:ascii="Calibri" w:hAnsi="Calibri"/>
        </w:rPr>
        <w:t>7.</w:t>
      </w:r>
      <w:r w:rsidRPr="0058219A">
        <w:rPr>
          <w:rFonts w:ascii="Calibri" w:hAnsi="Calibri"/>
        </w:rPr>
        <w:tab/>
        <w:t>Вскрытие, оценка заявок и подведение итогов</w:t>
      </w:r>
    </w:p>
    <w:p w:rsidR="007247C0" w:rsidRPr="0058219A" w:rsidRDefault="007247C0" w:rsidP="007247C0">
      <w:pPr>
        <w:widowControl w:val="0"/>
        <w:tabs>
          <w:tab w:val="left" w:pos="1134"/>
        </w:tabs>
        <w:spacing w:after="160"/>
        <w:ind w:left="1134" w:hanging="567"/>
        <w:jc w:val="both"/>
        <w:rPr>
          <w:rFonts w:ascii="Calibri" w:hAnsi="Calibri"/>
        </w:rPr>
      </w:pPr>
      <w:r w:rsidRPr="0058219A">
        <w:rPr>
          <w:rFonts w:ascii="Calibri" w:hAnsi="Calibri"/>
        </w:rPr>
        <w:t>8.</w:t>
      </w:r>
      <w:r w:rsidRPr="0058219A">
        <w:rPr>
          <w:rFonts w:ascii="Calibri" w:hAnsi="Calibri"/>
        </w:rPr>
        <w:tab/>
        <w:t>Заключение договора</w:t>
      </w:r>
    </w:p>
    <w:p w:rsidR="007247C0" w:rsidRPr="0058219A" w:rsidRDefault="007247C0" w:rsidP="007247C0">
      <w:pPr>
        <w:widowControl w:val="0"/>
        <w:tabs>
          <w:tab w:val="left" w:pos="1134"/>
        </w:tabs>
        <w:spacing w:after="160"/>
        <w:ind w:left="1134" w:hanging="567"/>
        <w:jc w:val="both"/>
        <w:rPr>
          <w:rFonts w:ascii="Calibri" w:hAnsi="Calibri"/>
        </w:rPr>
      </w:pPr>
      <w:r w:rsidRPr="0058219A">
        <w:rPr>
          <w:rFonts w:ascii="Calibri" w:hAnsi="Calibri"/>
        </w:rPr>
        <w:t>9.</w:t>
      </w:r>
      <w:r w:rsidRPr="0058219A">
        <w:rPr>
          <w:rFonts w:ascii="Calibri" w:hAnsi="Calibri"/>
        </w:rPr>
        <w:tab/>
        <w:t>Обеспечения квалификации  и договора</w:t>
      </w:r>
    </w:p>
    <w:p w:rsidR="007247C0" w:rsidRPr="0058219A" w:rsidRDefault="007247C0" w:rsidP="007247C0">
      <w:pPr>
        <w:widowControl w:val="0"/>
        <w:tabs>
          <w:tab w:val="left" w:pos="1134"/>
        </w:tabs>
        <w:spacing w:after="160"/>
        <w:ind w:left="1134" w:hanging="567"/>
        <w:jc w:val="both"/>
        <w:rPr>
          <w:rFonts w:ascii="Calibri" w:hAnsi="Calibri"/>
        </w:rPr>
      </w:pPr>
      <w:r w:rsidRPr="0058219A">
        <w:rPr>
          <w:rFonts w:ascii="Calibri" w:hAnsi="Calibri"/>
        </w:rPr>
        <w:t>10.</w:t>
      </w:r>
      <w:r w:rsidRPr="0058219A">
        <w:rPr>
          <w:rFonts w:ascii="Calibri" w:hAnsi="Calibri"/>
        </w:rPr>
        <w:tab/>
        <w:t>Объявление процедуры несостоявшейся</w:t>
      </w:r>
    </w:p>
    <w:p w:rsidR="007247C0" w:rsidRPr="0058219A" w:rsidRDefault="007247C0" w:rsidP="007247C0">
      <w:pPr>
        <w:widowControl w:val="0"/>
        <w:tabs>
          <w:tab w:val="left" w:pos="1134"/>
        </w:tabs>
        <w:spacing w:after="160"/>
        <w:ind w:left="1134" w:hanging="567"/>
        <w:jc w:val="both"/>
        <w:rPr>
          <w:rFonts w:ascii="Calibri" w:hAnsi="Calibri"/>
        </w:rPr>
      </w:pPr>
      <w:r w:rsidRPr="0058219A">
        <w:rPr>
          <w:rFonts w:ascii="Calibri" w:hAnsi="Calibri"/>
        </w:rPr>
        <w:t>11.</w:t>
      </w:r>
      <w:r w:rsidRPr="0058219A">
        <w:rPr>
          <w:rFonts w:ascii="Calibri" w:hAnsi="Calibri"/>
        </w:rPr>
        <w:tab/>
        <w:t>Право участника и порядок обжалования им действий и (или) принятых решений, связанных с процессом закупки</w:t>
      </w:r>
    </w:p>
    <w:p w:rsidR="007247C0" w:rsidRPr="0058219A" w:rsidRDefault="007247C0" w:rsidP="007247C0">
      <w:pPr>
        <w:widowControl w:val="0"/>
        <w:spacing w:after="160"/>
        <w:jc w:val="center"/>
        <w:rPr>
          <w:rFonts w:ascii="Calibri" w:hAnsi="Calibri"/>
          <w:b/>
        </w:rPr>
      </w:pPr>
    </w:p>
    <w:p w:rsidR="007247C0" w:rsidRPr="0058219A" w:rsidRDefault="007247C0" w:rsidP="007247C0">
      <w:pPr>
        <w:widowControl w:val="0"/>
        <w:spacing w:after="160"/>
        <w:jc w:val="center"/>
        <w:rPr>
          <w:rFonts w:ascii="Calibri" w:hAnsi="Calibri"/>
          <w:b/>
        </w:rPr>
      </w:pPr>
    </w:p>
    <w:p w:rsidR="007247C0" w:rsidRPr="0058219A" w:rsidRDefault="007247C0" w:rsidP="007247C0">
      <w:pPr>
        <w:widowControl w:val="0"/>
        <w:spacing w:after="160"/>
        <w:jc w:val="center"/>
        <w:rPr>
          <w:rFonts w:ascii="Calibri" w:hAnsi="Calibri"/>
          <w:b/>
        </w:rPr>
      </w:pPr>
      <w:r w:rsidRPr="0058219A">
        <w:rPr>
          <w:rFonts w:ascii="Calibri" w:hAnsi="Calibri"/>
          <w:b/>
        </w:rPr>
        <w:t xml:space="preserve">ЧАСТЬ II. </w:t>
      </w:r>
    </w:p>
    <w:p w:rsidR="007247C0" w:rsidRPr="0058219A" w:rsidRDefault="007247C0" w:rsidP="007247C0">
      <w:pPr>
        <w:widowControl w:val="0"/>
        <w:spacing w:after="160"/>
        <w:jc w:val="center"/>
        <w:rPr>
          <w:rFonts w:ascii="Calibri" w:hAnsi="Calibri"/>
          <w:b/>
        </w:rPr>
      </w:pPr>
    </w:p>
    <w:p w:rsidR="007247C0" w:rsidRPr="0058219A" w:rsidRDefault="007247C0" w:rsidP="007247C0">
      <w:pPr>
        <w:widowControl w:val="0"/>
        <w:spacing w:after="160"/>
        <w:jc w:val="center"/>
        <w:rPr>
          <w:rFonts w:ascii="Calibri" w:hAnsi="Calibri"/>
          <w:b/>
        </w:rPr>
      </w:pPr>
      <w:r w:rsidRPr="0058219A">
        <w:rPr>
          <w:rFonts w:ascii="Calibri" w:hAnsi="Calibri"/>
          <w:b/>
        </w:rPr>
        <w:t xml:space="preserve">ИНСТРУКЦИЯ ПО ПОДГОТОВКЕ ЗАЯВКИ </w:t>
      </w:r>
      <w:r w:rsidRPr="0058219A">
        <w:rPr>
          <w:rFonts w:ascii="Calibri" w:hAnsi="Calibri"/>
          <w:b/>
        </w:rPr>
        <w:br/>
        <w:t xml:space="preserve">НА </w:t>
      </w:r>
      <w:r w:rsidRPr="005E1906">
        <w:rPr>
          <w:rFonts w:ascii="Calibri" w:hAnsi="Calibri"/>
          <w:b/>
        </w:rPr>
        <w:t>ЗАПРОС  КОТИРОВОК</w:t>
      </w:r>
    </w:p>
    <w:p w:rsidR="007247C0" w:rsidRPr="0058219A" w:rsidRDefault="007247C0" w:rsidP="007247C0">
      <w:pPr>
        <w:widowControl w:val="0"/>
        <w:tabs>
          <w:tab w:val="left" w:pos="1134"/>
        </w:tabs>
        <w:spacing w:after="160"/>
        <w:ind w:left="1134" w:hanging="567"/>
        <w:jc w:val="both"/>
        <w:rPr>
          <w:rFonts w:ascii="Calibri" w:hAnsi="Calibri"/>
        </w:rPr>
      </w:pPr>
      <w:r w:rsidRPr="0058219A">
        <w:rPr>
          <w:rFonts w:ascii="Calibri" w:hAnsi="Calibri"/>
        </w:rPr>
        <w:t>1.</w:t>
      </w:r>
      <w:r w:rsidRPr="0058219A">
        <w:rPr>
          <w:rFonts w:ascii="Calibri" w:hAnsi="Calibri"/>
        </w:rPr>
        <w:tab/>
        <w:t>Общие положения</w:t>
      </w:r>
    </w:p>
    <w:p w:rsidR="007247C0" w:rsidRPr="0058219A" w:rsidRDefault="007247C0" w:rsidP="007247C0">
      <w:pPr>
        <w:widowControl w:val="0"/>
        <w:tabs>
          <w:tab w:val="left" w:pos="1134"/>
        </w:tabs>
        <w:spacing w:after="160"/>
        <w:ind w:left="1134" w:hanging="567"/>
        <w:jc w:val="both"/>
        <w:rPr>
          <w:rFonts w:ascii="Calibri" w:hAnsi="Calibri"/>
        </w:rPr>
      </w:pPr>
      <w:r w:rsidRPr="0058219A">
        <w:rPr>
          <w:rFonts w:ascii="Calibri" w:hAnsi="Calibri"/>
        </w:rPr>
        <w:t>2.</w:t>
      </w:r>
      <w:r w:rsidRPr="0058219A">
        <w:rPr>
          <w:rFonts w:ascii="Calibri" w:hAnsi="Calibri"/>
        </w:rPr>
        <w:tab/>
        <w:t>Заявка на процедуру</w:t>
      </w:r>
    </w:p>
    <w:p w:rsidR="007247C0" w:rsidRPr="0058219A" w:rsidRDefault="007247C0" w:rsidP="007247C0">
      <w:pPr>
        <w:widowControl w:val="0"/>
        <w:tabs>
          <w:tab w:val="left" w:pos="1134"/>
        </w:tabs>
        <w:spacing w:after="160"/>
        <w:ind w:left="1134" w:hanging="567"/>
        <w:jc w:val="both"/>
        <w:rPr>
          <w:rFonts w:ascii="Calibri" w:hAnsi="Calibri"/>
        </w:rPr>
      </w:pPr>
      <w:r w:rsidRPr="0058219A">
        <w:rPr>
          <w:rFonts w:ascii="Calibri" w:hAnsi="Calibri"/>
        </w:rPr>
        <w:t>3.</w:t>
      </w:r>
      <w:r w:rsidRPr="0058219A">
        <w:rPr>
          <w:rFonts w:ascii="Calibri" w:hAnsi="Calibri"/>
        </w:rPr>
        <w:tab/>
        <w:t>Приложения № 1-6</w:t>
      </w:r>
    </w:p>
    <w:p w:rsidR="007247C0" w:rsidRPr="0058219A" w:rsidRDefault="007247C0" w:rsidP="007247C0">
      <w:pPr>
        <w:rPr>
          <w:rFonts w:ascii="Calibri" w:hAnsi="Calibri"/>
          <w:spacing w:val="-6"/>
        </w:rPr>
      </w:pPr>
      <w:r w:rsidRPr="0058219A">
        <w:rPr>
          <w:rFonts w:ascii="Calibri" w:hAnsi="Calibri"/>
          <w:spacing w:val="-6"/>
        </w:rPr>
        <w:br w:type="page"/>
      </w:r>
    </w:p>
    <w:p w:rsidR="007247C0" w:rsidRPr="0058219A" w:rsidRDefault="007247C0" w:rsidP="007247C0">
      <w:pPr>
        <w:widowControl w:val="0"/>
        <w:spacing w:after="160"/>
        <w:ind w:hanging="567"/>
        <w:jc w:val="both"/>
        <w:rPr>
          <w:rFonts w:ascii="Calibri" w:hAnsi="Calibri"/>
          <w:spacing w:val="-6"/>
        </w:rPr>
      </w:pPr>
      <w:r w:rsidRPr="0058219A">
        <w:rPr>
          <w:rFonts w:ascii="Calibri" w:hAnsi="Calibri"/>
          <w:spacing w:val="-6"/>
        </w:rPr>
        <w:lastRenderedPageBreak/>
        <w:t xml:space="preserve">Настоящее  Приглашение предоставляется в дополнение к объявлению </w:t>
      </w:r>
      <w:r w:rsidRPr="0058219A">
        <w:rPr>
          <w:rFonts w:ascii="Calibri" w:hAnsi="Calibri"/>
          <w:spacing w:val="-6"/>
          <w:lang w:val="en-US"/>
        </w:rPr>
        <w:t>o</w:t>
      </w:r>
      <w:r w:rsidRPr="0058219A">
        <w:rPr>
          <w:rFonts w:ascii="Calibri" w:hAnsi="Calibri"/>
          <w:spacing w:val="-6"/>
        </w:rPr>
        <w:t xml:space="preserve"> ЗАПРОС  КОТИРОВОК, проводимом под кодом </w:t>
      </w:r>
      <w:r>
        <w:rPr>
          <w:rFonts w:ascii="Calibri" w:hAnsi="Calibri"/>
          <w:spacing w:val="-6"/>
        </w:rPr>
        <w:t xml:space="preserve"> </w:t>
      </w:r>
      <w:r w:rsidR="000B7680">
        <w:rPr>
          <w:rFonts w:ascii="GHEA Grapalat" w:hAnsi="GHEA Grapalat" w:cs="Sylfaen"/>
          <w:sz w:val="22"/>
          <w:lang w:val="af-ZA"/>
        </w:rPr>
        <w:t>АМВННD</w:t>
      </w:r>
      <w:r w:rsidR="000B7680" w:rsidRPr="00060018">
        <w:rPr>
          <w:rFonts w:ascii="GHEA Grapalat" w:hAnsi="GHEA Grapalat" w:cs="Sylfaen"/>
          <w:sz w:val="22"/>
          <w:lang w:val="af-ZA"/>
        </w:rPr>
        <w:t>-GH APDzB-</w:t>
      </w:r>
      <w:r w:rsidR="000B7680">
        <w:rPr>
          <w:rFonts w:ascii="GHEA Grapalat" w:hAnsi="GHEA Grapalat" w:cs="Sylfaen"/>
          <w:sz w:val="22"/>
          <w:lang w:val="af-ZA"/>
        </w:rPr>
        <w:t>20/01</w:t>
      </w:r>
      <w:r w:rsidR="000B7680" w:rsidRPr="0058219A">
        <w:rPr>
          <w:rFonts w:ascii="Calibri" w:hAnsi="Calibri"/>
          <w:spacing w:val="-6"/>
        </w:rPr>
        <w:t xml:space="preserve"> </w:t>
      </w:r>
      <w:r w:rsidRPr="0058219A">
        <w:rPr>
          <w:rFonts w:ascii="Calibri" w:hAnsi="Calibri"/>
          <w:spacing w:val="-6"/>
        </w:rPr>
        <w:t>(далее — процедура).</w:t>
      </w:r>
    </w:p>
    <w:p w:rsidR="007247C0" w:rsidRPr="0058219A" w:rsidRDefault="007247C0" w:rsidP="007247C0">
      <w:pPr>
        <w:widowControl w:val="0"/>
        <w:spacing w:after="160"/>
        <w:ind w:firstLine="567"/>
        <w:jc w:val="both"/>
        <w:rPr>
          <w:rFonts w:ascii="Calibri" w:hAnsi="Calibri"/>
        </w:rPr>
      </w:pPr>
      <w:r w:rsidRPr="0058219A">
        <w:rPr>
          <w:rFonts w:ascii="Calibri" w:hAnsi="Calibri"/>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58219A">
        <w:rPr>
          <w:rFonts w:ascii="Calibri" w:hAnsi="Calibri" w:cs="Courier New"/>
          <w:lang w:val="en-US"/>
        </w:rPr>
        <w:t> </w:t>
      </w:r>
      <w:r w:rsidRPr="0058219A">
        <w:rPr>
          <w:rFonts w:ascii="Calibri" w:hAnsi="Calibri"/>
        </w:rPr>
        <w:t>4</w:t>
      </w:r>
      <w:r w:rsidRPr="0058219A">
        <w:rPr>
          <w:rFonts w:ascii="Calibri" w:hAnsi="Calibri" w:cs="Courier New"/>
          <w:lang w:val="en-US"/>
        </w:rPr>
        <w:t> </w:t>
      </w:r>
      <w:r w:rsidRPr="0058219A">
        <w:rPr>
          <w:rFonts w:ascii="Calibri" w:hAnsi="Calibri"/>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247C0" w:rsidRPr="0058219A" w:rsidRDefault="007247C0" w:rsidP="007247C0">
      <w:pPr>
        <w:widowControl w:val="0"/>
        <w:spacing w:after="160"/>
        <w:ind w:firstLine="567"/>
        <w:jc w:val="both"/>
        <w:rPr>
          <w:rFonts w:ascii="Calibri" w:hAnsi="Calibri"/>
        </w:rPr>
      </w:pPr>
      <w:r w:rsidRPr="0058219A">
        <w:rPr>
          <w:rFonts w:ascii="Calibri" w:hAnsi="Calibri"/>
        </w:rPr>
        <w:t>Заявки могут подавать все лица, независимо от того, являются ли они иностранным физическим лицом, организацией или лицом без гражданства.</w:t>
      </w:r>
    </w:p>
    <w:p w:rsidR="007247C0" w:rsidRPr="0058219A" w:rsidRDefault="007247C0" w:rsidP="007247C0">
      <w:pPr>
        <w:widowControl w:val="0"/>
        <w:spacing w:after="160"/>
        <w:ind w:firstLine="567"/>
        <w:jc w:val="both"/>
        <w:rPr>
          <w:rFonts w:ascii="Calibri" w:hAnsi="Calibri" w:cs="Times Armenian"/>
        </w:rPr>
      </w:pPr>
      <w:r w:rsidRPr="0058219A">
        <w:rPr>
          <w:rFonts w:ascii="Calibri" w:hAnsi="Calibri"/>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7247C0" w:rsidRPr="0058219A" w:rsidRDefault="007247C0" w:rsidP="007247C0">
      <w:pPr>
        <w:pStyle w:val="23"/>
        <w:widowControl w:val="0"/>
        <w:spacing w:after="160" w:line="240" w:lineRule="auto"/>
        <w:ind w:firstLine="567"/>
        <w:rPr>
          <w:rFonts w:ascii="Calibri" w:hAnsi="Calibri"/>
          <w:sz w:val="24"/>
          <w:szCs w:val="24"/>
        </w:rPr>
      </w:pPr>
      <w:r w:rsidRPr="0058219A">
        <w:rPr>
          <w:rFonts w:ascii="Calibri" w:hAnsi="Calibri"/>
          <w:sz w:val="24"/>
          <w:szCs w:val="24"/>
        </w:rPr>
        <w:t>Адрес электронной почты секретаря оценочной комиссии "</w:t>
      </w:r>
      <w:r>
        <w:rPr>
          <w:rFonts w:ascii="Calibri" w:hAnsi="Calibri"/>
          <w:i/>
        </w:rPr>
        <w:t>yelena.grigorian@yandex.com</w:t>
      </w:r>
      <w:r w:rsidRPr="0058219A">
        <w:rPr>
          <w:rFonts w:ascii="Calibri" w:hAnsi="Calibri"/>
          <w:sz w:val="24"/>
          <w:szCs w:val="24"/>
        </w:rPr>
        <w:t xml:space="preserve"> ".</w:t>
      </w:r>
    </w:p>
    <w:p w:rsidR="007247C0" w:rsidRPr="0058219A" w:rsidRDefault="007247C0" w:rsidP="007247C0">
      <w:pPr>
        <w:widowControl w:val="0"/>
        <w:spacing w:after="160"/>
        <w:jc w:val="center"/>
        <w:rPr>
          <w:rFonts w:ascii="Calibri" w:hAnsi="Calibri"/>
        </w:rPr>
      </w:pPr>
      <w:r w:rsidRPr="0058219A">
        <w:rPr>
          <w:rFonts w:ascii="Calibri" w:hAnsi="Calibri"/>
        </w:rPr>
        <w:br w:type="page"/>
      </w:r>
      <w:r w:rsidRPr="0058219A">
        <w:rPr>
          <w:rFonts w:ascii="Calibri" w:hAnsi="Calibri"/>
        </w:rPr>
        <w:lastRenderedPageBreak/>
        <w:t>ЧАСТЬ I</w:t>
      </w:r>
    </w:p>
    <w:p w:rsidR="007247C0" w:rsidRPr="0058219A" w:rsidRDefault="007247C0" w:rsidP="007247C0">
      <w:pPr>
        <w:pStyle w:val="3"/>
        <w:keepNext w:val="0"/>
        <w:widowControl w:val="0"/>
        <w:spacing w:after="160" w:line="240" w:lineRule="auto"/>
        <w:rPr>
          <w:rFonts w:ascii="Calibri" w:hAnsi="Calibri"/>
          <w:sz w:val="24"/>
          <w:szCs w:val="24"/>
        </w:rPr>
      </w:pPr>
    </w:p>
    <w:p w:rsidR="007247C0" w:rsidRPr="0058219A" w:rsidRDefault="007247C0" w:rsidP="007247C0">
      <w:pPr>
        <w:widowControl w:val="0"/>
        <w:spacing w:after="160"/>
        <w:jc w:val="center"/>
        <w:rPr>
          <w:rFonts w:ascii="Calibri" w:hAnsi="Calibri" w:cs="Sylfaen"/>
          <w:b/>
        </w:rPr>
      </w:pPr>
      <w:r w:rsidRPr="0058219A">
        <w:rPr>
          <w:rFonts w:ascii="Calibri" w:hAnsi="Calibri"/>
          <w:b/>
        </w:rPr>
        <w:t>1. ХАРАКТЕРИСТИКА ПРЕДМЕТА ЗАКУПКИ</w:t>
      </w:r>
    </w:p>
    <w:p w:rsidR="005523BA" w:rsidRDefault="007247C0" w:rsidP="005523BA">
      <w:r w:rsidRPr="0058219A">
        <w:rPr>
          <w:rFonts w:ascii="Calibri" w:hAnsi="Calibri"/>
        </w:rPr>
        <w:t>1.1.</w:t>
      </w:r>
      <w:r w:rsidRPr="0058219A">
        <w:rPr>
          <w:rFonts w:ascii="Calibri" w:hAnsi="Calibri"/>
        </w:rPr>
        <w:tab/>
        <w:t xml:space="preserve">Предметом закупки является приобретение </w:t>
      </w:r>
      <w:r>
        <w:rPr>
          <w:rFonts w:ascii="Calibri" w:hAnsi="Calibri"/>
          <w:b/>
        </w:rPr>
        <w:t>«Продуктов»</w:t>
      </w:r>
      <w:r w:rsidRPr="0058219A">
        <w:rPr>
          <w:rFonts w:ascii="Calibri" w:hAnsi="Calibri"/>
        </w:rPr>
        <w:t xml:space="preserve"> (далее — также товар) для нужд </w:t>
      </w:r>
      <w:r w:rsidR="005523BA" w:rsidRPr="00060018">
        <w:rPr>
          <w:rFonts w:ascii="GHEA Grapalat" w:hAnsi="GHEA Grapalat" w:cs="Sylfaen"/>
          <w:sz w:val="22"/>
          <w:lang w:val="af-ZA"/>
        </w:rPr>
        <w:t>«</w:t>
      </w:r>
      <w:r w:rsidR="005523BA">
        <w:rPr>
          <w:rFonts w:ascii="GHEA Grapalat" w:hAnsi="GHEA Grapalat" w:cs="Sylfaen"/>
          <w:sz w:val="22"/>
          <w:lang w:val="af-ZA"/>
        </w:rPr>
        <w:t>Оснавная школа имени Саргиса  Оганнисяна</w:t>
      </w:r>
      <w:r w:rsidR="005523BA" w:rsidRPr="00060018">
        <w:rPr>
          <w:rFonts w:ascii="GHEA Grapalat" w:hAnsi="GHEA Grapalat" w:cs="Sylfaen"/>
          <w:sz w:val="22"/>
          <w:lang w:val="af-ZA"/>
        </w:rPr>
        <w:t xml:space="preserve"> </w:t>
      </w:r>
      <w:r w:rsidR="005523BA">
        <w:rPr>
          <w:rFonts w:ascii="GHEA Grapalat" w:hAnsi="GHEA Grapalat" w:cs="Sylfaen"/>
          <w:sz w:val="22"/>
          <w:lang w:val="af-ZA"/>
        </w:rPr>
        <w:t xml:space="preserve">села Воскетап Араратского </w:t>
      </w:r>
    </w:p>
    <w:p w:rsidR="007247C0" w:rsidRPr="0058219A" w:rsidRDefault="005523BA" w:rsidP="000B7680">
      <w:pPr>
        <w:rPr>
          <w:rFonts w:ascii="Calibri" w:hAnsi="Calibri"/>
          <w:i/>
        </w:rPr>
      </w:pPr>
      <w:r>
        <w:rPr>
          <w:rFonts w:ascii="GHEA Grapalat" w:hAnsi="GHEA Grapalat" w:cs="Sylfaen"/>
          <w:sz w:val="22"/>
          <w:lang w:val="af-ZA"/>
        </w:rPr>
        <w:t>марза</w:t>
      </w:r>
      <w:r w:rsidRPr="00060018">
        <w:rPr>
          <w:rFonts w:ascii="GHEA Grapalat" w:hAnsi="GHEA Grapalat" w:cs="Sylfaen"/>
          <w:sz w:val="22"/>
          <w:lang w:val="af-ZA"/>
        </w:rPr>
        <w:t>» ГНКО</w:t>
      </w:r>
      <w:r w:rsidR="000B7680">
        <w:rPr>
          <w:rFonts w:ascii="GHEA Grapalat" w:hAnsi="GHEA Grapalat" w:cs="Sylfaen"/>
          <w:sz w:val="22"/>
          <w:lang w:val="af-ZA"/>
        </w:rPr>
        <w:t xml:space="preserve"> </w:t>
      </w:r>
      <w:r w:rsidR="007247C0" w:rsidRPr="0058219A">
        <w:rPr>
          <w:rFonts w:ascii="Calibri" w:hAnsi="Calibri"/>
        </w:rPr>
        <w:t>, которые сгруппированы в лоты "</w:t>
      </w:r>
      <w:r w:rsidR="000B7680">
        <w:rPr>
          <w:rFonts w:ascii="Calibri" w:hAnsi="Calibri"/>
        </w:rPr>
        <w:t>1</w:t>
      </w:r>
      <w:r w:rsidR="007247C0">
        <w:rPr>
          <w:rFonts w:ascii="Calibri" w:hAnsi="Calibri"/>
        </w:rPr>
        <w:t>1</w:t>
      </w:r>
      <w:r w:rsidR="007247C0" w:rsidRPr="0058219A">
        <w:rPr>
          <w:rFonts w:ascii="Calibri" w:hAnsi="Calibri"/>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7247C0" w:rsidRPr="0058219A" w:rsidTr="00106036">
        <w:trPr>
          <w:jc w:val="center"/>
        </w:trPr>
        <w:tc>
          <w:tcPr>
            <w:tcW w:w="1530" w:type="dxa"/>
            <w:vAlign w:val="center"/>
          </w:tcPr>
          <w:p w:rsidR="007247C0" w:rsidRPr="0058219A" w:rsidRDefault="007247C0" w:rsidP="00106036">
            <w:pPr>
              <w:pStyle w:val="23"/>
              <w:widowControl w:val="0"/>
              <w:spacing w:after="120" w:line="240" w:lineRule="auto"/>
              <w:ind w:firstLine="0"/>
              <w:jc w:val="center"/>
              <w:rPr>
                <w:rFonts w:ascii="Calibri" w:hAnsi="Calibri"/>
                <w:b/>
                <w:bCs/>
                <w:i/>
                <w:iCs/>
                <w:sz w:val="24"/>
                <w:szCs w:val="24"/>
              </w:rPr>
            </w:pPr>
            <w:r w:rsidRPr="0058219A">
              <w:rPr>
                <w:rFonts w:ascii="Calibri" w:hAnsi="Calibri"/>
                <w:b/>
                <w:i/>
                <w:sz w:val="24"/>
                <w:szCs w:val="24"/>
              </w:rPr>
              <w:t>Номера лотов</w:t>
            </w:r>
          </w:p>
        </w:tc>
        <w:tc>
          <w:tcPr>
            <w:tcW w:w="7704" w:type="dxa"/>
            <w:vAlign w:val="center"/>
          </w:tcPr>
          <w:p w:rsidR="007247C0" w:rsidRPr="0058219A" w:rsidRDefault="007247C0" w:rsidP="00106036">
            <w:pPr>
              <w:pStyle w:val="23"/>
              <w:widowControl w:val="0"/>
              <w:spacing w:after="120" w:line="240" w:lineRule="auto"/>
              <w:ind w:firstLine="0"/>
              <w:jc w:val="center"/>
              <w:rPr>
                <w:rFonts w:ascii="Calibri" w:hAnsi="Calibri"/>
                <w:b/>
                <w:bCs/>
                <w:i/>
                <w:iCs/>
                <w:sz w:val="24"/>
                <w:szCs w:val="24"/>
              </w:rPr>
            </w:pPr>
            <w:r w:rsidRPr="0058219A">
              <w:rPr>
                <w:rFonts w:ascii="Calibri" w:hAnsi="Calibri"/>
                <w:b/>
                <w:i/>
                <w:sz w:val="24"/>
                <w:szCs w:val="24"/>
              </w:rPr>
              <w:t>Наименование лота</w:t>
            </w:r>
          </w:p>
        </w:tc>
      </w:tr>
      <w:tr w:rsidR="007247C0" w:rsidRPr="0058219A" w:rsidTr="00106036">
        <w:trPr>
          <w:jc w:val="center"/>
        </w:trPr>
        <w:tc>
          <w:tcPr>
            <w:tcW w:w="1530" w:type="dxa"/>
            <w:vAlign w:val="center"/>
          </w:tcPr>
          <w:p w:rsidR="007247C0" w:rsidRPr="0058219A" w:rsidRDefault="007247C0" w:rsidP="007247C0">
            <w:pPr>
              <w:pStyle w:val="23"/>
              <w:widowControl w:val="0"/>
              <w:numPr>
                <w:ilvl w:val="0"/>
                <w:numId w:val="24"/>
              </w:numPr>
              <w:spacing w:after="120" w:line="240" w:lineRule="auto"/>
              <w:jc w:val="center"/>
              <w:rPr>
                <w:rFonts w:ascii="Calibri" w:hAnsi="Calibri"/>
                <w:sz w:val="24"/>
                <w:szCs w:val="24"/>
              </w:rPr>
            </w:pPr>
          </w:p>
        </w:tc>
        <w:tc>
          <w:tcPr>
            <w:tcW w:w="7704" w:type="dxa"/>
            <w:vAlign w:val="center"/>
          </w:tcPr>
          <w:p w:rsidR="007247C0" w:rsidRPr="004943E3" w:rsidRDefault="000B7680" w:rsidP="00106036">
            <w:pPr>
              <w:pStyle w:val="23"/>
              <w:widowControl w:val="0"/>
              <w:spacing w:after="120" w:line="240" w:lineRule="auto"/>
              <w:ind w:firstLine="0"/>
              <w:rPr>
                <w:rFonts w:ascii="Calibri" w:hAnsi="Calibri"/>
                <w:sz w:val="24"/>
                <w:szCs w:val="24"/>
              </w:rPr>
            </w:pPr>
            <w:r>
              <w:rPr>
                <w:rFonts w:ascii="Calibri" w:hAnsi="Calibri"/>
                <w:sz w:val="24"/>
                <w:szCs w:val="24"/>
              </w:rPr>
              <w:t xml:space="preserve">Хлеб </w:t>
            </w:r>
          </w:p>
        </w:tc>
      </w:tr>
      <w:tr w:rsidR="007247C0" w:rsidRPr="0058219A" w:rsidTr="00106036">
        <w:trPr>
          <w:jc w:val="center"/>
        </w:trPr>
        <w:tc>
          <w:tcPr>
            <w:tcW w:w="1530" w:type="dxa"/>
            <w:vAlign w:val="center"/>
          </w:tcPr>
          <w:p w:rsidR="007247C0" w:rsidRPr="0058219A" w:rsidRDefault="007247C0" w:rsidP="007247C0">
            <w:pPr>
              <w:pStyle w:val="23"/>
              <w:widowControl w:val="0"/>
              <w:numPr>
                <w:ilvl w:val="0"/>
                <w:numId w:val="24"/>
              </w:numPr>
              <w:spacing w:after="120" w:line="240" w:lineRule="auto"/>
              <w:jc w:val="center"/>
              <w:rPr>
                <w:rFonts w:ascii="Calibri" w:hAnsi="Calibri"/>
                <w:sz w:val="24"/>
                <w:szCs w:val="24"/>
              </w:rPr>
            </w:pPr>
          </w:p>
        </w:tc>
        <w:tc>
          <w:tcPr>
            <w:tcW w:w="7704" w:type="dxa"/>
            <w:vAlign w:val="center"/>
          </w:tcPr>
          <w:p w:rsidR="007247C0" w:rsidRPr="004943E3" w:rsidRDefault="000B7680" w:rsidP="000B7680">
            <w:pPr>
              <w:pStyle w:val="23"/>
              <w:widowControl w:val="0"/>
              <w:spacing w:after="120" w:line="240" w:lineRule="auto"/>
              <w:ind w:firstLine="0"/>
              <w:rPr>
                <w:rFonts w:ascii="Calibri" w:hAnsi="Calibri"/>
                <w:sz w:val="24"/>
                <w:szCs w:val="24"/>
              </w:rPr>
            </w:pPr>
            <w:r>
              <w:rPr>
                <w:rFonts w:ascii="Calibri" w:hAnsi="Calibri"/>
                <w:sz w:val="24"/>
                <w:szCs w:val="24"/>
              </w:rPr>
              <w:t xml:space="preserve">Рис </w:t>
            </w:r>
          </w:p>
        </w:tc>
      </w:tr>
      <w:tr w:rsidR="007247C0" w:rsidRPr="0058219A" w:rsidTr="00106036">
        <w:trPr>
          <w:jc w:val="center"/>
        </w:trPr>
        <w:tc>
          <w:tcPr>
            <w:tcW w:w="1530" w:type="dxa"/>
            <w:vAlign w:val="center"/>
          </w:tcPr>
          <w:p w:rsidR="007247C0" w:rsidRPr="0058219A" w:rsidRDefault="007247C0" w:rsidP="007247C0">
            <w:pPr>
              <w:pStyle w:val="23"/>
              <w:widowControl w:val="0"/>
              <w:numPr>
                <w:ilvl w:val="0"/>
                <w:numId w:val="24"/>
              </w:numPr>
              <w:spacing w:after="120" w:line="240" w:lineRule="auto"/>
              <w:jc w:val="center"/>
              <w:rPr>
                <w:rFonts w:ascii="Calibri" w:hAnsi="Calibri"/>
                <w:sz w:val="24"/>
                <w:szCs w:val="24"/>
              </w:rPr>
            </w:pPr>
          </w:p>
        </w:tc>
        <w:tc>
          <w:tcPr>
            <w:tcW w:w="7704" w:type="dxa"/>
            <w:vAlign w:val="center"/>
          </w:tcPr>
          <w:p w:rsidR="007247C0" w:rsidRPr="004943E3" w:rsidRDefault="000B7680" w:rsidP="00106036">
            <w:pPr>
              <w:pStyle w:val="23"/>
              <w:widowControl w:val="0"/>
              <w:spacing w:after="120" w:line="240" w:lineRule="auto"/>
              <w:ind w:firstLine="0"/>
              <w:rPr>
                <w:rFonts w:ascii="Calibri" w:hAnsi="Calibri"/>
                <w:sz w:val="24"/>
                <w:szCs w:val="24"/>
              </w:rPr>
            </w:pPr>
            <w:r>
              <w:rPr>
                <w:rFonts w:ascii="Calibri" w:hAnsi="Calibri"/>
                <w:sz w:val="24"/>
                <w:szCs w:val="24"/>
              </w:rPr>
              <w:t>Макароны</w:t>
            </w:r>
          </w:p>
        </w:tc>
      </w:tr>
      <w:tr w:rsidR="007247C0" w:rsidRPr="0058219A" w:rsidTr="00106036">
        <w:trPr>
          <w:jc w:val="center"/>
        </w:trPr>
        <w:tc>
          <w:tcPr>
            <w:tcW w:w="1530" w:type="dxa"/>
            <w:vAlign w:val="center"/>
          </w:tcPr>
          <w:p w:rsidR="007247C0" w:rsidRPr="0058219A" w:rsidRDefault="007247C0" w:rsidP="007247C0">
            <w:pPr>
              <w:pStyle w:val="23"/>
              <w:widowControl w:val="0"/>
              <w:numPr>
                <w:ilvl w:val="0"/>
                <w:numId w:val="24"/>
              </w:numPr>
              <w:spacing w:after="120" w:line="240" w:lineRule="auto"/>
              <w:jc w:val="center"/>
              <w:rPr>
                <w:rFonts w:ascii="Calibri" w:hAnsi="Calibri"/>
                <w:sz w:val="24"/>
                <w:szCs w:val="24"/>
              </w:rPr>
            </w:pPr>
          </w:p>
        </w:tc>
        <w:tc>
          <w:tcPr>
            <w:tcW w:w="7704" w:type="dxa"/>
            <w:vAlign w:val="center"/>
          </w:tcPr>
          <w:p w:rsidR="007247C0" w:rsidRPr="004943E3" w:rsidRDefault="007247C0" w:rsidP="00106036">
            <w:pPr>
              <w:pStyle w:val="23"/>
              <w:widowControl w:val="0"/>
              <w:spacing w:after="120" w:line="240" w:lineRule="auto"/>
              <w:ind w:firstLine="0"/>
              <w:rPr>
                <w:rFonts w:ascii="Calibri" w:hAnsi="Calibri"/>
                <w:sz w:val="24"/>
                <w:szCs w:val="24"/>
              </w:rPr>
            </w:pPr>
            <w:r>
              <w:rPr>
                <w:rFonts w:ascii="Calibri" w:hAnsi="Calibri"/>
                <w:sz w:val="24"/>
                <w:szCs w:val="24"/>
              </w:rPr>
              <w:t>Гречка</w:t>
            </w:r>
          </w:p>
        </w:tc>
      </w:tr>
      <w:tr w:rsidR="007247C0" w:rsidRPr="0058219A" w:rsidTr="00106036">
        <w:trPr>
          <w:jc w:val="center"/>
        </w:trPr>
        <w:tc>
          <w:tcPr>
            <w:tcW w:w="1530" w:type="dxa"/>
            <w:vAlign w:val="center"/>
          </w:tcPr>
          <w:p w:rsidR="007247C0" w:rsidRPr="0058219A" w:rsidRDefault="007247C0" w:rsidP="007247C0">
            <w:pPr>
              <w:pStyle w:val="23"/>
              <w:widowControl w:val="0"/>
              <w:numPr>
                <w:ilvl w:val="0"/>
                <w:numId w:val="24"/>
              </w:numPr>
              <w:spacing w:after="120" w:line="240" w:lineRule="auto"/>
              <w:jc w:val="center"/>
              <w:rPr>
                <w:rFonts w:ascii="Calibri" w:hAnsi="Calibri"/>
                <w:sz w:val="24"/>
                <w:szCs w:val="24"/>
              </w:rPr>
            </w:pPr>
          </w:p>
        </w:tc>
        <w:tc>
          <w:tcPr>
            <w:tcW w:w="7704" w:type="dxa"/>
            <w:vAlign w:val="center"/>
          </w:tcPr>
          <w:p w:rsidR="007247C0" w:rsidRPr="0058219A" w:rsidRDefault="007247C0" w:rsidP="00106036">
            <w:pPr>
              <w:pStyle w:val="23"/>
              <w:widowControl w:val="0"/>
              <w:spacing w:after="120" w:line="240" w:lineRule="auto"/>
              <w:ind w:firstLine="0"/>
              <w:rPr>
                <w:rFonts w:ascii="Calibri" w:hAnsi="Calibri"/>
                <w:sz w:val="24"/>
                <w:szCs w:val="24"/>
              </w:rPr>
            </w:pPr>
            <w:r>
              <w:rPr>
                <w:rFonts w:ascii="Calibri" w:hAnsi="Calibri"/>
                <w:sz w:val="24"/>
                <w:szCs w:val="24"/>
              </w:rPr>
              <w:t>Чечевица</w:t>
            </w:r>
          </w:p>
        </w:tc>
      </w:tr>
      <w:tr w:rsidR="000B7680" w:rsidRPr="0058219A" w:rsidTr="00106036">
        <w:trPr>
          <w:jc w:val="center"/>
        </w:trPr>
        <w:tc>
          <w:tcPr>
            <w:tcW w:w="1530" w:type="dxa"/>
            <w:vAlign w:val="center"/>
          </w:tcPr>
          <w:p w:rsidR="000B7680" w:rsidRPr="0058219A" w:rsidRDefault="000B7680" w:rsidP="007247C0">
            <w:pPr>
              <w:pStyle w:val="23"/>
              <w:widowControl w:val="0"/>
              <w:numPr>
                <w:ilvl w:val="0"/>
                <w:numId w:val="24"/>
              </w:numPr>
              <w:spacing w:after="120" w:line="240" w:lineRule="auto"/>
              <w:jc w:val="center"/>
              <w:rPr>
                <w:rFonts w:ascii="Calibri" w:hAnsi="Calibri"/>
                <w:sz w:val="24"/>
                <w:szCs w:val="24"/>
              </w:rPr>
            </w:pPr>
          </w:p>
        </w:tc>
        <w:tc>
          <w:tcPr>
            <w:tcW w:w="7704" w:type="dxa"/>
            <w:vAlign w:val="center"/>
          </w:tcPr>
          <w:p w:rsidR="000B7680" w:rsidRPr="000B7680" w:rsidRDefault="000B7680" w:rsidP="00106036">
            <w:pPr>
              <w:pStyle w:val="23"/>
              <w:widowControl w:val="0"/>
              <w:spacing w:after="120" w:line="240" w:lineRule="auto"/>
              <w:ind w:firstLine="0"/>
              <w:rPr>
                <w:rFonts w:ascii="Calibri" w:hAnsi="Calibri"/>
                <w:sz w:val="24"/>
                <w:szCs w:val="24"/>
                <w:lang w:val="en-US"/>
              </w:rPr>
            </w:pPr>
            <w:r>
              <w:rPr>
                <w:rFonts w:ascii="Calibri" w:hAnsi="Calibri"/>
                <w:sz w:val="24"/>
                <w:szCs w:val="24"/>
                <w:lang w:val="en-US"/>
              </w:rPr>
              <w:t>Мацуни</w:t>
            </w:r>
          </w:p>
        </w:tc>
      </w:tr>
      <w:tr w:rsidR="007247C0" w:rsidRPr="0058219A" w:rsidTr="00106036">
        <w:trPr>
          <w:jc w:val="center"/>
        </w:trPr>
        <w:tc>
          <w:tcPr>
            <w:tcW w:w="1530" w:type="dxa"/>
            <w:vAlign w:val="center"/>
          </w:tcPr>
          <w:p w:rsidR="007247C0" w:rsidRPr="0058219A" w:rsidRDefault="007247C0" w:rsidP="007247C0">
            <w:pPr>
              <w:pStyle w:val="23"/>
              <w:widowControl w:val="0"/>
              <w:numPr>
                <w:ilvl w:val="0"/>
                <w:numId w:val="24"/>
              </w:numPr>
              <w:spacing w:after="120" w:line="240" w:lineRule="auto"/>
              <w:jc w:val="center"/>
              <w:rPr>
                <w:rFonts w:ascii="Calibri" w:hAnsi="Calibri"/>
                <w:sz w:val="24"/>
                <w:szCs w:val="24"/>
              </w:rPr>
            </w:pPr>
          </w:p>
        </w:tc>
        <w:tc>
          <w:tcPr>
            <w:tcW w:w="7704" w:type="dxa"/>
            <w:vAlign w:val="center"/>
          </w:tcPr>
          <w:p w:rsidR="007247C0" w:rsidRPr="0058219A" w:rsidRDefault="007247C0" w:rsidP="00106036">
            <w:pPr>
              <w:pStyle w:val="23"/>
              <w:widowControl w:val="0"/>
              <w:spacing w:after="120" w:line="240" w:lineRule="auto"/>
              <w:ind w:firstLine="0"/>
              <w:rPr>
                <w:rFonts w:ascii="Calibri" w:hAnsi="Calibri"/>
                <w:sz w:val="24"/>
                <w:szCs w:val="24"/>
              </w:rPr>
            </w:pPr>
            <w:r>
              <w:rPr>
                <w:rFonts w:ascii="Calibri" w:hAnsi="Calibri"/>
                <w:sz w:val="24"/>
                <w:szCs w:val="24"/>
              </w:rPr>
              <w:t xml:space="preserve">Растительное масло, </w:t>
            </w:r>
            <w:r w:rsidRPr="004943E3">
              <w:rPr>
                <w:rFonts w:ascii="Calibri" w:hAnsi="Calibri"/>
                <w:sz w:val="24"/>
                <w:szCs w:val="24"/>
              </w:rPr>
              <w:t xml:space="preserve">рафинированное </w:t>
            </w:r>
          </w:p>
        </w:tc>
      </w:tr>
      <w:tr w:rsidR="007247C0" w:rsidRPr="0058219A" w:rsidTr="00106036">
        <w:trPr>
          <w:jc w:val="center"/>
        </w:trPr>
        <w:tc>
          <w:tcPr>
            <w:tcW w:w="1530" w:type="dxa"/>
            <w:vAlign w:val="center"/>
          </w:tcPr>
          <w:p w:rsidR="007247C0" w:rsidRPr="0058219A" w:rsidRDefault="007247C0" w:rsidP="007247C0">
            <w:pPr>
              <w:pStyle w:val="23"/>
              <w:widowControl w:val="0"/>
              <w:numPr>
                <w:ilvl w:val="0"/>
                <w:numId w:val="24"/>
              </w:numPr>
              <w:spacing w:after="120" w:line="240" w:lineRule="auto"/>
              <w:jc w:val="center"/>
              <w:rPr>
                <w:rFonts w:ascii="Calibri" w:hAnsi="Calibri"/>
                <w:sz w:val="24"/>
                <w:szCs w:val="24"/>
              </w:rPr>
            </w:pPr>
          </w:p>
        </w:tc>
        <w:tc>
          <w:tcPr>
            <w:tcW w:w="7704" w:type="dxa"/>
            <w:vAlign w:val="center"/>
          </w:tcPr>
          <w:p w:rsidR="007247C0" w:rsidRPr="0058219A" w:rsidRDefault="007247C0" w:rsidP="00106036">
            <w:pPr>
              <w:pStyle w:val="23"/>
              <w:widowControl w:val="0"/>
              <w:spacing w:after="120" w:line="240" w:lineRule="auto"/>
              <w:ind w:firstLine="0"/>
              <w:rPr>
                <w:rFonts w:ascii="Calibri" w:hAnsi="Calibri"/>
                <w:sz w:val="24"/>
                <w:szCs w:val="24"/>
              </w:rPr>
            </w:pPr>
            <w:r>
              <w:rPr>
                <w:rFonts w:ascii="Calibri" w:hAnsi="Calibri"/>
                <w:sz w:val="24"/>
                <w:szCs w:val="24"/>
              </w:rPr>
              <w:t>Куриная грудинка</w:t>
            </w:r>
          </w:p>
        </w:tc>
      </w:tr>
      <w:tr w:rsidR="007247C0" w:rsidRPr="0058219A" w:rsidTr="00106036">
        <w:trPr>
          <w:jc w:val="center"/>
        </w:trPr>
        <w:tc>
          <w:tcPr>
            <w:tcW w:w="1530" w:type="dxa"/>
            <w:vAlign w:val="center"/>
          </w:tcPr>
          <w:p w:rsidR="007247C0" w:rsidRPr="0058219A" w:rsidRDefault="007247C0" w:rsidP="007247C0">
            <w:pPr>
              <w:pStyle w:val="23"/>
              <w:widowControl w:val="0"/>
              <w:numPr>
                <w:ilvl w:val="0"/>
                <w:numId w:val="24"/>
              </w:numPr>
              <w:spacing w:after="120" w:line="240" w:lineRule="auto"/>
              <w:jc w:val="center"/>
              <w:rPr>
                <w:rFonts w:ascii="Calibri" w:hAnsi="Calibri"/>
                <w:sz w:val="24"/>
                <w:szCs w:val="24"/>
              </w:rPr>
            </w:pPr>
          </w:p>
        </w:tc>
        <w:tc>
          <w:tcPr>
            <w:tcW w:w="7704" w:type="dxa"/>
            <w:vAlign w:val="center"/>
          </w:tcPr>
          <w:p w:rsidR="007247C0" w:rsidRPr="0058219A" w:rsidRDefault="000B7680" w:rsidP="00106036">
            <w:pPr>
              <w:pStyle w:val="23"/>
              <w:widowControl w:val="0"/>
              <w:spacing w:after="120" w:line="240" w:lineRule="auto"/>
              <w:ind w:firstLine="0"/>
              <w:rPr>
                <w:rFonts w:ascii="Calibri" w:hAnsi="Calibri"/>
                <w:sz w:val="24"/>
                <w:szCs w:val="24"/>
              </w:rPr>
            </w:pPr>
            <w:r>
              <w:rPr>
                <w:rFonts w:ascii="Calibri" w:hAnsi="Calibri"/>
                <w:sz w:val="24"/>
                <w:szCs w:val="24"/>
              </w:rPr>
              <w:t>Компот</w:t>
            </w:r>
          </w:p>
        </w:tc>
      </w:tr>
      <w:tr w:rsidR="000B7680" w:rsidRPr="0058219A" w:rsidTr="00106036">
        <w:trPr>
          <w:jc w:val="center"/>
        </w:trPr>
        <w:tc>
          <w:tcPr>
            <w:tcW w:w="1530" w:type="dxa"/>
            <w:vAlign w:val="center"/>
          </w:tcPr>
          <w:p w:rsidR="000B7680" w:rsidRPr="0058219A" w:rsidRDefault="000B7680" w:rsidP="000B7680">
            <w:pPr>
              <w:pStyle w:val="23"/>
              <w:widowControl w:val="0"/>
              <w:numPr>
                <w:ilvl w:val="0"/>
                <w:numId w:val="24"/>
              </w:numPr>
              <w:spacing w:after="120" w:line="240" w:lineRule="auto"/>
              <w:jc w:val="center"/>
              <w:rPr>
                <w:rFonts w:ascii="Calibri" w:hAnsi="Calibri"/>
                <w:sz w:val="24"/>
                <w:szCs w:val="24"/>
              </w:rPr>
            </w:pPr>
          </w:p>
        </w:tc>
        <w:tc>
          <w:tcPr>
            <w:tcW w:w="7704" w:type="dxa"/>
            <w:vAlign w:val="center"/>
          </w:tcPr>
          <w:p w:rsidR="000B7680" w:rsidRPr="0058219A" w:rsidRDefault="000B7680" w:rsidP="000B7680">
            <w:pPr>
              <w:pStyle w:val="23"/>
              <w:widowControl w:val="0"/>
              <w:spacing w:after="120" w:line="240" w:lineRule="auto"/>
              <w:ind w:firstLine="0"/>
              <w:rPr>
                <w:rFonts w:ascii="Calibri" w:hAnsi="Calibri"/>
                <w:sz w:val="24"/>
                <w:szCs w:val="24"/>
              </w:rPr>
            </w:pPr>
            <w:r>
              <w:rPr>
                <w:rFonts w:ascii="Calibri" w:hAnsi="Calibri"/>
                <w:sz w:val="24"/>
                <w:szCs w:val="24"/>
              </w:rPr>
              <w:t>Соль, пищевая</w:t>
            </w:r>
          </w:p>
        </w:tc>
      </w:tr>
      <w:tr w:rsidR="000B7680" w:rsidRPr="0058219A" w:rsidTr="00106036">
        <w:trPr>
          <w:jc w:val="center"/>
        </w:trPr>
        <w:tc>
          <w:tcPr>
            <w:tcW w:w="1530" w:type="dxa"/>
            <w:vAlign w:val="center"/>
          </w:tcPr>
          <w:p w:rsidR="000B7680" w:rsidRPr="0058219A" w:rsidRDefault="000B7680" w:rsidP="000B7680">
            <w:pPr>
              <w:pStyle w:val="23"/>
              <w:widowControl w:val="0"/>
              <w:numPr>
                <w:ilvl w:val="0"/>
                <w:numId w:val="24"/>
              </w:numPr>
              <w:spacing w:after="120" w:line="240" w:lineRule="auto"/>
              <w:jc w:val="center"/>
              <w:rPr>
                <w:rFonts w:ascii="Calibri" w:hAnsi="Calibri"/>
                <w:sz w:val="24"/>
                <w:szCs w:val="24"/>
              </w:rPr>
            </w:pPr>
          </w:p>
        </w:tc>
        <w:tc>
          <w:tcPr>
            <w:tcW w:w="7704" w:type="dxa"/>
            <w:vAlign w:val="center"/>
          </w:tcPr>
          <w:p w:rsidR="000B7680" w:rsidRPr="000B7680" w:rsidRDefault="000B7680" w:rsidP="000B7680">
            <w:pPr>
              <w:pStyle w:val="23"/>
              <w:widowControl w:val="0"/>
              <w:spacing w:after="120" w:line="240" w:lineRule="auto"/>
              <w:ind w:firstLine="0"/>
              <w:rPr>
                <w:rFonts w:ascii="Calibri" w:hAnsi="Calibri"/>
                <w:sz w:val="24"/>
                <w:szCs w:val="24"/>
                <w:lang w:val="en-US"/>
              </w:rPr>
            </w:pPr>
            <w:r>
              <w:rPr>
                <w:rFonts w:ascii="Calibri" w:hAnsi="Calibri"/>
                <w:sz w:val="24"/>
                <w:szCs w:val="24"/>
                <w:lang w:val="en-US"/>
              </w:rPr>
              <w:t>Томатная паста</w:t>
            </w:r>
          </w:p>
        </w:tc>
      </w:tr>
    </w:tbl>
    <w:p w:rsidR="007247C0" w:rsidRPr="0058219A" w:rsidRDefault="007247C0" w:rsidP="007247C0">
      <w:pPr>
        <w:pStyle w:val="23"/>
        <w:widowControl w:val="0"/>
        <w:spacing w:after="160" w:line="240" w:lineRule="auto"/>
        <w:ind w:firstLine="567"/>
        <w:rPr>
          <w:rFonts w:ascii="Calibri" w:hAnsi="Calibri"/>
          <w:sz w:val="24"/>
          <w:szCs w:val="24"/>
        </w:rPr>
      </w:pPr>
      <w:r w:rsidRPr="0058219A">
        <w:rPr>
          <w:rFonts w:ascii="Calibri" w:hAnsi="Calibri"/>
          <w:sz w:val="24"/>
          <w:szCs w:val="24"/>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7247C0" w:rsidRPr="0058219A" w:rsidRDefault="007247C0" w:rsidP="007247C0">
      <w:pPr>
        <w:widowControl w:val="0"/>
        <w:spacing w:after="160"/>
        <w:ind w:firstLine="567"/>
        <w:jc w:val="center"/>
        <w:rPr>
          <w:rFonts w:ascii="Calibri" w:hAnsi="Calibri" w:cs="Sylfaen"/>
          <w:i/>
        </w:rPr>
      </w:pPr>
    </w:p>
    <w:p w:rsidR="007247C0" w:rsidRPr="0058219A" w:rsidRDefault="007247C0" w:rsidP="007247C0">
      <w:pPr>
        <w:widowControl w:val="0"/>
        <w:spacing w:after="160"/>
        <w:jc w:val="center"/>
        <w:rPr>
          <w:rFonts w:ascii="Calibri" w:hAnsi="Calibri"/>
          <w:b/>
        </w:rPr>
      </w:pPr>
      <w:r w:rsidRPr="0058219A">
        <w:rPr>
          <w:rFonts w:ascii="Calibri" w:hAnsi="Calibri"/>
          <w:b/>
        </w:rPr>
        <w:t xml:space="preserve">2. ТРЕБОВАНИЯ К ПРАВУ УЧАСТНИКА НА УЧАСТИЕ, </w:t>
      </w:r>
      <w:r w:rsidRPr="0058219A">
        <w:rPr>
          <w:rFonts w:ascii="Calibri" w:hAnsi="Calibri"/>
          <w:b/>
        </w:rPr>
        <w:br/>
        <w:t xml:space="preserve">КВАЛИФИКАЦИОННЫЕ КРИТЕРИИ И ПОРЯДОК ИХ ОЦЕНКИ </w:t>
      </w:r>
    </w:p>
    <w:p w:rsidR="007247C0" w:rsidRPr="0058219A" w:rsidRDefault="007247C0" w:rsidP="007247C0">
      <w:pPr>
        <w:widowControl w:val="0"/>
        <w:tabs>
          <w:tab w:val="left" w:pos="1134"/>
        </w:tabs>
        <w:spacing w:after="160"/>
        <w:ind w:firstLine="567"/>
        <w:jc w:val="both"/>
        <w:rPr>
          <w:rFonts w:ascii="Calibri" w:hAnsi="Calibri" w:cs="Arial Armenian"/>
        </w:rPr>
      </w:pPr>
      <w:r w:rsidRPr="0058219A">
        <w:rPr>
          <w:rFonts w:ascii="Calibri" w:hAnsi="Calibri"/>
        </w:rPr>
        <w:t>2.1.</w:t>
      </w:r>
      <w:r w:rsidRPr="0058219A">
        <w:rPr>
          <w:rFonts w:ascii="Calibri" w:hAnsi="Calibri"/>
        </w:rPr>
        <w:tab/>
        <w:t>В настоящей процедуре не имеют права участвовать лица:</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1)</w:t>
      </w:r>
      <w:r w:rsidRPr="0058219A">
        <w:rPr>
          <w:rFonts w:ascii="Calibri" w:hAnsi="Calibri"/>
        </w:rPr>
        <w:tab/>
        <w:t xml:space="preserve">которые на день подачи заявки в судебном порядке признаны банкротом; </w:t>
      </w:r>
    </w:p>
    <w:p w:rsidR="007247C0" w:rsidRPr="0058219A" w:rsidRDefault="007247C0" w:rsidP="007247C0">
      <w:pPr>
        <w:widowControl w:val="0"/>
        <w:tabs>
          <w:tab w:val="left" w:pos="1134"/>
          <w:tab w:val="left" w:pos="7200"/>
        </w:tabs>
        <w:spacing w:after="160"/>
        <w:ind w:firstLine="567"/>
        <w:jc w:val="both"/>
        <w:rPr>
          <w:rFonts w:ascii="Calibri" w:hAnsi="Calibri"/>
        </w:rPr>
      </w:pPr>
      <w:r w:rsidRPr="0058219A">
        <w:rPr>
          <w:rFonts w:ascii="Calibri" w:hAnsi="Calibri"/>
        </w:rPr>
        <w:t>2)</w:t>
      </w:r>
      <w:r w:rsidRPr="0058219A">
        <w:rPr>
          <w:rFonts w:ascii="Calibri" w:hAnsi="Calibri"/>
        </w:rPr>
        <w:tab/>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3)</w:t>
      </w:r>
      <w:r w:rsidRPr="0058219A">
        <w:rPr>
          <w:rFonts w:ascii="Calibri" w:hAnsi="Calibri"/>
        </w:rPr>
        <w:tab/>
        <w:t>которые или представитель исполнительного органа которых в течение трех лет, предшествующих дню подачи заявки, были осуждены за</w:t>
      </w:r>
      <w:r w:rsidRPr="0058219A">
        <w:rPr>
          <w:rFonts w:ascii="Calibri" w:hAnsi="Calibri" w:cs="Courier New"/>
          <w:lang w:val="en-US"/>
        </w:rPr>
        <w:t> </w:t>
      </w:r>
      <w:r w:rsidRPr="0058219A">
        <w:rPr>
          <w:rFonts w:ascii="Calibri" w:hAnsi="Calibri"/>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8219A">
        <w:rPr>
          <w:rFonts w:ascii="Calibri" w:hAnsi="Calibri" w:cs="Courier New"/>
          <w:lang w:val="en-US"/>
        </w:rPr>
        <w:t> </w:t>
      </w:r>
      <w:r w:rsidRPr="0058219A">
        <w:rPr>
          <w:rFonts w:ascii="Calibri" w:hAnsi="Calibri"/>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w:t>
      </w:r>
      <w:r w:rsidRPr="0058219A">
        <w:rPr>
          <w:rFonts w:ascii="Calibri" w:hAnsi="Calibri"/>
        </w:rPr>
        <w:lastRenderedPageBreak/>
        <w:t>судимость в установленном законом порядке снята или погашена;</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4)</w:t>
      </w:r>
      <w:r w:rsidRPr="0058219A">
        <w:rPr>
          <w:rFonts w:ascii="Calibri" w:hAnsi="Calibri"/>
        </w:rPr>
        <w:tab/>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5)</w:t>
      </w:r>
      <w:r w:rsidRPr="0058219A">
        <w:rPr>
          <w:rFonts w:ascii="Calibri" w:hAnsi="Calibri"/>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8219A">
        <w:rPr>
          <w:rFonts w:ascii="Calibri" w:hAnsi="Calibri" w:cs="Courier New"/>
          <w:lang w:val="en-US"/>
        </w:rPr>
        <w:t> </w:t>
      </w:r>
      <w:r w:rsidRPr="0058219A">
        <w:rPr>
          <w:rFonts w:ascii="Calibri" w:hAnsi="Calibri"/>
        </w:rPr>
        <w:t xml:space="preserve">закупках; </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6)</w:t>
      </w:r>
      <w:r w:rsidRPr="0058219A">
        <w:rPr>
          <w:rFonts w:ascii="Calibri" w:hAnsi="Calibri"/>
        </w:rPr>
        <w:tab/>
        <w:t>которые по состоянию на день подачи заявки включены в список участников, не имеющих права на участие в процессе закупок.</w:t>
      </w:r>
    </w:p>
    <w:p w:rsidR="007247C0" w:rsidRPr="0058219A" w:rsidRDefault="007247C0" w:rsidP="007247C0">
      <w:pPr>
        <w:widowControl w:val="0"/>
        <w:tabs>
          <w:tab w:val="left" w:pos="1134"/>
        </w:tabs>
        <w:spacing w:after="160"/>
        <w:ind w:firstLine="567"/>
        <w:jc w:val="both"/>
        <w:rPr>
          <w:rFonts w:ascii="Calibri" w:hAnsi="Calibri" w:cs="Sylfaen"/>
        </w:rPr>
      </w:pPr>
      <w:r w:rsidRPr="0058219A">
        <w:rPr>
          <w:rFonts w:ascii="Calibri" w:hAnsi="Calibri"/>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247C0" w:rsidRPr="0058219A" w:rsidRDefault="007247C0" w:rsidP="007247C0">
      <w:pPr>
        <w:widowControl w:val="0"/>
        <w:tabs>
          <w:tab w:val="left" w:pos="1134"/>
        </w:tabs>
        <w:spacing w:after="160"/>
        <w:ind w:firstLine="567"/>
        <w:jc w:val="both"/>
        <w:rPr>
          <w:rFonts w:ascii="Calibri" w:hAnsi="Calibri" w:cs="Sylfaen"/>
        </w:rPr>
      </w:pPr>
      <w:r w:rsidRPr="0058219A">
        <w:rPr>
          <w:rFonts w:ascii="Calibri" w:hAnsi="Calibri"/>
        </w:rPr>
        <w:t>2.2.</w:t>
      </w:r>
      <w:r w:rsidRPr="0058219A">
        <w:rPr>
          <w:rFonts w:ascii="Calibri" w:hAnsi="Calibri"/>
        </w:rPr>
        <w:tab/>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2.3.</w:t>
      </w:r>
      <w:r w:rsidRPr="0058219A">
        <w:rPr>
          <w:rFonts w:ascii="Calibri" w:hAnsi="Calibri"/>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7247C0" w:rsidRPr="0058219A" w:rsidRDefault="007247C0" w:rsidP="007247C0">
      <w:pPr>
        <w:pStyle w:val="af5"/>
        <w:widowControl w:val="0"/>
        <w:tabs>
          <w:tab w:val="left" w:pos="1134"/>
        </w:tabs>
        <w:spacing w:before="0" w:beforeAutospacing="0" w:after="160" w:afterAutospacing="0"/>
        <w:ind w:firstLine="567"/>
        <w:jc w:val="both"/>
        <w:rPr>
          <w:rFonts w:ascii="Calibri" w:hAnsi="Calibri"/>
        </w:rPr>
      </w:pPr>
      <w:r w:rsidRPr="0058219A">
        <w:rPr>
          <w:rFonts w:ascii="Calibri" w:hAnsi="Calibri"/>
        </w:rPr>
        <w:t>По смыслу пункта 119 Порядка:</w:t>
      </w:r>
    </w:p>
    <w:p w:rsidR="007247C0" w:rsidRPr="0058219A" w:rsidRDefault="007247C0" w:rsidP="007247C0">
      <w:pPr>
        <w:pStyle w:val="af5"/>
        <w:widowControl w:val="0"/>
        <w:tabs>
          <w:tab w:val="left" w:pos="1134"/>
        </w:tabs>
        <w:spacing w:before="0" w:beforeAutospacing="0" w:after="160" w:afterAutospacing="0"/>
        <w:ind w:firstLine="567"/>
        <w:jc w:val="both"/>
        <w:rPr>
          <w:rFonts w:ascii="Calibri" w:hAnsi="Calibri"/>
          <w:color w:val="000000"/>
        </w:rPr>
      </w:pPr>
      <w:r w:rsidRPr="0058219A">
        <w:rPr>
          <w:rFonts w:ascii="Calibri" w:hAnsi="Calibri"/>
        </w:rPr>
        <w:t>1)</w:t>
      </w:r>
      <w:r w:rsidRPr="0058219A">
        <w:rPr>
          <w:rFonts w:ascii="Calibri" w:hAnsi="Calibri"/>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7247C0" w:rsidRPr="0058219A" w:rsidRDefault="007247C0" w:rsidP="007247C0">
      <w:pPr>
        <w:pStyle w:val="af5"/>
        <w:widowControl w:val="0"/>
        <w:tabs>
          <w:tab w:val="left" w:pos="1134"/>
        </w:tabs>
        <w:spacing w:before="0" w:beforeAutospacing="0" w:after="160" w:afterAutospacing="0"/>
        <w:ind w:firstLine="567"/>
        <w:jc w:val="both"/>
        <w:rPr>
          <w:rFonts w:ascii="Calibri" w:hAnsi="Calibri"/>
          <w:color w:val="000000"/>
        </w:rPr>
      </w:pPr>
      <w:r w:rsidRPr="0058219A">
        <w:rPr>
          <w:rFonts w:ascii="Calibri" w:hAnsi="Calibri"/>
          <w:color w:val="000000"/>
        </w:rPr>
        <w:t>2)</w:t>
      </w:r>
      <w:r w:rsidRPr="0058219A">
        <w:rPr>
          <w:rFonts w:ascii="Calibri" w:hAnsi="Calibri"/>
          <w:color w:val="000000"/>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7247C0" w:rsidRPr="0058219A" w:rsidRDefault="007247C0" w:rsidP="007247C0">
      <w:pPr>
        <w:pStyle w:val="af5"/>
        <w:widowControl w:val="0"/>
        <w:tabs>
          <w:tab w:val="left" w:pos="1134"/>
        </w:tabs>
        <w:spacing w:before="0" w:beforeAutospacing="0" w:after="160" w:afterAutospacing="0"/>
        <w:ind w:firstLine="567"/>
        <w:jc w:val="both"/>
        <w:rPr>
          <w:rFonts w:ascii="Calibri" w:hAnsi="Calibri"/>
          <w:color w:val="000000"/>
        </w:rPr>
      </w:pPr>
      <w:r w:rsidRPr="0058219A">
        <w:rPr>
          <w:rFonts w:ascii="Calibri" w:hAnsi="Calibri"/>
          <w:color w:val="000000"/>
        </w:rPr>
        <w:t>а.</w:t>
      </w:r>
      <w:r w:rsidRPr="0058219A">
        <w:rPr>
          <w:rFonts w:ascii="Calibri" w:hAnsi="Calibri"/>
          <w:color w:val="000000"/>
        </w:rPr>
        <w:tab/>
        <w:t>участником, распоряжающимся более чем десятью процентами акций данного юридического лица;</w:t>
      </w:r>
    </w:p>
    <w:p w:rsidR="007247C0" w:rsidRPr="0058219A" w:rsidRDefault="007247C0" w:rsidP="007247C0">
      <w:pPr>
        <w:pStyle w:val="af5"/>
        <w:widowControl w:val="0"/>
        <w:tabs>
          <w:tab w:val="left" w:pos="1134"/>
        </w:tabs>
        <w:spacing w:before="0" w:beforeAutospacing="0" w:after="160" w:afterAutospacing="0"/>
        <w:ind w:firstLine="567"/>
        <w:jc w:val="both"/>
        <w:rPr>
          <w:rFonts w:ascii="Calibri" w:hAnsi="Calibri"/>
          <w:color w:val="000000"/>
        </w:rPr>
      </w:pPr>
      <w:r w:rsidRPr="0058219A">
        <w:rPr>
          <w:rFonts w:ascii="Calibri" w:hAnsi="Calibri"/>
          <w:color w:val="000000"/>
        </w:rPr>
        <w:t>б.</w:t>
      </w:r>
      <w:r w:rsidRPr="0058219A">
        <w:rPr>
          <w:rFonts w:ascii="Calibri" w:hAnsi="Calibri"/>
          <w:color w:val="000000"/>
        </w:rPr>
        <w:tab/>
        <w:t>лицом, имеющим возможность предопределять решения юридического лица иным, не запрещенным законодательством Республики Армения образом;</w:t>
      </w:r>
    </w:p>
    <w:p w:rsidR="007247C0" w:rsidRPr="0058219A" w:rsidRDefault="007247C0" w:rsidP="007247C0">
      <w:pPr>
        <w:pStyle w:val="af5"/>
        <w:widowControl w:val="0"/>
        <w:tabs>
          <w:tab w:val="left" w:pos="1134"/>
        </w:tabs>
        <w:spacing w:before="0" w:beforeAutospacing="0" w:after="160" w:afterAutospacing="0"/>
        <w:ind w:firstLine="567"/>
        <w:jc w:val="both"/>
        <w:rPr>
          <w:rFonts w:ascii="Calibri" w:hAnsi="Calibri"/>
          <w:color w:val="000000"/>
        </w:rPr>
      </w:pPr>
      <w:r w:rsidRPr="0058219A">
        <w:rPr>
          <w:rFonts w:ascii="Calibri" w:hAnsi="Calibri"/>
          <w:color w:val="000000"/>
        </w:rPr>
        <w:t>в.</w:t>
      </w:r>
      <w:r w:rsidRPr="0058219A">
        <w:rPr>
          <w:rFonts w:ascii="Calibri" w:hAnsi="Calibri"/>
          <w:color w:val="000000"/>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7247C0" w:rsidRPr="0058219A" w:rsidRDefault="007247C0" w:rsidP="007247C0">
      <w:pPr>
        <w:pStyle w:val="af5"/>
        <w:widowControl w:val="0"/>
        <w:tabs>
          <w:tab w:val="left" w:pos="1134"/>
        </w:tabs>
        <w:spacing w:before="0" w:beforeAutospacing="0" w:after="160" w:afterAutospacing="0"/>
        <w:ind w:firstLine="567"/>
        <w:jc w:val="both"/>
        <w:rPr>
          <w:rFonts w:ascii="Calibri" w:hAnsi="Calibri"/>
          <w:color w:val="000000"/>
        </w:rPr>
      </w:pPr>
      <w:r w:rsidRPr="0058219A">
        <w:rPr>
          <w:rFonts w:ascii="Calibri" w:hAnsi="Calibri"/>
          <w:color w:val="000000"/>
        </w:rPr>
        <w:lastRenderedPageBreak/>
        <w:t>г.</w:t>
      </w:r>
      <w:r w:rsidRPr="0058219A">
        <w:rPr>
          <w:rFonts w:ascii="Calibri" w:hAnsi="Calibri"/>
          <w:color w:val="000000"/>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7247C0" w:rsidRPr="0058219A" w:rsidRDefault="007247C0" w:rsidP="007247C0">
      <w:pPr>
        <w:pStyle w:val="af5"/>
        <w:widowControl w:val="0"/>
        <w:tabs>
          <w:tab w:val="left" w:pos="1134"/>
        </w:tabs>
        <w:spacing w:before="0" w:beforeAutospacing="0" w:after="160" w:afterAutospacing="0"/>
        <w:ind w:firstLine="567"/>
        <w:jc w:val="both"/>
        <w:rPr>
          <w:rFonts w:ascii="Calibri" w:hAnsi="Calibri"/>
          <w:color w:val="000000"/>
        </w:rPr>
      </w:pPr>
      <w:r w:rsidRPr="0058219A">
        <w:rPr>
          <w:rFonts w:ascii="Calibri" w:hAnsi="Calibri"/>
        </w:rPr>
        <w:t>3)</w:t>
      </w:r>
      <w:r w:rsidRPr="0058219A">
        <w:rPr>
          <w:rFonts w:ascii="Calibri" w:hAnsi="Calibri"/>
        </w:rPr>
        <w:tab/>
        <w:t>участники, не имеющие статуса физического лица, считаются взаимосвязанными, если:</w:t>
      </w:r>
    </w:p>
    <w:p w:rsidR="007247C0" w:rsidRPr="0058219A" w:rsidRDefault="007247C0" w:rsidP="007247C0">
      <w:pPr>
        <w:pStyle w:val="af5"/>
        <w:widowControl w:val="0"/>
        <w:tabs>
          <w:tab w:val="left" w:pos="1134"/>
        </w:tabs>
        <w:spacing w:before="0" w:beforeAutospacing="0" w:after="160" w:afterAutospacing="0"/>
        <w:ind w:firstLine="567"/>
        <w:jc w:val="both"/>
        <w:rPr>
          <w:rFonts w:ascii="Calibri" w:hAnsi="Calibri"/>
          <w:color w:val="000000"/>
        </w:rPr>
      </w:pPr>
      <w:r w:rsidRPr="0058219A">
        <w:rPr>
          <w:rFonts w:ascii="Calibri" w:hAnsi="Calibri"/>
          <w:color w:val="000000"/>
        </w:rPr>
        <w:t>а.</w:t>
      </w:r>
      <w:r w:rsidRPr="0058219A">
        <w:rPr>
          <w:rFonts w:ascii="Calibri" w:hAnsi="Calibri"/>
          <w:color w:val="000000"/>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8219A">
        <w:rPr>
          <w:rFonts w:ascii="Calibri" w:hAnsi="Calibri" w:cs="Courier New"/>
          <w:color w:val="000000"/>
          <w:lang w:val="en-US"/>
        </w:rPr>
        <w:t> </w:t>
      </w:r>
      <w:r w:rsidRPr="0058219A">
        <w:rPr>
          <w:rFonts w:ascii="Calibri" w:hAnsi="Calibri"/>
          <w:color w:val="000000"/>
        </w:rPr>
        <w:t>лица;</w:t>
      </w:r>
    </w:p>
    <w:p w:rsidR="007247C0" w:rsidRPr="0058219A" w:rsidRDefault="007247C0" w:rsidP="007247C0">
      <w:pPr>
        <w:pStyle w:val="af5"/>
        <w:widowControl w:val="0"/>
        <w:tabs>
          <w:tab w:val="left" w:pos="1134"/>
        </w:tabs>
        <w:spacing w:before="0" w:beforeAutospacing="0" w:after="160" w:afterAutospacing="0"/>
        <w:ind w:firstLine="567"/>
        <w:jc w:val="both"/>
        <w:rPr>
          <w:rFonts w:ascii="Calibri" w:hAnsi="Calibri"/>
          <w:color w:val="000000"/>
        </w:rPr>
      </w:pPr>
      <w:r w:rsidRPr="0058219A">
        <w:rPr>
          <w:rFonts w:ascii="Calibri" w:hAnsi="Calibri"/>
          <w:color w:val="000000"/>
        </w:rPr>
        <w:t>б.</w:t>
      </w:r>
      <w:r w:rsidRPr="0058219A">
        <w:rPr>
          <w:rFonts w:ascii="Calibri" w:hAnsi="Calibri"/>
          <w:color w:val="000000"/>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7247C0" w:rsidRPr="0058219A" w:rsidRDefault="007247C0" w:rsidP="007247C0">
      <w:pPr>
        <w:pStyle w:val="af5"/>
        <w:widowControl w:val="0"/>
        <w:tabs>
          <w:tab w:val="left" w:pos="1134"/>
        </w:tabs>
        <w:spacing w:before="0" w:beforeAutospacing="0" w:after="160" w:afterAutospacing="0"/>
        <w:ind w:firstLine="567"/>
        <w:jc w:val="both"/>
        <w:rPr>
          <w:rFonts w:ascii="Calibri" w:hAnsi="Calibri"/>
        </w:rPr>
      </w:pPr>
      <w:r w:rsidRPr="0058219A">
        <w:rPr>
          <w:rFonts w:ascii="Calibri" w:hAnsi="Calibri"/>
          <w:color w:val="000000"/>
        </w:rPr>
        <w:t>в.</w:t>
      </w:r>
      <w:r w:rsidRPr="0058219A">
        <w:rPr>
          <w:rFonts w:ascii="Calibri" w:hAnsi="Calibri"/>
          <w:color w:val="000000"/>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7247C0" w:rsidRPr="0058219A" w:rsidRDefault="007247C0" w:rsidP="007247C0">
      <w:pPr>
        <w:pStyle w:val="af5"/>
        <w:widowControl w:val="0"/>
        <w:tabs>
          <w:tab w:val="left" w:pos="1134"/>
        </w:tabs>
        <w:spacing w:before="0" w:beforeAutospacing="0" w:after="160" w:afterAutospacing="0"/>
        <w:ind w:firstLine="567"/>
        <w:jc w:val="both"/>
        <w:rPr>
          <w:rFonts w:ascii="Calibri" w:hAnsi="Calibri"/>
          <w:color w:val="000000"/>
        </w:rPr>
      </w:pPr>
      <w:r w:rsidRPr="0058219A">
        <w:rPr>
          <w:rFonts w:ascii="Calibri" w:hAnsi="Calibri"/>
          <w:color w:val="000000"/>
        </w:rPr>
        <w:t>г.</w:t>
      </w:r>
      <w:r w:rsidRPr="0058219A">
        <w:rPr>
          <w:rFonts w:ascii="Calibri" w:hAnsi="Calibri"/>
          <w:color w:val="000000"/>
        </w:rPr>
        <w:tab/>
        <w:t>они действовали или действуют согласованно, исходя из общих экономических интересов.</w:t>
      </w:r>
    </w:p>
    <w:p w:rsidR="007247C0" w:rsidRPr="0058219A" w:rsidRDefault="007247C0" w:rsidP="007247C0">
      <w:pPr>
        <w:widowControl w:val="0"/>
        <w:tabs>
          <w:tab w:val="left" w:pos="1134"/>
        </w:tabs>
        <w:spacing w:after="160"/>
        <w:ind w:firstLine="567"/>
        <w:jc w:val="both"/>
        <w:rPr>
          <w:rFonts w:ascii="Calibri" w:hAnsi="Calibri"/>
          <w:color w:val="000000"/>
        </w:rPr>
      </w:pPr>
      <w:r w:rsidRPr="0058219A">
        <w:rPr>
          <w:rFonts w:ascii="Calibri" w:hAnsi="Calibri"/>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7247C0" w:rsidRPr="0058219A" w:rsidRDefault="007247C0" w:rsidP="007247C0">
      <w:pPr>
        <w:widowControl w:val="0"/>
        <w:tabs>
          <w:tab w:val="left" w:pos="1134"/>
        </w:tabs>
        <w:spacing w:after="160"/>
        <w:ind w:firstLine="567"/>
        <w:jc w:val="both"/>
        <w:rPr>
          <w:rFonts w:ascii="Calibri" w:hAnsi="Calibri" w:cs="Arial Armenian"/>
        </w:rPr>
      </w:pPr>
      <w:r w:rsidRPr="0058219A">
        <w:rPr>
          <w:rFonts w:ascii="Calibri" w:hAnsi="Calibri"/>
        </w:rPr>
        <w:t>2.4.</w:t>
      </w:r>
      <w:r w:rsidRPr="0058219A">
        <w:rPr>
          <w:rFonts w:ascii="Calibri" w:hAnsi="Calibri"/>
        </w:rPr>
        <w:tab/>
        <w:t>Участник,в случае признания отобранным участником, в сроки и порядке, установленными статьей 35 Закона, представляет обеспечение квалификации в размере представленного им ценового предложения.</w:t>
      </w:r>
    </w:p>
    <w:p w:rsidR="007247C0" w:rsidRPr="0058219A" w:rsidRDefault="007247C0" w:rsidP="007247C0">
      <w:pPr>
        <w:pStyle w:val="norm"/>
        <w:widowControl w:val="0"/>
        <w:tabs>
          <w:tab w:val="left" w:pos="1134"/>
        </w:tabs>
        <w:spacing w:after="160" w:line="240" w:lineRule="auto"/>
        <w:ind w:firstLine="567"/>
        <w:rPr>
          <w:rFonts w:ascii="Calibri" w:hAnsi="Calibri" w:cs="Sylfaen"/>
          <w:sz w:val="24"/>
          <w:szCs w:val="24"/>
        </w:rPr>
      </w:pPr>
      <w:r w:rsidRPr="0058219A">
        <w:rPr>
          <w:rFonts w:ascii="Calibri" w:hAnsi="Calibri"/>
          <w:sz w:val="24"/>
          <w:szCs w:val="24"/>
        </w:rPr>
        <w:t>2.5.</w:t>
      </w:r>
      <w:r w:rsidRPr="0058219A">
        <w:rPr>
          <w:rFonts w:ascii="Calibri" w:hAnsi="Calibri"/>
          <w:sz w:val="24"/>
          <w:szCs w:val="24"/>
        </w:rPr>
        <w:tab/>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Pr="0058219A">
        <w:rPr>
          <w:rFonts w:ascii="Calibri" w:hAnsi="Calibri"/>
        </w:rPr>
        <w:t>(на о</w:t>
      </w:r>
      <w:r w:rsidRPr="0058219A">
        <w:rPr>
          <w:rFonts w:ascii="Calibri" w:hAnsi="Calibri"/>
          <w:sz w:val="24"/>
          <w:szCs w:val="24"/>
        </w:rPr>
        <w:t>дин и тот же</w:t>
      </w:r>
      <w:r w:rsidRPr="0058219A">
        <w:rPr>
          <w:rFonts w:ascii="Calibri" w:hAnsi="Calibri"/>
        </w:rPr>
        <w:t xml:space="preserve"> лот)</w:t>
      </w:r>
      <w:r w:rsidRPr="0058219A">
        <w:rPr>
          <w:rFonts w:ascii="Calibri" w:hAnsi="Calibri"/>
          <w:sz w:val="24"/>
          <w:szCs w:val="24"/>
        </w:rPr>
        <w:t xml:space="preserve">. </w:t>
      </w:r>
    </w:p>
    <w:p w:rsidR="007247C0" w:rsidRPr="0058219A" w:rsidRDefault="007247C0" w:rsidP="007247C0">
      <w:pPr>
        <w:pStyle w:val="23"/>
        <w:widowControl w:val="0"/>
        <w:tabs>
          <w:tab w:val="left" w:pos="1134"/>
        </w:tabs>
        <w:spacing w:after="160" w:line="240" w:lineRule="auto"/>
        <w:ind w:firstLine="567"/>
        <w:rPr>
          <w:rFonts w:ascii="Calibri" w:hAnsi="Calibri"/>
          <w:sz w:val="24"/>
          <w:szCs w:val="24"/>
        </w:rPr>
      </w:pPr>
      <w:r w:rsidRPr="0058219A">
        <w:rPr>
          <w:rFonts w:ascii="Calibri" w:hAnsi="Calibri"/>
          <w:sz w:val="24"/>
          <w:szCs w:val="24"/>
        </w:rPr>
        <w:t>2.6.</w:t>
      </w:r>
      <w:r w:rsidRPr="0058219A">
        <w:rPr>
          <w:rFonts w:ascii="Calibri" w:hAnsi="Calibri"/>
          <w:sz w:val="24"/>
          <w:szCs w:val="24"/>
        </w:rPr>
        <w:tab/>
        <w:t xml:space="preserve">Участники могут участвовать в настоящей процедуре в порядке совместной деятельности (консорциумом). </w:t>
      </w:r>
    </w:p>
    <w:p w:rsidR="007247C0" w:rsidRPr="0058219A" w:rsidRDefault="007247C0" w:rsidP="007247C0">
      <w:pPr>
        <w:pStyle w:val="23"/>
        <w:widowControl w:val="0"/>
        <w:spacing w:after="160" w:line="240" w:lineRule="auto"/>
        <w:rPr>
          <w:rFonts w:ascii="Calibri" w:hAnsi="Calibri" w:cs="Sylfaen"/>
          <w:sz w:val="24"/>
          <w:szCs w:val="24"/>
        </w:rPr>
      </w:pPr>
      <w:r w:rsidRPr="0058219A">
        <w:rPr>
          <w:rFonts w:ascii="Calibri" w:hAnsi="Calibri"/>
          <w:sz w:val="24"/>
          <w:szCs w:val="24"/>
        </w:rPr>
        <w:t>В подобном случае:</w:t>
      </w:r>
    </w:p>
    <w:p w:rsidR="007247C0" w:rsidRPr="0058219A" w:rsidRDefault="007247C0" w:rsidP="007247C0">
      <w:pPr>
        <w:pStyle w:val="23"/>
        <w:widowControl w:val="0"/>
        <w:tabs>
          <w:tab w:val="left" w:pos="1134"/>
        </w:tabs>
        <w:spacing w:after="160" w:line="240" w:lineRule="auto"/>
        <w:ind w:firstLine="567"/>
        <w:rPr>
          <w:rFonts w:ascii="Calibri" w:hAnsi="Calibri"/>
          <w:sz w:val="24"/>
          <w:szCs w:val="24"/>
        </w:rPr>
      </w:pPr>
      <w:r w:rsidRPr="0058219A">
        <w:rPr>
          <w:rFonts w:ascii="Calibri" w:hAnsi="Calibri"/>
          <w:sz w:val="24"/>
          <w:szCs w:val="24"/>
        </w:rPr>
        <w:t>1)</w:t>
      </w:r>
      <w:r w:rsidRPr="0058219A">
        <w:rPr>
          <w:rFonts w:ascii="Calibri" w:hAnsi="Calibri"/>
          <w:sz w:val="24"/>
          <w:szCs w:val="24"/>
        </w:rPr>
        <w:tab/>
        <w:t>ни одна из сторон договора о совместной деятельности не может подать отдельную заявку на одну и ту же процедуру</w:t>
      </w:r>
      <w:r w:rsidRPr="0058219A">
        <w:rPr>
          <w:rFonts w:ascii="Calibri" w:hAnsi="Calibri"/>
        </w:rPr>
        <w:t>(на о</w:t>
      </w:r>
      <w:r w:rsidRPr="0058219A">
        <w:rPr>
          <w:rFonts w:ascii="Calibri" w:hAnsi="Calibri"/>
          <w:sz w:val="24"/>
          <w:szCs w:val="24"/>
        </w:rPr>
        <w:t>дин и тот же</w:t>
      </w:r>
      <w:r w:rsidRPr="0058219A">
        <w:rPr>
          <w:rFonts w:ascii="Calibri" w:hAnsi="Calibri"/>
        </w:rPr>
        <w:t xml:space="preserve"> лот)</w:t>
      </w:r>
      <w:r w:rsidRPr="0058219A">
        <w:rPr>
          <w:rFonts w:ascii="Calibri" w:hAnsi="Calibri"/>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7247C0" w:rsidRPr="0058219A" w:rsidRDefault="007247C0" w:rsidP="007247C0">
      <w:pPr>
        <w:pStyle w:val="23"/>
        <w:widowControl w:val="0"/>
        <w:tabs>
          <w:tab w:val="left" w:pos="1134"/>
        </w:tabs>
        <w:spacing w:after="160" w:line="240" w:lineRule="auto"/>
        <w:ind w:firstLine="567"/>
        <w:rPr>
          <w:rFonts w:ascii="Calibri" w:hAnsi="Calibri" w:cs="Sylfaen"/>
          <w:sz w:val="24"/>
          <w:szCs w:val="24"/>
        </w:rPr>
      </w:pPr>
      <w:r w:rsidRPr="0058219A">
        <w:rPr>
          <w:rFonts w:ascii="Calibri" w:hAnsi="Calibri"/>
          <w:sz w:val="24"/>
          <w:szCs w:val="24"/>
        </w:rPr>
        <w:t>2)</w:t>
      </w:r>
      <w:r w:rsidRPr="0058219A">
        <w:rPr>
          <w:rFonts w:ascii="Calibri" w:hAnsi="Calibri"/>
          <w:sz w:val="24"/>
          <w:szCs w:val="24"/>
        </w:rPr>
        <w:tab/>
        <w:t xml:space="preserve">Участники несут совместную и солидарную ответственность. При этом в случае </w:t>
      </w:r>
      <w:r w:rsidRPr="0058219A">
        <w:rPr>
          <w:rFonts w:ascii="Calibri" w:hAnsi="Calibri"/>
          <w:sz w:val="24"/>
          <w:szCs w:val="24"/>
        </w:rPr>
        <w:lastRenderedPageBreak/>
        <w:t>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7247C0" w:rsidRPr="0058219A" w:rsidRDefault="007247C0" w:rsidP="007247C0">
      <w:pPr>
        <w:widowControl w:val="0"/>
        <w:spacing w:after="160"/>
        <w:ind w:firstLine="567"/>
        <w:jc w:val="both"/>
        <w:rPr>
          <w:rFonts w:ascii="Calibri" w:hAnsi="Calibri"/>
          <w:b/>
        </w:rPr>
      </w:pPr>
    </w:p>
    <w:p w:rsidR="007247C0" w:rsidRPr="0058219A" w:rsidRDefault="007247C0" w:rsidP="007247C0">
      <w:pPr>
        <w:widowControl w:val="0"/>
        <w:spacing w:after="160"/>
        <w:jc w:val="center"/>
        <w:rPr>
          <w:rFonts w:ascii="Calibri" w:hAnsi="Calibri" w:cs="Arial"/>
          <w:b/>
        </w:rPr>
      </w:pPr>
      <w:r w:rsidRPr="0058219A">
        <w:rPr>
          <w:rFonts w:ascii="Calibri" w:hAnsi="Calibri"/>
          <w:b/>
        </w:rPr>
        <w:t xml:space="preserve">3. РАЗЪЯСНЕНИЕ ПРИГЛАШЕНИЯ </w:t>
      </w:r>
      <w:r w:rsidRPr="0058219A">
        <w:rPr>
          <w:rFonts w:ascii="Calibri" w:hAnsi="Calibri"/>
          <w:b/>
        </w:rPr>
        <w:br/>
        <w:t xml:space="preserve">И ПОРЯДОК ВНЕСЕНИЯ ИЗМЕНЕНИЯ В ПРИГЛАШЕНИЕ </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3.1.</w:t>
      </w:r>
      <w:r w:rsidRPr="0058219A">
        <w:rPr>
          <w:rFonts w:ascii="Calibri" w:hAnsi="Calibri"/>
        </w:rPr>
        <w:tab/>
        <w:t>Согласно статье 29 Закона участник вправе требовать от заказчика разъяснения приглашения.</w:t>
      </w:r>
    </w:p>
    <w:p w:rsidR="007247C0" w:rsidRPr="0058219A" w:rsidRDefault="007247C0" w:rsidP="007247C0">
      <w:pPr>
        <w:widowControl w:val="0"/>
        <w:autoSpaceDE w:val="0"/>
        <w:autoSpaceDN w:val="0"/>
        <w:adjustRightInd w:val="0"/>
        <w:spacing w:after="160"/>
        <w:ind w:firstLine="567"/>
        <w:jc w:val="both"/>
        <w:rPr>
          <w:rFonts w:ascii="Calibri" w:hAnsi="Calibri"/>
        </w:rPr>
      </w:pPr>
      <w:r w:rsidRPr="0058219A">
        <w:rPr>
          <w:rFonts w:ascii="Calibri" w:hAnsi="Calibri"/>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формепредоставляет разъяснение представившему запрос участнику в течение двух календарных дней, следующих за днем получения запроса</w:t>
      </w:r>
      <w:r>
        <w:rPr>
          <w:rFonts w:ascii="Calibri" w:hAnsi="Calibri"/>
        </w:rPr>
        <w:t>.</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3.2.</w:t>
      </w:r>
      <w:r w:rsidRPr="0058219A">
        <w:rPr>
          <w:rFonts w:ascii="Calibri" w:hAnsi="Calibri"/>
        </w:rPr>
        <w:tab/>
        <w:t>В день предоставления разъяснения объявление о запросе и о</w:t>
      </w:r>
      <w:r w:rsidRPr="0058219A">
        <w:rPr>
          <w:rFonts w:ascii="Calibri" w:hAnsi="Calibri" w:cs="Courier New"/>
          <w:lang w:val="en-US"/>
        </w:rPr>
        <w:t> </w:t>
      </w:r>
      <w:r w:rsidRPr="0058219A">
        <w:rPr>
          <w:rFonts w:ascii="Calibri" w:hAnsi="Calibri"/>
        </w:rPr>
        <w:t>содержании разъяснения опубликовывается в подразделе "Объявления относительно разъяснений приглашений" раздела "Объявления о</w:t>
      </w:r>
      <w:r w:rsidRPr="0058219A">
        <w:rPr>
          <w:rFonts w:ascii="Calibri" w:hAnsi="Calibri" w:cs="Courier New"/>
          <w:lang w:val="en-US"/>
        </w:rPr>
        <w:t> </w:t>
      </w:r>
      <w:r w:rsidRPr="0058219A">
        <w:rPr>
          <w:rFonts w:ascii="Calibri" w:hAnsi="Calibri"/>
        </w:rPr>
        <w:t xml:space="preserve">закупках" бюллетеня, действующего на сайте www.procurement.am (далее - бюллетень) без указания данных участника, совершившего запрос. </w:t>
      </w:r>
    </w:p>
    <w:p w:rsidR="007247C0" w:rsidRPr="0058219A" w:rsidRDefault="007247C0" w:rsidP="007247C0">
      <w:pPr>
        <w:widowControl w:val="0"/>
        <w:tabs>
          <w:tab w:val="left" w:pos="1134"/>
        </w:tabs>
        <w:autoSpaceDE w:val="0"/>
        <w:autoSpaceDN w:val="0"/>
        <w:adjustRightInd w:val="0"/>
        <w:spacing w:after="160"/>
        <w:ind w:firstLine="567"/>
        <w:jc w:val="both"/>
        <w:rPr>
          <w:rFonts w:ascii="Calibri" w:hAnsi="Calibri"/>
        </w:rPr>
      </w:pPr>
      <w:r w:rsidRPr="0058219A">
        <w:rPr>
          <w:rFonts w:ascii="Calibri" w:hAnsi="Calibri"/>
        </w:rPr>
        <w:t>3.3.</w:t>
      </w:r>
      <w:r w:rsidRPr="0058219A">
        <w:rPr>
          <w:rFonts w:ascii="Calibri" w:hAnsi="Calibri"/>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7247C0" w:rsidRPr="0058219A" w:rsidRDefault="007247C0" w:rsidP="007247C0">
      <w:pPr>
        <w:widowControl w:val="0"/>
        <w:tabs>
          <w:tab w:val="left" w:pos="1134"/>
        </w:tabs>
        <w:autoSpaceDE w:val="0"/>
        <w:autoSpaceDN w:val="0"/>
        <w:adjustRightInd w:val="0"/>
        <w:spacing w:after="160"/>
        <w:ind w:firstLine="567"/>
        <w:jc w:val="both"/>
        <w:rPr>
          <w:rFonts w:ascii="Calibri" w:hAnsi="Calibri"/>
          <w:lang w:val="hy-AM"/>
        </w:rPr>
      </w:pPr>
      <w:r w:rsidRPr="0058219A">
        <w:rPr>
          <w:rFonts w:ascii="Calibri" w:hAnsi="Calibri"/>
        </w:rPr>
        <w:t>3.4.</w:t>
      </w:r>
      <w:r w:rsidRPr="0058219A">
        <w:rPr>
          <w:rFonts w:ascii="Calibri" w:hAnsi="Calibri"/>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58219A">
        <w:rPr>
          <w:rFonts w:ascii="Calibri" w:hAnsi="Calibri"/>
          <w:vertAlign w:val="superscript"/>
          <w:lang w:val="hy-AM"/>
        </w:rPr>
        <w:t>5</w:t>
      </w:r>
    </w:p>
    <w:p w:rsidR="007247C0" w:rsidRPr="0058219A" w:rsidRDefault="007247C0" w:rsidP="007247C0">
      <w:pPr>
        <w:widowControl w:val="0"/>
        <w:tabs>
          <w:tab w:val="left" w:pos="1134"/>
        </w:tabs>
        <w:autoSpaceDE w:val="0"/>
        <w:autoSpaceDN w:val="0"/>
        <w:adjustRightInd w:val="0"/>
        <w:spacing w:after="160"/>
        <w:ind w:firstLine="567"/>
        <w:jc w:val="both"/>
        <w:rPr>
          <w:rFonts w:ascii="Calibri" w:hAnsi="Calibri" w:cs="Arial Unicode"/>
          <w:lang w:val="hy-AM"/>
        </w:rPr>
      </w:pPr>
      <w:r w:rsidRPr="0058219A">
        <w:rPr>
          <w:rFonts w:ascii="Calibri" w:hAnsi="Calibri"/>
          <w:lang w:val="hy-AM"/>
        </w:rPr>
        <w:t>3.5Кажд</w:t>
      </w:r>
      <w:r w:rsidRPr="0058219A">
        <w:rPr>
          <w:rFonts w:ascii="Calibri" w:hAnsi="Calibri"/>
        </w:rPr>
        <w:t>ое лицо</w:t>
      </w:r>
      <w:r w:rsidRPr="0058219A">
        <w:rPr>
          <w:rFonts w:ascii="Calibri" w:hAnsi="Calibri"/>
          <w:lang w:val="hy-AM"/>
        </w:rPr>
        <w:t xml:space="preserve">без указания имени, до истечения срока, установленного для внесения изменений в приглашение, </w:t>
      </w:r>
      <w:r w:rsidRPr="0058219A">
        <w:rPr>
          <w:rFonts w:ascii="Calibri" w:hAnsi="Calibri"/>
        </w:rPr>
        <w:t xml:space="preserve">имеет право </w:t>
      </w:r>
      <w:r w:rsidRPr="0058219A">
        <w:rPr>
          <w:rFonts w:ascii="Calibri" w:hAnsi="Calibr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8219A">
        <w:rPr>
          <w:rFonts w:ascii="Calibri" w:hAnsi="Calibri"/>
        </w:rPr>
        <w:t>.</w:t>
      </w:r>
      <w:r w:rsidRPr="0058219A">
        <w:rPr>
          <w:rFonts w:ascii="Calibri" w:hAnsi="Calibr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7247C0" w:rsidRPr="0058219A" w:rsidRDefault="007247C0" w:rsidP="007247C0">
      <w:pPr>
        <w:widowControl w:val="0"/>
        <w:tabs>
          <w:tab w:val="left" w:pos="1134"/>
        </w:tabs>
        <w:autoSpaceDE w:val="0"/>
        <w:autoSpaceDN w:val="0"/>
        <w:adjustRightInd w:val="0"/>
        <w:spacing w:after="160"/>
        <w:ind w:firstLine="567"/>
        <w:jc w:val="both"/>
        <w:rPr>
          <w:rFonts w:ascii="Calibri" w:hAnsi="Calibri" w:cs="Arial Unicode"/>
        </w:rPr>
      </w:pPr>
      <w:r w:rsidRPr="0058219A">
        <w:rPr>
          <w:rFonts w:ascii="Calibri" w:hAnsi="Calibri"/>
        </w:rPr>
        <w:t>3.</w:t>
      </w:r>
      <w:r w:rsidRPr="0058219A">
        <w:rPr>
          <w:rFonts w:ascii="Calibri" w:hAnsi="Calibri"/>
          <w:lang w:val="hy-AM"/>
        </w:rPr>
        <w:t>6</w:t>
      </w:r>
      <w:r w:rsidRPr="0058219A">
        <w:rPr>
          <w:rFonts w:ascii="Calibri" w:hAnsi="Calibri"/>
        </w:rPr>
        <w:t>.</w:t>
      </w:r>
      <w:r w:rsidRPr="0058219A">
        <w:rPr>
          <w:rFonts w:ascii="Calibri" w:hAnsi="Calibri"/>
        </w:rPr>
        <w:tab/>
        <w:t>При внесении изменений в приглашение окончательный срок подачи заявок исчисляется со дня опубликования в бюллетене объявления об</w:t>
      </w:r>
      <w:r w:rsidRPr="0058219A">
        <w:rPr>
          <w:rFonts w:ascii="Calibri" w:hAnsi="Calibri" w:cs="Courier New"/>
          <w:lang w:val="en-US"/>
        </w:rPr>
        <w:t> </w:t>
      </w:r>
      <w:r w:rsidRPr="0058219A">
        <w:rPr>
          <w:rFonts w:ascii="Calibri" w:hAnsi="Calibri"/>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Fonts w:ascii="Calibri" w:hAnsi="Calibri"/>
        </w:rPr>
        <w:t>.</w:t>
      </w:r>
    </w:p>
    <w:p w:rsidR="007247C0" w:rsidRPr="0058219A" w:rsidRDefault="007247C0" w:rsidP="007247C0">
      <w:pPr>
        <w:widowControl w:val="0"/>
        <w:spacing w:after="160"/>
        <w:jc w:val="center"/>
        <w:rPr>
          <w:rFonts w:ascii="Calibri" w:hAnsi="Calibri"/>
          <w:b/>
        </w:rPr>
      </w:pPr>
    </w:p>
    <w:p w:rsidR="007247C0" w:rsidRPr="0058219A" w:rsidRDefault="007247C0" w:rsidP="007247C0">
      <w:pPr>
        <w:widowControl w:val="0"/>
        <w:spacing w:after="160"/>
        <w:jc w:val="center"/>
        <w:rPr>
          <w:rFonts w:ascii="Calibri" w:hAnsi="Calibri" w:cs="Arial"/>
          <w:b/>
        </w:rPr>
      </w:pPr>
      <w:r w:rsidRPr="0058219A">
        <w:rPr>
          <w:rFonts w:ascii="Calibri" w:hAnsi="Calibri"/>
          <w:b/>
        </w:rPr>
        <w:t>4. ПОРЯДОК ПОДАЧИ ЗАЯВКИ</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4.1.</w:t>
      </w:r>
      <w:r w:rsidRPr="0058219A">
        <w:rPr>
          <w:rFonts w:ascii="Calibri" w:hAnsi="Calibri"/>
        </w:rPr>
        <w:tab/>
        <w:t xml:space="preserve">Для участия в настоящей процедуре участник подает заявку в Комиссию. Заявка </w:t>
      </w:r>
      <w:r w:rsidRPr="0058219A">
        <w:rPr>
          <w:rFonts w:ascii="Calibri" w:hAnsi="Calibri"/>
        </w:rPr>
        <w:lastRenderedPageBreak/>
        <w:t>— это предложение, представляемое участником на основании настоящего Приглашения.</w:t>
      </w:r>
    </w:p>
    <w:p w:rsidR="007247C0" w:rsidRPr="0058219A" w:rsidRDefault="007247C0" w:rsidP="007247C0">
      <w:pPr>
        <w:pStyle w:val="23"/>
        <w:widowControl w:val="0"/>
        <w:spacing w:after="160" w:line="240" w:lineRule="auto"/>
        <w:ind w:firstLine="567"/>
        <w:rPr>
          <w:rFonts w:ascii="Calibri" w:hAnsi="Calibri" w:cs="Sylfaen"/>
          <w:sz w:val="24"/>
          <w:szCs w:val="24"/>
        </w:rPr>
      </w:pPr>
      <w:r w:rsidRPr="0058219A">
        <w:rPr>
          <w:rFonts w:ascii="Calibri" w:hAnsi="Calibri"/>
          <w:sz w:val="24"/>
          <w:szCs w:val="24"/>
        </w:rPr>
        <w:t>Участник может подать заявку как для каждого лота, так и для нескольких или всех лотов.</w:t>
      </w:r>
    </w:p>
    <w:p w:rsidR="007247C0" w:rsidRPr="0058219A" w:rsidRDefault="007247C0" w:rsidP="007247C0">
      <w:pPr>
        <w:pStyle w:val="23"/>
        <w:widowControl w:val="0"/>
        <w:spacing w:after="160" w:line="240" w:lineRule="auto"/>
        <w:ind w:firstLine="567"/>
        <w:rPr>
          <w:rFonts w:ascii="Calibri" w:hAnsi="Calibri" w:cs="Sylfaen"/>
          <w:sz w:val="24"/>
          <w:szCs w:val="24"/>
        </w:rPr>
      </w:pPr>
      <w:r w:rsidRPr="0058219A">
        <w:rPr>
          <w:rFonts w:ascii="Calibri" w:hAnsi="Calibri"/>
          <w:sz w:val="24"/>
          <w:szCs w:val="24"/>
        </w:rPr>
        <w:t>Заявка подается до истечения срока, установленного для этого настоящим Приглашением.</w:t>
      </w:r>
    </w:p>
    <w:p w:rsidR="007247C0" w:rsidRPr="0058219A" w:rsidRDefault="007247C0" w:rsidP="007247C0">
      <w:pPr>
        <w:pStyle w:val="23"/>
        <w:widowControl w:val="0"/>
        <w:spacing w:after="160" w:line="240" w:lineRule="auto"/>
        <w:ind w:firstLine="567"/>
        <w:rPr>
          <w:rFonts w:ascii="Calibri" w:hAnsi="Calibri"/>
          <w:sz w:val="24"/>
          <w:szCs w:val="24"/>
        </w:rPr>
      </w:pPr>
      <w:r w:rsidRPr="0058219A">
        <w:rPr>
          <w:rFonts w:ascii="Calibri" w:hAnsi="Calibri"/>
          <w:sz w:val="24"/>
          <w:szCs w:val="24"/>
        </w:rPr>
        <w:t>Порядок подготовки заявки описан в части 2 настоящего приглашения - в инструкции по подготовке заявок на открытый конкурс.</w:t>
      </w:r>
    </w:p>
    <w:p w:rsidR="007247C0" w:rsidRPr="0058219A" w:rsidRDefault="007247C0" w:rsidP="007247C0">
      <w:pPr>
        <w:pStyle w:val="23"/>
        <w:widowControl w:val="0"/>
        <w:tabs>
          <w:tab w:val="left" w:pos="1134"/>
        </w:tabs>
        <w:spacing w:after="160" w:line="240" w:lineRule="auto"/>
        <w:ind w:firstLine="567"/>
        <w:rPr>
          <w:rFonts w:ascii="Calibri" w:hAnsi="Calibri"/>
          <w:sz w:val="24"/>
          <w:szCs w:val="24"/>
        </w:rPr>
      </w:pPr>
      <w:r w:rsidRPr="0058219A">
        <w:rPr>
          <w:rFonts w:ascii="Calibri" w:hAnsi="Calibri"/>
          <w:sz w:val="24"/>
          <w:szCs w:val="24"/>
        </w:rPr>
        <w:t>4.2.</w:t>
      </w:r>
      <w:r w:rsidRPr="0058219A">
        <w:rPr>
          <w:rFonts w:ascii="Calibri" w:hAnsi="Calibri"/>
          <w:sz w:val="24"/>
          <w:szCs w:val="24"/>
        </w:rPr>
        <w:tab/>
        <w:t>Заявки на процедуру необходимо подать в Комиссию</w:t>
      </w:r>
      <w:r>
        <w:rPr>
          <w:rFonts w:ascii="Calibri" w:hAnsi="Calibri"/>
          <w:sz w:val="24"/>
          <w:szCs w:val="24"/>
        </w:rPr>
        <w:t xml:space="preserve"> </w:t>
      </w:r>
      <w:r w:rsidRPr="0058219A">
        <w:rPr>
          <w:rFonts w:ascii="Calibri" w:hAnsi="Calibri"/>
          <w:sz w:val="24"/>
          <w:szCs w:val="24"/>
        </w:rPr>
        <w:t>не позднее, чем "окончательный срок подачи заявок</w:t>
      </w:r>
      <w:r>
        <w:rPr>
          <w:rFonts w:ascii="Calibri" w:hAnsi="Calibri"/>
          <w:sz w:val="24"/>
          <w:szCs w:val="24"/>
        </w:rPr>
        <w:t xml:space="preserve"> "</w:t>
      </w:r>
      <w:r w:rsidR="008665F7">
        <w:rPr>
          <w:rFonts w:ascii="Calibri" w:hAnsi="Calibri"/>
          <w:sz w:val="24"/>
          <w:szCs w:val="24"/>
        </w:rPr>
        <w:t>14</w:t>
      </w:r>
      <w:r>
        <w:rPr>
          <w:rFonts w:ascii="Calibri" w:hAnsi="Calibri"/>
          <w:sz w:val="24"/>
          <w:szCs w:val="24"/>
        </w:rPr>
        <w:t>:</w:t>
      </w:r>
      <w:r w:rsidR="008665F7" w:rsidRPr="008665F7">
        <w:rPr>
          <w:rFonts w:ascii="Calibri" w:hAnsi="Calibri"/>
          <w:sz w:val="24"/>
          <w:szCs w:val="24"/>
        </w:rPr>
        <w:t>3</w:t>
      </w:r>
      <w:r>
        <w:rPr>
          <w:rFonts w:ascii="Calibri" w:hAnsi="Calibri"/>
          <w:sz w:val="24"/>
          <w:szCs w:val="24"/>
        </w:rPr>
        <w:t>0</w:t>
      </w:r>
      <w:r w:rsidRPr="0058219A">
        <w:rPr>
          <w:rFonts w:ascii="Calibri" w:hAnsi="Calibri"/>
          <w:sz w:val="24"/>
          <w:szCs w:val="24"/>
        </w:rPr>
        <w:t>"</w:t>
      </w:r>
      <w:r>
        <w:rPr>
          <w:rFonts w:ascii="Calibri" w:hAnsi="Calibri"/>
          <w:sz w:val="24"/>
          <w:szCs w:val="24"/>
        </w:rPr>
        <w:t xml:space="preserve"> часов  7</w:t>
      </w:r>
      <w:r w:rsidRPr="0058219A">
        <w:rPr>
          <w:rFonts w:ascii="Calibri" w:hAnsi="Calibri"/>
          <w:sz w:val="24"/>
          <w:szCs w:val="24"/>
        </w:rPr>
        <w:t>-го дня опубликования в бюллетене объявления и приглашения на настоящую процедуру.</w:t>
      </w:r>
    </w:p>
    <w:p w:rsidR="007247C0" w:rsidRPr="0058219A" w:rsidRDefault="007247C0" w:rsidP="007247C0">
      <w:pPr>
        <w:pStyle w:val="23"/>
        <w:widowControl w:val="0"/>
        <w:tabs>
          <w:tab w:val="left" w:pos="1134"/>
        </w:tabs>
        <w:spacing w:after="160" w:line="240" w:lineRule="auto"/>
        <w:ind w:firstLine="567"/>
        <w:rPr>
          <w:rFonts w:ascii="Calibri" w:hAnsi="Calibri" w:cs="Sylfaen"/>
          <w:sz w:val="24"/>
          <w:szCs w:val="24"/>
        </w:rPr>
      </w:pPr>
      <w:r w:rsidRPr="0058219A">
        <w:rPr>
          <w:rFonts w:ascii="Calibri" w:hAnsi="Calibri"/>
          <w:sz w:val="24"/>
          <w:szCs w:val="24"/>
        </w:rPr>
        <w:t>4.2.</w:t>
      </w:r>
      <w:r w:rsidRPr="0058219A">
        <w:rPr>
          <w:rFonts w:ascii="Calibri" w:hAnsi="Calibri"/>
          <w:sz w:val="24"/>
          <w:szCs w:val="24"/>
        </w:rPr>
        <w:tab/>
        <w:t xml:space="preserve">Заявки на процедуру необходимо представить в комиссию по адресу </w:t>
      </w:r>
      <w:r>
        <w:rPr>
          <w:rFonts w:ascii="Calibri" w:hAnsi="Calibri"/>
          <w:b/>
          <w:i/>
        </w:rPr>
        <w:t xml:space="preserve">РА, Арартский марз, село </w:t>
      </w:r>
      <w:r w:rsidR="005523BA" w:rsidRPr="005523BA">
        <w:rPr>
          <w:rFonts w:ascii="Calibri" w:hAnsi="Calibri"/>
          <w:b/>
          <w:i/>
        </w:rPr>
        <w:t>Воскетап</w:t>
      </w:r>
      <w:r>
        <w:rPr>
          <w:rFonts w:ascii="Calibri" w:hAnsi="Calibri"/>
          <w:b/>
          <w:i/>
        </w:rPr>
        <w:t xml:space="preserve">, улица 4 дом 48 </w:t>
      </w:r>
      <w:r w:rsidRPr="0058219A">
        <w:rPr>
          <w:rFonts w:ascii="Calibri" w:hAnsi="Calibri"/>
          <w:sz w:val="24"/>
          <w:szCs w:val="24"/>
        </w:rPr>
        <w:t xml:space="preserve">не позднее, чем </w:t>
      </w:r>
      <w:r w:rsidR="008665F7">
        <w:rPr>
          <w:rFonts w:ascii="Calibri" w:hAnsi="Calibri"/>
          <w:sz w:val="24"/>
          <w:szCs w:val="24"/>
        </w:rPr>
        <w:t>14</w:t>
      </w:r>
      <w:r>
        <w:rPr>
          <w:rFonts w:ascii="Calibri" w:hAnsi="Calibri"/>
          <w:sz w:val="24"/>
          <w:szCs w:val="24"/>
        </w:rPr>
        <w:t>:</w:t>
      </w:r>
      <w:r w:rsidR="008665F7" w:rsidRPr="008665F7">
        <w:rPr>
          <w:rFonts w:ascii="Calibri" w:hAnsi="Calibri"/>
          <w:sz w:val="24"/>
          <w:szCs w:val="24"/>
        </w:rPr>
        <w:t>3</w:t>
      </w:r>
      <w:r>
        <w:rPr>
          <w:rFonts w:ascii="Calibri" w:hAnsi="Calibri"/>
          <w:sz w:val="24"/>
          <w:szCs w:val="24"/>
        </w:rPr>
        <w:t xml:space="preserve">0 </w:t>
      </w:r>
      <w:r w:rsidRPr="0058219A">
        <w:rPr>
          <w:rFonts w:ascii="Calibri" w:hAnsi="Calibri"/>
          <w:sz w:val="24"/>
          <w:szCs w:val="24"/>
        </w:rPr>
        <w:t xml:space="preserve"> часов "</w:t>
      </w:r>
      <w:r>
        <w:rPr>
          <w:rFonts w:ascii="Calibri" w:hAnsi="Calibri"/>
          <w:sz w:val="24"/>
          <w:szCs w:val="24"/>
        </w:rPr>
        <w:t>7</w:t>
      </w:r>
      <w:r w:rsidRPr="0058219A">
        <w:rPr>
          <w:rFonts w:ascii="Calibri" w:hAnsi="Calibri"/>
          <w:sz w:val="24"/>
          <w:szCs w:val="24"/>
        </w:rPr>
        <w:t xml:space="preserve">"-го дня с даты опубликования в бюллетене объявления и приглашения на настоящую процедуру. </w:t>
      </w:r>
    </w:p>
    <w:p w:rsidR="007247C0" w:rsidRPr="0058219A" w:rsidRDefault="007247C0" w:rsidP="007247C0">
      <w:pPr>
        <w:pStyle w:val="23"/>
        <w:widowControl w:val="0"/>
        <w:spacing w:after="160" w:line="240" w:lineRule="auto"/>
        <w:ind w:firstLine="567"/>
        <w:rPr>
          <w:rFonts w:ascii="Calibri" w:hAnsi="Calibri" w:cs="Sylfaen"/>
          <w:sz w:val="24"/>
          <w:szCs w:val="24"/>
        </w:rPr>
      </w:pPr>
      <w:r w:rsidRPr="0058219A">
        <w:rPr>
          <w:rFonts w:ascii="Calibri" w:hAnsi="Calibri"/>
          <w:sz w:val="24"/>
          <w:szCs w:val="24"/>
        </w:rPr>
        <w:t xml:space="preserve">Заявки на процедуру получает и в журнале регистрации заявок регистрирует секретарь комиссии </w:t>
      </w:r>
      <w:r w:rsidR="008665F7" w:rsidRPr="008665F7">
        <w:rPr>
          <w:rFonts w:ascii="Calibri" w:hAnsi="Calibri"/>
          <w:sz w:val="24"/>
          <w:szCs w:val="24"/>
        </w:rPr>
        <w:t>Лусине Сейраняан</w:t>
      </w:r>
      <w:r w:rsidRPr="0058219A">
        <w:rPr>
          <w:rFonts w:ascii="Calibri" w:hAnsi="Calibri"/>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7247C0" w:rsidRPr="0058219A" w:rsidRDefault="007247C0" w:rsidP="007247C0">
      <w:pPr>
        <w:pStyle w:val="23"/>
        <w:widowControl w:val="0"/>
        <w:tabs>
          <w:tab w:val="left" w:pos="1134"/>
        </w:tabs>
        <w:spacing w:after="160" w:line="240" w:lineRule="auto"/>
        <w:ind w:firstLine="567"/>
        <w:rPr>
          <w:rFonts w:ascii="Calibri" w:hAnsi="Calibri"/>
          <w:sz w:val="24"/>
          <w:szCs w:val="24"/>
        </w:rPr>
      </w:pPr>
      <w:r w:rsidRPr="0058219A">
        <w:rPr>
          <w:rFonts w:ascii="Calibri" w:hAnsi="Calibri"/>
          <w:sz w:val="24"/>
          <w:szCs w:val="24"/>
        </w:rPr>
        <w:t>4.3.</w:t>
      </w:r>
      <w:r w:rsidRPr="0058219A">
        <w:rPr>
          <w:rFonts w:ascii="Calibri" w:hAnsi="Calibri"/>
          <w:sz w:val="24"/>
          <w:szCs w:val="24"/>
        </w:rPr>
        <w:tab/>
        <w:t>В заявке участник представляет:</w:t>
      </w:r>
    </w:p>
    <w:p w:rsidR="007247C0" w:rsidRPr="0058219A" w:rsidRDefault="007247C0" w:rsidP="007247C0">
      <w:pPr>
        <w:jc w:val="both"/>
        <w:rPr>
          <w:rFonts w:ascii="Calibri" w:hAnsi="Calibri"/>
        </w:rPr>
      </w:pPr>
      <w:r w:rsidRPr="0058219A">
        <w:rPr>
          <w:rFonts w:ascii="Calibri" w:hAnsi="Calibri"/>
        </w:rPr>
        <w:t>1) утвержденное им заявление-объявление, предусмотренное пунктом 2.1 части 2 настоящего приглашенияуказав адрес электронной почты, учетный номер налогоплательщика, адрес деятельности и номер телефона , которое включает:</w:t>
      </w:r>
    </w:p>
    <w:p w:rsidR="007247C0" w:rsidRPr="0058219A" w:rsidRDefault="007247C0" w:rsidP="007247C0">
      <w:pPr>
        <w:jc w:val="both"/>
        <w:rPr>
          <w:rFonts w:ascii="Calibri" w:hAnsi="Calibri"/>
        </w:rPr>
      </w:pPr>
      <w:r w:rsidRPr="0058219A">
        <w:rPr>
          <w:rFonts w:ascii="Calibri" w:hAnsi="Calibri"/>
        </w:rPr>
        <w:t xml:space="preserve">   а) подтверждение о соответствии своих данных требованиям права на участие, установленным настоящим приглашением;</w:t>
      </w:r>
    </w:p>
    <w:p w:rsidR="007247C0" w:rsidRPr="0058219A" w:rsidRDefault="007247C0" w:rsidP="007247C0">
      <w:pPr>
        <w:jc w:val="both"/>
        <w:rPr>
          <w:rFonts w:ascii="Calibri" w:hAnsi="Calibri"/>
        </w:rPr>
      </w:pPr>
      <w:r w:rsidRPr="0058219A">
        <w:rPr>
          <w:rFonts w:ascii="Calibri" w:hAnsi="Calibri"/>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 в случае признания отобранным участником</w:t>
      </w:r>
    </w:p>
    <w:p w:rsidR="007247C0" w:rsidRPr="0058219A" w:rsidRDefault="007247C0" w:rsidP="007247C0">
      <w:pPr>
        <w:ind w:firstLine="284"/>
        <w:jc w:val="both"/>
        <w:rPr>
          <w:rFonts w:ascii="Calibri" w:hAnsi="Calibri"/>
        </w:rPr>
      </w:pPr>
      <w:r w:rsidRPr="0058219A">
        <w:rPr>
          <w:rFonts w:ascii="Calibri" w:hAnsi="Calibri"/>
        </w:rPr>
        <w:t>в) объявление об отсутствии злоупотребления доминирующим положением и антиконкурентного соглашения в рамках настоящей процедуры</w:t>
      </w:r>
    </w:p>
    <w:p w:rsidR="007247C0" w:rsidRPr="0058219A" w:rsidRDefault="007247C0" w:rsidP="007247C0">
      <w:pPr>
        <w:jc w:val="both"/>
        <w:rPr>
          <w:rFonts w:ascii="Calibri" w:hAnsi="Calibri"/>
        </w:rPr>
      </w:pPr>
      <w:r w:rsidRPr="0058219A">
        <w:rPr>
          <w:rFonts w:ascii="Calibri" w:hAnsi="Calibri"/>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7247C0" w:rsidRPr="0058219A" w:rsidRDefault="007247C0" w:rsidP="007247C0">
      <w:pPr>
        <w:pStyle w:val="norm"/>
        <w:widowControl w:val="0"/>
        <w:tabs>
          <w:tab w:val="left" w:pos="1134"/>
        </w:tabs>
        <w:spacing w:after="160" w:line="240" w:lineRule="auto"/>
        <w:ind w:firstLine="284"/>
        <w:rPr>
          <w:rFonts w:ascii="Calibri" w:hAnsi="Calibri"/>
        </w:rPr>
      </w:pPr>
      <w:r w:rsidRPr="0058219A">
        <w:rPr>
          <w:rFonts w:ascii="Calibri" w:hAnsi="Calibri"/>
        </w:rPr>
        <w:t xml:space="preserve">д) </w:t>
      </w:r>
      <w:r w:rsidRPr="0058219A">
        <w:rPr>
          <w:rFonts w:ascii="Calibri" w:hAnsi="Calibri"/>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58219A">
        <w:rPr>
          <w:rFonts w:ascii="Calibri" w:hAnsi="Calibri"/>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58219A">
        <w:rPr>
          <w:rFonts w:ascii="Calibri" w:hAnsi="Calibri"/>
          <w:sz w:val="24"/>
          <w:szCs w:val="24"/>
        </w:rPr>
        <w:t xml:space="preserve"> </w:t>
      </w:r>
      <w:r w:rsidRPr="0058219A">
        <w:rPr>
          <w:rFonts w:ascii="Calibri" w:hAnsi="Calibri"/>
          <w:sz w:val="24"/>
          <w:szCs w:val="24"/>
        </w:rPr>
        <w:lastRenderedPageBreak/>
        <w:t>решении заключить договор;</w:t>
      </w:r>
    </w:p>
    <w:p w:rsidR="007247C0" w:rsidRPr="0058219A" w:rsidRDefault="007247C0" w:rsidP="007247C0">
      <w:pPr>
        <w:pStyle w:val="norm"/>
        <w:widowControl w:val="0"/>
        <w:tabs>
          <w:tab w:val="left" w:pos="1134"/>
        </w:tabs>
        <w:spacing w:after="160" w:line="240" w:lineRule="auto"/>
        <w:ind w:firstLine="284"/>
        <w:rPr>
          <w:rFonts w:ascii="Calibri" w:hAnsi="Calibri"/>
          <w:lang w:val="hy-AM"/>
        </w:rPr>
      </w:pPr>
      <w:r w:rsidRPr="0058219A">
        <w:rPr>
          <w:rFonts w:ascii="Calibri" w:hAnsi="Calibri"/>
        </w:rPr>
        <w:t xml:space="preserve">2) </w:t>
      </w:r>
      <w:r w:rsidRPr="0058219A">
        <w:rPr>
          <w:rFonts w:ascii="Calibri" w:hAnsi="Calibri"/>
          <w:sz w:val="24"/>
          <w:szCs w:val="24"/>
        </w:rPr>
        <w:t>технические характеристики</w:t>
      </w:r>
      <w:r w:rsidRPr="0058219A">
        <w:rPr>
          <w:rFonts w:ascii="Calibri" w:hAnsi="Calibri" w:cs="Sylfaen"/>
          <w:sz w:val="24"/>
          <w:szCs w:val="24"/>
        </w:rPr>
        <w:t xml:space="preserve"> предлагаемого им товара</w:t>
      </w:r>
      <w:r w:rsidRPr="0058219A">
        <w:rPr>
          <w:rFonts w:ascii="Calibri" w:hAnsi="Calibri"/>
          <w:sz w:val="24"/>
          <w:szCs w:val="24"/>
        </w:rPr>
        <w:t xml:space="preserve">, а также товарный знак, </w:t>
      </w:r>
      <w:r w:rsidRPr="0058219A">
        <w:rPr>
          <w:rFonts w:ascii="Calibri" w:hAnsi="Calibri" w:cs="Sylfaen"/>
          <w:sz w:val="24"/>
          <w:szCs w:val="24"/>
        </w:rPr>
        <w:t>фирменное наименование, марка и</w:t>
      </w:r>
      <w:r w:rsidRPr="0058219A">
        <w:rPr>
          <w:rFonts w:ascii="Calibri" w:hAnsi="Calibri"/>
          <w:sz w:val="24"/>
          <w:szCs w:val="24"/>
        </w:rPr>
        <w:t>наименование производителя, (далее — полное описание товара</w:t>
      </w:r>
      <w:r w:rsidRPr="0058219A">
        <w:rPr>
          <w:rFonts w:ascii="Calibri" w:hAnsi="Calibri"/>
        </w:rPr>
        <w:t>)</w:t>
      </w:r>
      <w:r w:rsidRPr="0058219A">
        <w:rPr>
          <w:rStyle w:val="af7"/>
          <w:rFonts w:ascii="Calibri" w:hAnsi="Calibri" w:cs="Sylfaen"/>
          <w:sz w:val="24"/>
          <w:szCs w:val="24"/>
        </w:rPr>
        <w:footnoteReference w:customMarkFollows="1" w:id="1"/>
        <w:t>7</w:t>
      </w:r>
      <w:r w:rsidRPr="0058219A">
        <w:rPr>
          <w:rFonts w:ascii="Calibri" w:hAnsi="Calibri" w:cs="Sylfaen"/>
          <w:sz w:val="24"/>
          <w:szCs w:val="24"/>
        </w:rPr>
        <w:t>:</w:t>
      </w:r>
    </w:p>
    <w:p w:rsidR="007247C0" w:rsidRPr="0058219A" w:rsidRDefault="007247C0" w:rsidP="007247C0">
      <w:pPr>
        <w:pStyle w:val="norm"/>
        <w:widowControl w:val="0"/>
        <w:tabs>
          <w:tab w:val="left" w:pos="1134"/>
        </w:tabs>
        <w:spacing w:after="160" w:line="240" w:lineRule="auto"/>
        <w:ind w:firstLine="567"/>
        <w:rPr>
          <w:rFonts w:ascii="Calibri" w:hAnsi="Calibri" w:cs="Sylfaen"/>
          <w:sz w:val="24"/>
          <w:szCs w:val="24"/>
        </w:rPr>
      </w:pPr>
      <w:r w:rsidRPr="0058219A">
        <w:rPr>
          <w:rFonts w:ascii="Calibri" w:hAnsi="Calibri"/>
          <w:sz w:val="24"/>
          <w:szCs w:val="24"/>
          <w:lang w:val="hy-AM"/>
        </w:rPr>
        <w:t>3</w:t>
      </w:r>
      <w:r w:rsidRPr="0058219A">
        <w:rPr>
          <w:rFonts w:ascii="Calibri" w:hAnsi="Calibri"/>
          <w:sz w:val="24"/>
          <w:szCs w:val="24"/>
        </w:rPr>
        <w:t>)</w:t>
      </w:r>
      <w:r w:rsidRPr="0058219A">
        <w:rPr>
          <w:rFonts w:ascii="Calibri" w:hAnsi="Calibri"/>
          <w:sz w:val="24"/>
          <w:szCs w:val="24"/>
        </w:rPr>
        <w:tab/>
        <w:t>утвержденное им ценовое предложение;</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4)</w:t>
      </w:r>
      <w:r w:rsidRPr="0058219A">
        <w:rPr>
          <w:rFonts w:ascii="Calibri" w:hAnsi="Calibri"/>
        </w:rPr>
        <w:tab/>
        <w:t>обеспечение заявки-в форме наличных денег или банковской гарантии</w:t>
      </w:r>
      <w:r w:rsidRPr="0058219A">
        <w:rPr>
          <w:rFonts w:ascii="Calibri" w:hAnsi="Calibri"/>
          <w:lang w:val="hy-AM"/>
        </w:rPr>
        <w:t>.</w:t>
      </w:r>
      <w:r w:rsidRPr="0058219A">
        <w:rPr>
          <w:rStyle w:val="af7"/>
          <w:rFonts w:ascii="Calibri" w:hAnsi="Calibri"/>
        </w:rPr>
        <w:footnoteReference w:customMarkFollows="1" w:id="2"/>
        <w:t>8</w:t>
      </w:r>
    </w:p>
    <w:p w:rsidR="007247C0" w:rsidRPr="0058219A" w:rsidRDefault="007247C0" w:rsidP="007247C0">
      <w:pPr>
        <w:pStyle w:val="norm"/>
        <w:widowControl w:val="0"/>
        <w:tabs>
          <w:tab w:val="left" w:pos="1134"/>
        </w:tabs>
        <w:spacing w:after="160" w:line="240" w:lineRule="auto"/>
        <w:ind w:firstLine="567"/>
        <w:rPr>
          <w:rFonts w:ascii="Calibri" w:hAnsi="Calibri" w:cs="Sylfaen"/>
          <w:sz w:val="24"/>
          <w:szCs w:val="24"/>
        </w:rPr>
      </w:pPr>
      <w:r w:rsidRPr="0058219A">
        <w:rPr>
          <w:rFonts w:ascii="Calibri" w:hAnsi="Calibri"/>
          <w:sz w:val="24"/>
          <w:szCs w:val="24"/>
        </w:rPr>
        <w:t>5)</w:t>
      </w:r>
      <w:r w:rsidRPr="0058219A">
        <w:rPr>
          <w:rFonts w:ascii="Calibri" w:hAnsi="Calibri"/>
          <w:sz w:val="24"/>
          <w:szCs w:val="24"/>
        </w:rPr>
        <w:tab/>
        <w:t>копию агентского договора и данные лица, являющегося стороной этого договора, если заключаемый договор будет исполняться через агентство;</w:t>
      </w:r>
    </w:p>
    <w:p w:rsidR="007247C0" w:rsidRPr="0058219A" w:rsidRDefault="007247C0" w:rsidP="007247C0">
      <w:pPr>
        <w:pStyle w:val="norm"/>
        <w:widowControl w:val="0"/>
        <w:tabs>
          <w:tab w:val="left" w:pos="1134"/>
        </w:tabs>
        <w:spacing w:after="160" w:line="240" w:lineRule="auto"/>
        <w:ind w:firstLine="567"/>
        <w:rPr>
          <w:rFonts w:ascii="Calibri" w:hAnsi="Calibri"/>
          <w:sz w:val="24"/>
          <w:szCs w:val="24"/>
        </w:rPr>
      </w:pPr>
      <w:r w:rsidRPr="0058219A">
        <w:rPr>
          <w:rFonts w:ascii="Calibri" w:hAnsi="Calibri"/>
          <w:sz w:val="24"/>
          <w:szCs w:val="24"/>
        </w:rPr>
        <w:t>6)</w:t>
      </w:r>
      <w:r w:rsidRPr="0058219A">
        <w:rPr>
          <w:rFonts w:ascii="Calibri" w:hAnsi="Calibri"/>
          <w:sz w:val="24"/>
          <w:szCs w:val="24"/>
        </w:rPr>
        <w:tab/>
        <w:t>копию договора о совместной деятельности, если участники участвуют в настоящей процедуре в порядке совместной деятельности (консорциумом);</w:t>
      </w:r>
    </w:p>
    <w:p w:rsidR="007247C0" w:rsidRPr="0058219A" w:rsidRDefault="007247C0" w:rsidP="007247C0">
      <w:pPr>
        <w:jc w:val="both"/>
        <w:rPr>
          <w:rFonts w:ascii="Calibri" w:hAnsi="Calibri" w:cs="Sylfaen"/>
        </w:rPr>
      </w:pPr>
      <w:r w:rsidRPr="0058219A">
        <w:rPr>
          <w:rFonts w:ascii="Calibri" w:hAnsi="Calibri" w:cs="Sylfaen"/>
        </w:rPr>
        <w:t xml:space="preserve">При этом в случае участия в настоящей процедуре в порядке совместной деятельности (консорциумом) </w:t>
      </w:r>
    </w:p>
    <w:p w:rsidR="007247C0" w:rsidRPr="0058219A" w:rsidRDefault="007247C0" w:rsidP="007247C0">
      <w:pPr>
        <w:jc w:val="both"/>
        <w:rPr>
          <w:rFonts w:ascii="Calibri" w:hAnsi="Calibri" w:cs="Sylfaen"/>
        </w:rPr>
      </w:pPr>
      <w:r w:rsidRPr="0058219A">
        <w:rPr>
          <w:rFonts w:ascii="Calibri" w:hAnsi="Calibri"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47C0" w:rsidRPr="0058219A" w:rsidRDefault="007247C0" w:rsidP="007247C0">
      <w:pPr>
        <w:pStyle w:val="norm"/>
        <w:widowControl w:val="0"/>
        <w:spacing w:after="120" w:line="240" w:lineRule="auto"/>
        <w:ind w:firstLine="0"/>
        <w:rPr>
          <w:rFonts w:ascii="Calibri" w:hAnsi="Calibri" w:cs="Sylfaen"/>
          <w:sz w:val="24"/>
          <w:szCs w:val="24"/>
        </w:rPr>
      </w:pPr>
      <w:r w:rsidRPr="0058219A">
        <w:rPr>
          <w:rFonts w:ascii="Calibri" w:hAnsi="Calibri"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47C0" w:rsidRPr="0058219A" w:rsidRDefault="007247C0" w:rsidP="007247C0">
      <w:pPr>
        <w:rPr>
          <w:rFonts w:ascii="Calibri" w:hAnsi="Calibri"/>
          <w:b/>
        </w:rPr>
      </w:pPr>
    </w:p>
    <w:p w:rsidR="007247C0" w:rsidRPr="0058219A" w:rsidRDefault="007247C0" w:rsidP="007247C0">
      <w:pPr>
        <w:widowControl w:val="0"/>
        <w:spacing w:after="160"/>
        <w:jc w:val="center"/>
        <w:rPr>
          <w:rFonts w:ascii="Calibri" w:hAnsi="Calibri" w:cs="Arial"/>
          <w:b/>
        </w:rPr>
      </w:pPr>
      <w:r w:rsidRPr="0058219A">
        <w:rPr>
          <w:rFonts w:ascii="Calibri" w:hAnsi="Calibri"/>
          <w:b/>
        </w:rPr>
        <w:t xml:space="preserve">5.ЦЕНОВОЕ ПРЕДЛОЖЕНИЕ ЗАЯВКИ </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5.1.</w:t>
      </w:r>
      <w:r w:rsidRPr="0058219A">
        <w:rPr>
          <w:rFonts w:ascii="Calibri" w:hAnsi="Calibri"/>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7247C0" w:rsidRPr="0058219A" w:rsidRDefault="007247C0" w:rsidP="007247C0">
      <w:pPr>
        <w:pStyle w:val="norm"/>
        <w:widowControl w:val="0"/>
        <w:tabs>
          <w:tab w:val="left" w:pos="1134"/>
        </w:tabs>
        <w:spacing w:after="160" w:line="240" w:lineRule="auto"/>
        <w:ind w:firstLine="567"/>
        <w:rPr>
          <w:rFonts w:ascii="Calibri" w:hAnsi="Calibri" w:cs="Sylfaen"/>
          <w:sz w:val="24"/>
          <w:szCs w:val="24"/>
        </w:rPr>
      </w:pPr>
      <w:r w:rsidRPr="0058219A">
        <w:rPr>
          <w:rFonts w:ascii="Calibri" w:hAnsi="Calibri"/>
          <w:sz w:val="24"/>
          <w:szCs w:val="24"/>
        </w:rPr>
        <w:t>5.2.</w:t>
      </w:r>
      <w:r w:rsidRPr="0058219A">
        <w:rPr>
          <w:rFonts w:ascii="Calibri" w:hAnsi="Calibri"/>
          <w:sz w:val="24"/>
          <w:szCs w:val="24"/>
        </w:rPr>
        <w:tab/>
        <w:t xml:space="preserve">Участник представляет ценовое предложение в форме расчета, состоящего из обобщенных компонентов-себестоимость, прибыль и налог на добавленную стоимость. Расчет компонентов себестоимости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7247C0" w:rsidRPr="0058219A" w:rsidRDefault="007247C0" w:rsidP="007247C0">
      <w:pPr>
        <w:pStyle w:val="norm"/>
        <w:widowControl w:val="0"/>
        <w:spacing w:after="160" w:line="240" w:lineRule="auto"/>
        <w:ind w:firstLine="567"/>
        <w:rPr>
          <w:rFonts w:ascii="Calibri" w:hAnsi="Calibri" w:cs="Sylfaen"/>
          <w:sz w:val="24"/>
          <w:szCs w:val="24"/>
        </w:rPr>
      </w:pPr>
      <w:r w:rsidRPr="0058219A">
        <w:rPr>
          <w:rFonts w:ascii="Calibri" w:hAnsi="Calibri"/>
          <w:sz w:val="24"/>
          <w:szCs w:val="24"/>
        </w:rPr>
        <w:t xml:space="preserve">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w:t>
      </w:r>
      <w:r w:rsidRPr="0058219A">
        <w:rPr>
          <w:rFonts w:ascii="Calibri" w:hAnsi="Calibri"/>
          <w:sz w:val="24"/>
          <w:szCs w:val="24"/>
        </w:rPr>
        <w:lastRenderedPageBreak/>
        <w:t>подлежит отклонению, если:</w:t>
      </w:r>
    </w:p>
    <w:p w:rsidR="007247C0" w:rsidRPr="0058219A" w:rsidRDefault="007247C0" w:rsidP="007247C0">
      <w:pPr>
        <w:pStyle w:val="norm"/>
        <w:widowControl w:val="0"/>
        <w:tabs>
          <w:tab w:val="left" w:pos="1134"/>
        </w:tabs>
        <w:spacing w:after="160" w:line="240" w:lineRule="auto"/>
        <w:ind w:firstLine="567"/>
        <w:rPr>
          <w:rFonts w:ascii="Calibri" w:hAnsi="Calibri" w:cs="Sylfaen"/>
          <w:sz w:val="24"/>
          <w:szCs w:val="24"/>
        </w:rPr>
      </w:pPr>
      <w:r w:rsidRPr="0058219A">
        <w:rPr>
          <w:rFonts w:ascii="Calibri" w:hAnsi="Calibri"/>
          <w:sz w:val="24"/>
          <w:szCs w:val="24"/>
        </w:rPr>
        <w:t>а.</w:t>
      </w:r>
      <w:r w:rsidRPr="0058219A">
        <w:rPr>
          <w:rFonts w:ascii="Calibri" w:hAnsi="Calibri"/>
          <w:sz w:val="24"/>
          <w:szCs w:val="24"/>
        </w:rPr>
        <w:tab/>
        <w:t>графы "себестоимость", "прибыль"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7247C0" w:rsidRPr="0058219A" w:rsidRDefault="007247C0" w:rsidP="007247C0">
      <w:pPr>
        <w:pStyle w:val="norm"/>
        <w:widowControl w:val="0"/>
        <w:tabs>
          <w:tab w:val="left" w:pos="1134"/>
        </w:tabs>
        <w:spacing w:after="160" w:line="240" w:lineRule="auto"/>
        <w:ind w:firstLine="567"/>
        <w:rPr>
          <w:rFonts w:ascii="Calibri" w:hAnsi="Calibri" w:cs="Sylfaen"/>
          <w:sz w:val="24"/>
          <w:szCs w:val="24"/>
        </w:rPr>
      </w:pPr>
      <w:r w:rsidRPr="0058219A">
        <w:rPr>
          <w:rFonts w:ascii="Calibri" w:hAnsi="Calibri"/>
          <w:sz w:val="24"/>
          <w:szCs w:val="24"/>
        </w:rPr>
        <w:t>б.</w:t>
      </w:r>
      <w:r w:rsidRPr="0058219A">
        <w:rPr>
          <w:rFonts w:ascii="Calibri" w:hAnsi="Calibri"/>
          <w:sz w:val="24"/>
          <w:szCs w:val="24"/>
        </w:rPr>
        <w:tab/>
        <w:t>между суммами, указанными прописью или цифрами в графах "себестоимость", "прибыль"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7247C0" w:rsidRPr="0058219A" w:rsidRDefault="007247C0" w:rsidP="007247C0">
      <w:pPr>
        <w:pStyle w:val="norm"/>
        <w:widowControl w:val="0"/>
        <w:tabs>
          <w:tab w:val="left" w:pos="1134"/>
        </w:tabs>
        <w:spacing w:after="160" w:line="240" w:lineRule="auto"/>
        <w:ind w:firstLine="567"/>
        <w:rPr>
          <w:rFonts w:ascii="Calibri" w:hAnsi="Calibri"/>
          <w:sz w:val="24"/>
          <w:szCs w:val="24"/>
        </w:rPr>
      </w:pPr>
      <w:r w:rsidRPr="0058219A">
        <w:rPr>
          <w:rFonts w:ascii="Calibri" w:hAnsi="Calibri"/>
          <w:sz w:val="24"/>
          <w:szCs w:val="24"/>
        </w:rPr>
        <w:t>в.</w:t>
      </w:r>
      <w:r w:rsidRPr="0058219A">
        <w:rPr>
          <w:rFonts w:ascii="Calibri" w:hAnsi="Calibri"/>
          <w:sz w:val="24"/>
          <w:szCs w:val="24"/>
        </w:rPr>
        <w:tab/>
        <w:t>номер лота в ценовом предложении указан неверно, однако наименование предмета закупки заполнено правильно.</w:t>
      </w:r>
    </w:p>
    <w:p w:rsidR="007247C0" w:rsidRPr="0058219A" w:rsidRDefault="007247C0" w:rsidP="007247C0">
      <w:pPr>
        <w:pStyle w:val="norm"/>
        <w:widowControl w:val="0"/>
        <w:tabs>
          <w:tab w:val="left" w:pos="1134"/>
        </w:tabs>
        <w:spacing w:after="160" w:line="240" w:lineRule="auto"/>
        <w:ind w:firstLine="567"/>
        <w:rPr>
          <w:rFonts w:ascii="Calibri" w:hAnsi="Calibri"/>
          <w:sz w:val="24"/>
          <w:szCs w:val="24"/>
        </w:rPr>
      </w:pPr>
      <w:r w:rsidRPr="0058219A">
        <w:rPr>
          <w:rFonts w:ascii="Calibri" w:hAnsi="Calibri"/>
          <w:sz w:val="24"/>
          <w:szCs w:val="24"/>
        </w:rPr>
        <w:t xml:space="preserve">г.себестоимость, прибыль, налог на добавленную стоимость и общая суммаценового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rsidR="007247C0" w:rsidRPr="0058219A" w:rsidRDefault="007247C0" w:rsidP="007247C0">
      <w:pPr>
        <w:pStyle w:val="norm"/>
        <w:widowControl w:val="0"/>
        <w:tabs>
          <w:tab w:val="left" w:pos="1134"/>
        </w:tabs>
        <w:spacing w:after="160" w:line="240" w:lineRule="auto"/>
        <w:ind w:firstLine="567"/>
        <w:rPr>
          <w:rFonts w:ascii="Calibri" w:hAnsi="Calibri"/>
          <w:sz w:val="24"/>
          <w:szCs w:val="24"/>
        </w:rPr>
      </w:pPr>
      <w:r w:rsidRPr="0058219A">
        <w:rPr>
          <w:rFonts w:ascii="Calibri" w:hAnsi="Calibri"/>
          <w:sz w:val="24"/>
          <w:szCs w:val="24"/>
        </w:rPr>
        <w:t>д.в графах себестоимость, прибыль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7247C0" w:rsidRPr="0058219A" w:rsidRDefault="007247C0" w:rsidP="007247C0">
      <w:pPr>
        <w:pStyle w:val="norm"/>
        <w:widowControl w:val="0"/>
        <w:tabs>
          <w:tab w:val="left" w:pos="1134"/>
        </w:tabs>
        <w:spacing w:after="160" w:line="240" w:lineRule="auto"/>
        <w:ind w:firstLine="567"/>
        <w:rPr>
          <w:rFonts w:ascii="Calibri" w:hAnsi="Calibri" w:cs="Sylfaen"/>
          <w:sz w:val="24"/>
          <w:szCs w:val="24"/>
        </w:rPr>
      </w:pPr>
      <w:r w:rsidRPr="0058219A">
        <w:rPr>
          <w:rFonts w:ascii="Calibri" w:hAnsi="Calibri"/>
          <w:sz w:val="24"/>
          <w:szCs w:val="24"/>
        </w:rPr>
        <w:t>е.в суммах, заполненных буквами в графах ценового предложения, лумы указаны в цифрах.</w:t>
      </w:r>
    </w:p>
    <w:p w:rsidR="007247C0" w:rsidRPr="0058219A" w:rsidRDefault="007247C0" w:rsidP="007247C0">
      <w:pPr>
        <w:pStyle w:val="norm"/>
        <w:widowControl w:val="0"/>
        <w:tabs>
          <w:tab w:val="left" w:pos="1134"/>
        </w:tabs>
        <w:spacing w:after="160" w:line="240" w:lineRule="auto"/>
        <w:ind w:firstLine="567"/>
        <w:rPr>
          <w:rFonts w:ascii="Calibri" w:hAnsi="Calibri"/>
          <w:sz w:val="24"/>
          <w:szCs w:val="24"/>
        </w:rPr>
      </w:pPr>
      <w:r w:rsidRPr="0058219A">
        <w:rPr>
          <w:rFonts w:ascii="Calibri" w:hAnsi="Calibri"/>
          <w:sz w:val="24"/>
          <w:szCs w:val="24"/>
        </w:rPr>
        <w:t>5.3.</w:t>
      </w:r>
      <w:r w:rsidRPr="0058219A">
        <w:rPr>
          <w:rFonts w:ascii="Calibri" w:hAnsi="Calibri"/>
          <w:sz w:val="24"/>
          <w:szCs w:val="24"/>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7247C0" w:rsidRPr="0058219A" w:rsidRDefault="007247C0" w:rsidP="007247C0">
      <w:pPr>
        <w:pStyle w:val="23"/>
        <w:widowControl w:val="0"/>
        <w:spacing w:after="160" w:line="240" w:lineRule="auto"/>
        <w:ind w:firstLine="567"/>
        <w:rPr>
          <w:rFonts w:ascii="Calibri" w:hAnsi="Calibri"/>
          <w:sz w:val="24"/>
          <w:szCs w:val="24"/>
        </w:rPr>
      </w:pPr>
    </w:p>
    <w:p w:rsidR="007247C0" w:rsidRPr="0058219A" w:rsidRDefault="007247C0" w:rsidP="007247C0">
      <w:pPr>
        <w:widowControl w:val="0"/>
        <w:spacing w:after="160"/>
        <w:ind w:left="567" w:right="565"/>
        <w:jc w:val="center"/>
        <w:rPr>
          <w:rFonts w:ascii="Calibri" w:hAnsi="Calibri"/>
          <w:b/>
        </w:rPr>
      </w:pPr>
      <w:r w:rsidRPr="0058219A">
        <w:rPr>
          <w:rFonts w:ascii="Calibri" w:hAnsi="Calibri"/>
          <w:b/>
        </w:rPr>
        <w:t xml:space="preserve">6. СРОК ДЕЙСТВИЯ ЗАЯВКИ, </w:t>
      </w:r>
      <w:r w:rsidRPr="0058219A">
        <w:rPr>
          <w:rFonts w:ascii="Calibri" w:hAnsi="Calibri"/>
          <w:b/>
        </w:rPr>
        <w:br/>
        <w:t>ПОРЯДОК ВНЕСЕНИЯ ИЗМЕНЕНИЙ В ЗАЯВКИИ ИХ ОТЗЫВА</w:t>
      </w:r>
    </w:p>
    <w:p w:rsidR="007247C0" w:rsidRPr="0058219A" w:rsidRDefault="007247C0" w:rsidP="007247C0">
      <w:pPr>
        <w:pStyle w:val="a3"/>
        <w:widowControl w:val="0"/>
        <w:tabs>
          <w:tab w:val="left" w:pos="1134"/>
        </w:tabs>
        <w:spacing w:after="160" w:line="240" w:lineRule="auto"/>
        <w:ind w:firstLine="567"/>
        <w:rPr>
          <w:rFonts w:ascii="Calibri" w:hAnsi="Calibri"/>
          <w:i w:val="0"/>
          <w:sz w:val="24"/>
          <w:szCs w:val="24"/>
        </w:rPr>
      </w:pPr>
      <w:r w:rsidRPr="0058219A">
        <w:rPr>
          <w:rFonts w:ascii="Calibri" w:hAnsi="Calibri"/>
          <w:i w:val="0"/>
          <w:sz w:val="24"/>
          <w:szCs w:val="24"/>
        </w:rPr>
        <w:t>6.1.</w:t>
      </w:r>
      <w:r w:rsidRPr="0058219A">
        <w:rPr>
          <w:rFonts w:ascii="Calibri" w:hAnsi="Calibr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7247C0" w:rsidRPr="0058219A" w:rsidRDefault="007247C0" w:rsidP="007247C0">
      <w:pPr>
        <w:pStyle w:val="a3"/>
        <w:widowControl w:val="0"/>
        <w:tabs>
          <w:tab w:val="left" w:pos="1134"/>
        </w:tabs>
        <w:spacing w:after="160" w:line="240" w:lineRule="auto"/>
        <w:ind w:firstLine="567"/>
        <w:rPr>
          <w:rFonts w:ascii="Calibri" w:hAnsi="Calibri" w:cs="Sylfaen"/>
          <w:i w:val="0"/>
          <w:sz w:val="24"/>
          <w:szCs w:val="24"/>
        </w:rPr>
      </w:pPr>
      <w:r w:rsidRPr="0058219A">
        <w:rPr>
          <w:rFonts w:ascii="Calibri" w:hAnsi="Calibri"/>
          <w:i w:val="0"/>
          <w:sz w:val="24"/>
          <w:szCs w:val="24"/>
        </w:rPr>
        <w:t>6.2.</w:t>
      </w:r>
      <w:r w:rsidRPr="0058219A">
        <w:rPr>
          <w:rFonts w:ascii="Calibri" w:hAnsi="Calibr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7247C0" w:rsidRPr="0058219A" w:rsidRDefault="007247C0" w:rsidP="007247C0">
      <w:pPr>
        <w:rPr>
          <w:rFonts w:ascii="Calibri" w:hAnsi="Calibri" w:cs="Sylfaen"/>
        </w:rPr>
      </w:pPr>
    </w:p>
    <w:p w:rsidR="007247C0" w:rsidRPr="0058219A" w:rsidRDefault="007247C0" w:rsidP="007247C0">
      <w:pPr>
        <w:widowControl w:val="0"/>
        <w:spacing w:after="160"/>
        <w:jc w:val="center"/>
        <w:rPr>
          <w:rFonts w:ascii="Calibri" w:hAnsi="Calibri"/>
          <w:b/>
        </w:rPr>
      </w:pPr>
      <w:r w:rsidRPr="0058219A">
        <w:rPr>
          <w:rFonts w:ascii="Calibri" w:hAnsi="Calibri"/>
          <w:b/>
        </w:rPr>
        <w:t xml:space="preserve">7.ВСКРЫТИЕ, ОЦЕНКА ЗАЯВОК И </w:t>
      </w:r>
      <w:r w:rsidRPr="0058219A">
        <w:rPr>
          <w:rFonts w:ascii="Calibri" w:hAnsi="Calibri"/>
          <w:b/>
        </w:rPr>
        <w:br/>
        <w:t xml:space="preserve">ПОДВЕДЕНИЕ ИТОГОВ </w:t>
      </w:r>
    </w:p>
    <w:p w:rsidR="007247C0" w:rsidRPr="0058219A" w:rsidRDefault="007247C0" w:rsidP="007247C0">
      <w:pPr>
        <w:pStyle w:val="23"/>
        <w:widowControl w:val="0"/>
        <w:tabs>
          <w:tab w:val="left" w:pos="1134"/>
        </w:tabs>
        <w:spacing w:after="160" w:line="240" w:lineRule="auto"/>
        <w:ind w:firstLine="567"/>
        <w:rPr>
          <w:rFonts w:ascii="Calibri" w:hAnsi="Calibri" w:cs="Tahoma"/>
          <w:sz w:val="24"/>
          <w:szCs w:val="24"/>
        </w:rPr>
      </w:pPr>
      <w:r w:rsidRPr="0058219A">
        <w:rPr>
          <w:rFonts w:ascii="Calibri" w:hAnsi="Calibri"/>
          <w:sz w:val="24"/>
          <w:szCs w:val="24"/>
        </w:rPr>
        <w:t>7.1.</w:t>
      </w:r>
      <w:r w:rsidRPr="0058219A">
        <w:rPr>
          <w:rFonts w:ascii="Calibri" w:hAnsi="Calibri"/>
          <w:sz w:val="24"/>
          <w:szCs w:val="24"/>
        </w:rPr>
        <w:tab/>
        <w:t>Вскрытие заявок произойдет на "</w:t>
      </w:r>
      <w:r>
        <w:rPr>
          <w:rFonts w:ascii="Calibri" w:hAnsi="Calibri"/>
          <w:sz w:val="24"/>
          <w:szCs w:val="24"/>
        </w:rPr>
        <w:t>7</w:t>
      </w:r>
      <w:r w:rsidRPr="0058219A">
        <w:rPr>
          <w:rFonts w:ascii="Calibri" w:hAnsi="Calibri"/>
          <w:sz w:val="24"/>
          <w:szCs w:val="24"/>
        </w:rPr>
        <w:t>"-ый день в "</w:t>
      </w:r>
      <w:r w:rsidR="008665F7">
        <w:rPr>
          <w:rFonts w:ascii="Calibri" w:hAnsi="Calibri"/>
          <w:sz w:val="24"/>
          <w:szCs w:val="24"/>
        </w:rPr>
        <w:t>14</w:t>
      </w:r>
      <w:r>
        <w:rPr>
          <w:rFonts w:ascii="Calibri" w:hAnsi="Calibri"/>
          <w:sz w:val="24"/>
          <w:szCs w:val="24"/>
        </w:rPr>
        <w:t>:</w:t>
      </w:r>
      <w:r w:rsidR="008665F7" w:rsidRPr="008665F7">
        <w:rPr>
          <w:rFonts w:ascii="Calibri" w:hAnsi="Calibri"/>
          <w:sz w:val="24"/>
          <w:szCs w:val="24"/>
        </w:rPr>
        <w:t>3</w:t>
      </w:r>
      <w:r>
        <w:rPr>
          <w:rFonts w:ascii="Calibri" w:hAnsi="Calibri"/>
          <w:sz w:val="24"/>
          <w:szCs w:val="24"/>
        </w:rPr>
        <w:t>0</w:t>
      </w:r>
      <w:r w:rsidRPr="0058219A">
        <w:rPr>
          <w:rFonts w:ascii="Calibri" w:hAnsi="Calibri"/>
          <w:sz w:val="24"/>
          <w:szCs w:val="24"/>
        </w:rPr>
        <w:t xml:space="preserve">" со дня опубликования в бюллетене объявления и приглашения на настоящую процедуру. </w:t>
      </w:r>
    </w:p>
    <w:p w:rsidR="007247C0" w:rsidRPr="0058219A" w:rsidRDefault="007247C0" w:rsidP="007247C0">
      <w:pPr>
        <w:widowControl w:val="0"/>
        <w:spacing w:after="160"/>
        <w:ind w:firstLine="567"/>
        <w:jc w:val="both"/>
        <w:rPr>
          <w:rFonts w:ascii="Calibri" w:hAnsi="Calibri"/>
        </w:rPr>
      </w:pPr>
      <w:r w:rsidRPr="0058219A">
        <w:rPr>
          <w:rFonts w:ascii="Calibri" w:hAnsi="Calibri"/>
        </w:rPr>
        <w:lastRenderedPageBreak/>
        <w:t>На заседании по вскрытию и оценке заявок:</w:t>
      </w:r>
    </w:p>
    <w:p w:rsidR="007247C0" w:rsidRPr="0058219A" w:rsidRDefault="007247C0" w:rsidP="007247C0">
      <w:pPr>
        <w:widowControl w:val="0"/>
        <w:spacing w:after="160"/>
        <w:ind w:firstLine="567"/>
        <w:jc w:val="both"/>
        <w:rPr>
          <w:rFonts w:ascii="Calibri" w:hAnsi="Calibri"/>
        </w:rPr>
      </w:pPr>
      <w:r w:rsidRPr="0058219A">
        <w:rPr>
          <w:rFonts w:ascii="Calibri" w:hAnsi="Calibri"/>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2)</w:t>
      </w:r>
      <w:r w:rsidRPr="0058219A">
        <w:rPr>
          <w:rFonts w:ascii="Calibri" w:hAnsi="Calibri"/>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а.</w:t>
      </w:r>
      <w:r w:rsidRPr="0058219A">
        <w:rPr>
          <w:rFonts w:ascii="Calibri" w:hAnsi="Calibri"/>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б.</w:t>
      </w:r>
      <w:r w:rsidRPr="0058219A">
        <w:rPr>
          <w:rFonts w:ascii="Calibri" w:hAnsi="Calibri"/>
        </w:rPr>
        <w:tab/>
      </w:r>
      <w:r w:rsidRPr="0058219A">
        <w:rPr>
          <w:rFonts w:ascii="Calibri" w:hAnsi="Calibri"/>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8219A">
        <w:rPr>
          <w:rFonts w:ascii="Calibri" w:hAnsi="Calibri"/>
        </w:rPr>
        <w:t xml:space="preserve"> реквизитам;</w:t>
      </w:r>
    </w:p>
    <w:p w:rsidR="007247C0" w:rsidRPr="0058219A" w:rsidRDefault="007247C0" w:rsidP="007247C0">
      <w:pPr>
        <w:widowControl w:val="0"/>
        <w:tabs>
          <w:tab w:val="left" w:pos="1134"/>
        </w:tabs>
        <w:spacing w:after="160"/>
        <w:ind w:firstLine="567"/>
        <w:jc w:val="both"/>
        <w:rPr>
          <w:rFonts w:ascii="Calibri" w:hAnsi="Calibri" w:cs="Sylfaen"/>
        </w:rPr>
      </w:pPr>
      <w:r w:rsidRPr="0058219A">
        <w:rPr>
          <w:rFonts w:ascii="Calibri" w:hAnsi="Calibri"/>
        </w:rPr>
        <w:t>3)</w:t>
      </w:r>
      <w:r w:rsidRPr="0058219A">
        <w:rPr>
          <w:rFonts w:ascii="Calibri" w:hAnsi="Calibri"/>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7247C0" w:rsidRPr="0058219A" w:rsidRDefault="007247C0" w:rsidP="007247C0">
      <w:pPr>
        <w:widowControl w:val="0"/>
        <w:tabs>
          <w:tab w:val="left" w:pos="1134"/>
        </w:tabs>
        <w:spacing w:after="160"/>
        <w:ind w:firstLine="567"/>
        <w:jc w:val="both"/>
        <w:rPr>
          <w:rFonts w:ascii="Calibri" w:hAnsi="Calibri" w:cs="Sylfaen"/>
        </w:rPr>
      </w:pPr>
      <w:r w:rsidRPr="0058219A">
        <w:rPr>
          <w:rFonts w:ascii="Calibri" w:hAnsi="Calibri"/>
        </w:rPr>
        <w:t>7.2.</w:t>
      </w:r>
      <w:r w:rsidRPr="0058219A">
        <w:rPr>
          <w:rFonts w:ascii="Calibri" w:hAnsi="Calibri"/>
        </w:rPr>
        <w:tab/>
        <w:t xml:space="preserve">Заявки оцениваются в порядке, установленном настоящим приглашением. </w:t>
      </w:r>
    </w:p>
    <w:p w:rsidR="007247C0" w:rsidRPr="0058219A" w:rsidRDefault="007247C0" w:rsidP="007247C0">
      <w:pPr>
        <w:widowControl w:val="0"/>
        <w:spacing w:after="160"/>
        <w:ind w:firstLine="567"/>
        <w:jc w:val="both"/>
        <w:rPr>
          <w:rFonts w:ascii="Calibri" w:hAnsi="Calibri"/>
        </w:rPr>
      </w:pPr>
      <w:r w:rsidRPr="0058219A">
        <w:rPr>
          <w:rFonts w:ascii="Calibri" w:hAnsi="Calibri"/>
        </w:rPr>
        <w:t>Если количество лотов в процедуре закупок не превышает семдесять пять лотов- оценка заявок осуществляется в течение десятирабочих дней со дня истечения окончательного срока их подачи, а при превышении- в течение пятнадцатирабочих дней.</w:t>
      </w:r>
    </w:p>
    <w:p w:rsidR="007247C0" w:rsidRPr="0058219A" w:rsidRDefault="007247C0" w:rsidP="007247C0">
      <w:pPr>
        <w:widowControl w:val="0"/>
        <w:spacing w:after="160"/>
        <w:ind w:firstLine="567"/>
        <w:jc w:val="both"/>
        <w:rPr>
          <w:rFonts w:ascii="Calibri" w:hAnsi="Calibri" w:cs="Sylfaen"/>
        </w:rPr>
      </w:pPr>
      <w:r w:rsidRPr="0058219A">
        <w:rPr>
          <w:rFonts w:ascii="Calibri" w:hAnsi="Calibri"/>
        </w:rPr>
        <w:t xml:space="preserve">"Удовлетворительно"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либо те, которые не соответствуют требованиям приглашения, за исключением случая, установленного пунктом </w:t>
      </w:r>
      <w:r>
        <w:rPr>
          <w:rFonts w:ascii="Calibri" w:hAnsi="Calibri"/>
        </w:rPr>
        <w:t>7</w:t>
      </w:r>
      <w:r w:rsidRPr="0058219A">
        <w:rPr>
          <w:rFonts w:ascii="Calibri" w:hAnsi="Calibri"/>
        </w:rPr>
        <w:t>.9 части 1 настоящего приглашения.</w:t>
      </w:r>
    </w:p>
    <w:p w:rsidR="007247C0" w:rsidRPr="0058219A" w:rsidRDefault="007247C0" w:rsidP="007247C0">
      <w:pPr>
        <w:pStyle w:val="23"/>
        <w:widowControl w:val="0"/>
        <w:tabs>
          <w:tab w:val="left" w:pos="1134"/>
        </w:tabs>
        <w:spacing w:after="160" w:line="240" w:lineRule="auto"/>
        <w:ind w:firstLine="567"/>
        <w:rPr>
          <w:rFonts w:ascii="Calibri" w:hAnsi="Calibri" w:cs="Sylfaen"/>
          <w:sz w:val="24"/>
          <w:szCs w:val="24"/>
        </w:rPr>
      </w:pPr>
      <w:r w:rsidRPr="0058219A">
        <w:rPr>
          <w:rFonts w:ascii="Calibri" w:hAnsi="Calibri"/>
          <w:sz w:val="24"/>
          <w:szCs w:val="24"/>
        </w:rPr>
        <w:t>7.3.</w:t>
      </w:r>
      <w:r w:rsidRPr="0058219A">
        <w:rPr>
          <w:rFonts w:ascii="Calibri" w:hAnsi="Calibri"/>
          <w:sz w:val="24"/>
          <w:szCs w:val="24"/>
        </w:rPr>
        <w:tab/>
        <w:t>Отобранный участникопределяется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участника и 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7247C0" w:rsidRPr="0058219A" w:rsidRDefault="007247C0" w:rsidP="007247C0">
      <w:pPr>
        <w:pStyle w:val="a3"/>
        <w:widowControl w:val="0"/>
        <w:tabs>
          <w:tab w:val="left" w:pos="1134"/>
        </w:tabs>
        <w:spacing w:after="160" w:line="240" w:lineRule="auto"/>
        <w:ind w:firstLine="567"/>
        <w:rPr>
          <w:rFonts w:ascii="Calibri" w:hAnsi="Calibri" w:cs="Sylfaen"/>
          <w:i w:val="0"/>
          <w:sz w:val="24"/>
          <w:szCs w:val="24"/>
        </w:rPr>
      </w:pPr>
      <w:r w:rsidRPr="0058219A">
        <w:rPr>
          <w:rFonts w:ascii="Calibri" w:hAnsi="Calibri"/>
          <w:i w:val="0"/>
          <w:sz w:val="24"/>
          <w:szCs w:val="24"/>
        </w:rPr>
        <w:t>7.4.</w:t>
      </w:r>
      <w:r w:rsidRPr="0058219A">
        <w:rPr>
          <w:rFonts w:ascii="Calibri" w:hAnsi="Calibri"/>
          <w:i w:val="0"/>
          <w:sz w:val="24"/>
          <w:szCs w:val="24"/>
        </w:rPr>
        <w:tab/>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Pr>
          <w:rFonts w:ascii="Calibri" w:hAnsi="Calibri"/>
          <w:i w:val="0"/>
          <w:sz w:val="24"/>
          <w:szCs w:val="24"/>
        </w:rPr>
        <w:t xml:space="preserve"> того дня установленного Центральным Банком РА</w:t>
      </w:r>
      <w:r w:rsidRPr="0058219A">
        <w:rPr>
          <w:rFonts w:ascii="Calibri" w:hAnsi="Calibri"/>
          <w:i w:val="0"/>
          <w:sz w:val="24"/>
          <w:szCs w:val="24"/>
        </w:rPr>
        <w:t>.</w:t>
      </w:r>
    </w:p>
    <w:p w:rsidR="007247C0" w:rsidRPr="0058219A" w:rsidRDefault="007247C0" w:rsidP="007247C0">
      <w:pPr>
        <w:pStyle w:val="a3"/>
        <w:widowControl w:val="0"/>
        <w:tabs>
          <w:tab w:val="left" w:pos="1134"/>
        </w:tabs>
        <w:spacing w:after="160" w:line="240" w:lineRule="auto"/>
        <w:ind w:firstLine="567"/>
        <w:rPr>
          <w:rFonts w:ascii="Calibri" w:hAnsi="Calibri" w:cs="Sylfaen"/>
          <w:i w:val="0"/>
          <w:sz w:val="24"/>
          <w:szCs w:val="24"/>
        </w:rPr>
      </w:pPr>
      <w:r w:rsidRPr="0058219A">
        <w:rPr>
          <w:rFonts w:ascii="Calibri" w:hAnsi="Calibri"/>
          <w:i w:val="0"/>
          <w:sz w:val="24"/>
          <w:szCs w:val="24"/>
        </w:rPr>
        <w:t>7.5.</w:t>
      </w:r>
      <w:r w:rsidRPr="0058219A">
        <w:rPr>
          <w:rFonts w:ascii="Calibri" w:hAnsi="Calibri"/>
          <w:i w:val="0"/>
          <w:sz w:val="24"/>
          <w:szCs w:val="24"/>
        </w:rPr>
        <w:tab/>
        <w:t>Переговоры между комиссией, заказчиком и участниками запрещаются, за исключением случаев,</w:t>
      </w:r>
    </w:p>
    <w:p w:rsidR="007247C0" w:rsidRPr="0058219A" w:rsidRDefault="007247C0" w:rsidP="007247C0">
      <w:pPr>
        <w:pStyle w:val="a3"/>
        <w:widowControl w:val="0"/>
        <w:tabs>
          <w:tab w:val="left" w:pos="1134"/>
        </w:tabs>
        <w:spacing w:after="160" w:line="240" w:lineRule="auto"/>
        <w:ind w:firstLine="567"/>
        <w:rPr>
          <w:rFonts w:ascii="Calibri" w:hAnsi="Calibri" w:cs="Sylfaen"/>
          <w:i w:val="0"/>
          <w:sz w:val="24"/>
          <w:szCs w:val="24"/>
        </w:rPr>
      </w:pPr>
      <w:r w:rsidRPr="0058219A">
        <w:rPr>
          <w:rFonts w:ascii="Calibri" w:hAnsi="Calibri"/>
          <w:i w:val="0"/>
          <w:sz w:val="24"/>
          <w:szCs w:val="24"/>
        </w:rPr>
        <w:t>1)</w:t>
      </w:r>
      <w:r w:rsidRPr="0058219A">
        <w:rPr>
          <w:rFonts w:ascii="Calibri" w:hAnsi="Calibri"/>
          <w:i w:val="0"/>
          <w:sz w:val="24"/>
          <w:szCs w:val="24"/>
        </w:rPr>
        <w:tab/>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w:t>
      </w:r>
      <w:r w:rsidRPr="0058219A">
        <w:rPr>
          <w:rFonts w:ascii="Calibri" w:hAnsi="Calibri"/>
          <w:i w:val="0"/>
          <w:sz w:val="24"/>
          <w:szCs w:val="24"/>
        </w:rPr>
        <w:lastRenderedPageBreak/>
        <w:t xml:space="preserve">предусмотренные абзацем 2 пункта </w:t>
      </w:r>
      <w:r>
        <w:rPr>
          <w:rFonts w:ascii="Calibri" w:hAnsi="Calibri"/>
          <w:i w:val="0"/>
          <w:sz w:val="24"/>
          <w:szCs w:val="24"/>
        </w:rPr>
        <w:t>7</w:t>
      </w:r>
      <w:r w:rsidRPr="0058219A">
        <w:rPr>
          <w:rFonts w:ascii="Calibri" w:hAnsi="Calibri"/>
          <w:i w:val="0"/>
          <w:sz w:val="24"/>
          <w:szCs w:val="24"/>
        </w:rPr>
        <w:t>.1. части</w:t>
      </w:r>
      <w:r w:rsidRPr="0058219A">
        <w:rPr>
          <w:rFonts w:ascii="Calibri" w:hAnsi="Calibri" w:cs="Courier New"/>
          <w:i w:val="0"/>
          <w:sz w:val="24"/>
          <w:szCs w:val="24"/>
          <w:lang w:val="en-US"/>
        </w:rPr>
        <w:t> </w:t>
      </w:r>
      <w:r w:rsidRPr="0058219A">
        <w:rPr>
          <w:rFonts w:ascii="Calibri" w:hAnsi="Calibri"/>
          <w:i w:val="0"/>
          <w:sz w:val="24"/>
          <w:szCs w:val="24"/>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7247C0" w:rsidRPr="0058219A" w:rsidDel="00992C40" w:rsidRDefault="007247C0" w:rsidP="007247C0">
      <w:pPr>
        <w:pStyle w:val="23"/>
        <w:widowControl w:val="0"/>
        <w:tabs>
          <w:tab w:val="left" w:pos="1134"/>
        </w:tabs>
        <w:spacing w:after="160" w:line="240" w:lineRule="auto"/>
        <w:ind w:firstLine="567"/>
        <w:rPr>
          <w:rFonts w:ascii="Calibri" w:hAnsi="Calibri" w:cs="Sylfaen"/>
          <w:sz w:val="24"/>
          <w:szCs w:val="24"/>
        </w:rPr>
      </w:pPr>
      <w:r w:rsidRPr="0058219A">
        <w:rPr>
          <w:rFonts w:ascii="Calibri" w:hAnsi="Calibri"/>
          <w:sz w:val="24"/>
          <w:szCs w:val="24"/>
        </w:rPr>
        <w:t>2)</w:t>
      </w:r>
      <w:r w:rsidRPr="0058219A">
        <w:rPr>
          <w:rFonts w:ascii="Calibri" w:hAnsi="Calibri"/>
          <w:sz w:val="24"/>
          <w:szCs w:val="24"/>
        </w:rPr>
        <w:tab/>
        <w:t>иных случаев, предусмотренных Законом.</w:t>
      </w:r>
    </w:p>
    <w:p w:rsidR="007247C0" w:rsidRPr="0058219A" w:rsidRDefault="007247C0" w:rsidP="007247C0">
      <w:pPr>
        <w:pStyle w:val="norm"/>
        <w:widowControl w:val="0"/>
        <w:tabs>
          <w:tab w:val="left" w:pos="1134"/>
        </w:tabs>
        <w:spacing w:after="160" w:line="240" w:lineRule="auto"/>
        <w:ind w:firstLine="567"/>
        <w:rPr>
          <w:rFonts w:ascii="Calibri" w:hAnsi="Calibri" w:cs="Sylfaen"/>
          <w:sz w:val="24"/>
          <w:szCs w:val="24"/>
        </w:rPr>
      </w:pPr>
      <w:r w:rsidRPr="0058219A">
        <w:rPr>
          <w:rFonts w:ascii="Calibri" w:hAnsi="Calibri"/>
          <w:sz w:val="24"/>
          <w:szCs w:val="24"/>
        </w:rPr>
        <w:t>7.6.</w:t>
      </w:r>
      <w:r w:rsidRPr="0058219A">
        <w:rPr>
          <w:rFonts w:ascii="Calibri" w:hAnsi="Calibri"/>
          <w:sz w:val="24"/>
          <w:szCs w:val="24"/>
        </w:rPr>
        <w:tab/>
        <w:t>Из числа участников, подавших заявки, оцененные как удовлетворяющие требованиям приглашения, комиссия отбирает и объявляет отобранногоучастника и участников,  занявших последующие места. В случае закупки товаров комиссия также оценивает соответствие полного описания представленных товаров требованиям приглашения.При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основании части 6 статьи 15 Закона:</w:t>
      </w:r>
    </w:p>
    <w:p w:rsidR="007247C0" w:rsidRPr="0058219A" w:rsidRDefault="007247C0" w:rsidP="007247C0">
      <w:pPr>
        <w:pStyle w:val="norm"/>
        <w:widowControl w:val="0"/>
        <w:tabs>
          <w:tab w:val="left" w:pos="1134"/>
        </w:tabs>
        <w:spacing w:after="160" w:line="240" w:lineRule="auto"/>
        <w:ind w:firstLine="567"/>
        <w:rPr>
          <w:rFonts w:ascii="Calibri" w:hAnsi="Calibri" w:cs="Sylfaen"/>
          <w:sz w:val="24"/>
          <w:szCs w:val="24"/>
        </w:rPr>
      </w:pPr>
      <w:r w:rsidRPr="0058219A">
        <w:rPr>
          <w:rFonts w:ascii="Calibri" w:hAnsi="Calibri"/>
          <w:sz w:val="24"/>
          <w:szCs w:val="24"/>
        </w:rPr>
        <w:t>а.</w:t>
      </w:r>
      <w:r w:rsidRPr="0058219A">
        <w:rPr>
          <w:rFonts w:ascii="Calibri" w:hAnsi="Calibri"/>
          <w:sz w:val="24"/>
          <w:szCs w:val="24"/>
        </w:rPr>
        <w:tab/>
        <w:t>для определения отобранного участника и участников, занявших последующие места, с</w:t>
      </w:r>
      <w:r w:rsidRPr="0058219A">
        <w:rPr>
          <w:rFonts w:ascii="Calibri" w:hAnsi="Calibri" w:cs="Courier New"/>
          <w:sz w:val="24"/>
          <w:szCs w:val="24"/>
          <w:lang w:val="en-US"/>
        </w:rPr>
        <w:t> </w:t>
      </w:r>
      <w:r w:rsidRPr="0058219A">
        <w:rPr>
          <w:rFonts w:ascii="Calibri" w:hAnsi="Calibri"/>
          <w:sz w:val="24"/>
          <w:szCs w:val="24"/>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7247C0" w:rsidRPr="0058219A" w:rsidRDefault="007247C0" w:rsidP="007247C0">
      <w:pPr>
        <w:pStyle w:val="norm"/>
        <w:widowControl w:val="0"/>
        <w:tabs>
          <w:tab w:val="left" w:pos="1134"/>
        </w:tabs>
        <w:spacing w:after="160" w:line="240" w:lineRule="auto"/>
        <w:ind w:firstLine="567"/>
        <w:rPr>
          <w:rFonts w:ascii="Calibri" w:hAnsi="Calibri" w:cs="Sylfaen"/>
          <w:sz w:val="24"/>
          <w:szCs w:val="24"/>
        </w:rPr>
      </w:pPr>
      <w:r w:rsidRPr="0058219A">
        <w:rPr>
          <w:rFonts w:ascii="Calibri" w:hAnsi="Calibri"/>
          <w:sz w:val="24"/>
          <w:szCs w:val="24"/>
        </w:rPr>
        <w:t>б.</w:t>
      </w:r>
      <w:r w:rsidRPr="0058219A">
        <w:rPr>
          <w:rFonts w:ascii="Calibri" w:hAnsi="Calibri"/>
          <w:sz w:val="24"/>
          <w:szCs w:val="24"/>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7247C0" w:rsidRPr="0058219A" w:rsidRDefault="007247C0" w:rsidP="007247C0">
      <w:pPr>
        <w:pStyle w:val="norm"/>
        <w:widowControl w:val="0"/>
        <w:tabs>
          <w:tab w:val="left" w:pos="1134"/>
        </w:tabs>
        <w:spacing w:after="160" w:line="240" w:lineRule="auto"/>
        <w:ind w:firstLine="567"/>
        <w:rPr>
          <w:rFonts w:ascii="Calibri" w:hAnsi="Calibri" w:cs="Sylfaen"/>
          <w:sz w:val="24"/>
          <w:szCs w:val="24"/>
        </w:rPr>
      </w:pPr>
      <w:r w:rsidRPr="0058219A">
        <w:rPr>
          <w:rFonts w:ascii="Calibri" w:hAnsi="Calibri"/>
          <w:sz w:val="24"/>
          <w:szCs w:val="24"/>
        </w:rPr>
        <w:t>в.</w:t>
      </w:r>
      <w:r w:rsidRPr="0058219A">
        <w:rPr>
          <w:rFonts w:ascii="Calibri" w:hAnsi="Calibri"/>
          <w:sz w:val="24"/>
          <w:szCs w:val="24"/>
        </w:rPr>
        <w:tab/>
        <w:t>переговоры проводятся не раннее чем на второй и не позднее чем на пятыйрабочий день со дня отправки извещения,</w:t>
      </w:r>
    </w:p>
    <w:p w:rsidR="007247C0" w:rsidRPr="0058219A" w:rsidRDefault="007247C0" w:rsidP="007247C0">
      <w:pPr>
        <w:pStyle w:val="norm"/>
        <w:widowControl w:val="0"/>
        <w:tabs>
          <w:tab w:val="left" w:pos="1134"/>
        </w:tabs>
        <w:spacing w:after="160" w:line="240" w:lineRule="auto"/>
        <w:ind w:firstLine="567"/>
        <w:rPr>
          <w:rFonts w:ascii="Calibri" w:hAnsi="Calibri" w:cs="Sylfaen"/>
          <w:sz w:val="24"/>
          <w:szCs w:val="24"/>
        </w:rPr>
      </w:pPr>
      <w:r w:rsidRPr="0058219A">
        <w:rPr>
          <w:rFonts w:ascii="Calibri" w:hAnsi="Calibri"/>
          <w:sz w:val="24"/>
          <w:szCs w:val="24"/>
        </w:rPr>
        <w:t>г.</w:t>
      </w:r>
      <w:r w:rsidRPr="0058219A">
        <w:rPr>
          <w:rFonts w:ascii="Calibri" w:hAnsi="Calibri"/>
          <w:sz w:val="24"/>
          <w:szCs w:val="24"/>
        </w:rPr>
        <w:tab/>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7247C0" w:rsidRPr="0058219A" w:rsidRDefault="007247C0" w:rsidP="007247C0">
      <w:pPr>
        <w:pStyle w:val="norm"/>
        <w:widowControl w:val="0"/>
        <w:tabs>
          <w:tab w:val="left" w:pos="1134"/>
        </w:tabs>
        <w:spacing w:after="160" w:line="240" w:lineRule="auto"/>
        <w:ind w:firstLine="567"/>
        <w:rPr>
          <w:rFonts w:ascii="Calibri" w:hAnsi="Calibri" w:cs="Sylfaen"/>
          <w:sz w:val="24"/>
          <w:szCs w:val="24"/>
        </w:rPr>
      </w:pPr>
      <w:r w:rsidRPr="0058219A">
        <w:rPr>
          <w:rFonts w:ascii="Calibri" w:hAnsi="Calibri"/>
          <w:sz w:val="24"/>
          <w:szCs w:val="24"/>
        </w:rPr>
        <w:t>д.</w:t>
      </w:r>
      <w:r w:rsidRPr="0058219A">
        <w:rPr>
          <w:rFonts w:ascii="Calibri" w:hAnsi="Calibri"/>
          <w:sz w:val="24"/>
          <w:szCs w:val="24"/>
        </w:rPr>
        <w:tab/>
        <w:t>на момент истечения установленного для переговоров окончательного срока, по представленным присутствующим на переговорахучастникамиценам, которые не превышают цену, установленную  заявкой на закупку, определяются и объявляются отобранный участник и участники, занявшие последующие места,</w:t>
      </w:r>
    </w:p>
    <w:p w:rsidR="007247C0" w:rsidRPr="0058219A" w:rsidRDefault="007247C0" w:rsidP="007247C0">
      <w:pPr>
        <w:pStyle w:val="norm"/>
        <w:widowControl w:val="0"/>
        <w:tabs>
          <w:tab w:val="left" w:pos="1134"/>
        </w:tabs>
        <w:spacing w:after="160" w:line="240" w:lineRule="auto"/>
        <w:ind w:firstLine="567"/>
        <w:rPr>
          <w:rFonts w:ascii="Calibri" w:hAnsi="Calibri"/>
          <w:sz w:val="24"/>
          <w:szCs w:val="24"/>
        </w:rPr>
      </w:pPr>
      <w:r w:rsidRPr="0058219A">
        <w:rPr>
          <w:rFonts w:ascii="Calibri" w:hAnsi="Calibri"/>
          <w:sz w:val="24"/>
          <w:szCs w:val="24"/>
        </w:rPr>
        <w:t>е.</w:t>
      </w:r>
      <w:r w:rsidRPr="0058219A">
        <w:rPr>
          <w:rFonts w:ascii="Calibri" w:hAnsi="Calibri"/>
          <w:sz w:val="24"/>
          <w:szCs w:val="24"/>
        </w:rPr>
        <w:tab/>
        <w:t>если на момент истечения установленного для переговоров окончательного срока представленные присутствующим на переговорахучастниками цены превышают цену, установленную заявкой на закупку,то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7247C0" w:rsidRPr="0058219A" w:rsidRDefault="007247C0" w:rsidP="007247C0">
      <w:pPr>
        <w:pStyle w:val="norm"/>
        <w:widowControl w:val="0"/>
        <w:tabs>
          <w:tab w:val="left" w:pos="1134"/>
        </w:tabs>
        <w:spacing w:after="160" w:line="240" w:lineRule="auto"/>
        <w:ind w:firstLine="567"/>
        <w:rPr>
          <w:rFonts w:ascii="Calibri" w:hAnsi="Calibri"/>
          <w:sz w:val="24"/>
          <w:szCs w:val="24"/>
        </w:rPr>
      </w:pPr>
      <w:r w:rsidRPr="0058219A">
        <w:rPr>
          <w:rFonts w:ascii="Calibri" w:hAnsi="Calibri"/>
          <w:sz w:val="24"/>
          <w:szCs w:val="24"/>
        </w:rPr>
        <w:t>-по характеристикам одного и того же предмета закупки в данном календарном году уже была организована как минимум одна конкурентная процедура закупки, которая была объявлена несостоявшейсяна основании того, чтопредставленные участниками цены превышают цену, установленную заявкой на закупку,</w:t>
      </w:r>
    </w:p>
    <w:p w:rsidR="007247C0" w:rsidRPr="0058219A" w:rsidRDefault="007247C0" w:rsidP="007247C0">
      <w:pPr>
        <w:pStyle w:val="norm"/>
        <w:widowControl w:val="0"/>
        <w:tabs>
          <w:tab w:val="left" w:pos="1134"/>
        </w:tabs>
        <w:spacing w:after="160" w:line="240" w:lineRule="auto"/>
        <w:ind w:firstLine="567"/>
        <w:rPr>
          <w:rFonts w:ascii="Calibri" w:hAnsi="Calibri"/>
          <w:sz w:val="24"/>
          <w:szCs w:val="24"/>
        </w:rPr>
      </w:pPr>
      <w:r w:rsidRPr="0058219A">
        <w:rPr>
          <w:rFonts w:ascii="Calibri" w:hAnsi="Calibri"/>
          <w:sz w:val="24"/>
          <w:szCs w:val="24"/>
        </w:rPr>
        <w:t xml:space="preserve">-права и обязанности сторон, предусмотренные договором, заключаемым с </w:t>
      </w:r>
      <w:r w:rsidRPr="0058219A">
        <w:rPr>
          <w:rFonts w:ascii="Calibri" w:hAnsi="Calibri"/>
          <w:sz w:val="24"/>
          <w:szCs w:val="24"/>
        </w:rPr>
        <w:lastRenderedPageBreak/>
        <w:t>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тридцати календарных дней, следующих за заключениемдоговора, дополнительные финансовые средстване предусматриваются.</w:t>
      </w:r>
    </w:p>
    <w:p w:rsidR="007247C0" w:rsidRPr="0058219A" w:rsidRDefault="007247C0" w:rsidP="007247C0">
      <w:pPr>
        <w:pStyle w:val="norm"/>
        <w:widowControl w:val="0"/>
        <w:tabs>
          <w:tab w:val="left" w:pos="1134"/>
        </w:tabs>
        <w:spacing w:after="160" w:line="240" w:lineRule="auto"/>
        <w:ind w:firstLine="567"/>
        <w:rPr>
          <w:rFonts w:ascii="Calibri" w:hAnsi="Calibri" w:cs="Sylfaen"/>
          <w:sz w:val="24"/>
          <w:szCs w:val="24"/>
        </w:rPr>
      </w:pPr>
      <w:r w:rsidRPr="0058219A">
        <w:rPr>
          <w:rFonts w:ascii="Calibri" w:hAnsi="Calibri"/>
          <w:sz w:val="24"/>
          <w:szCs w:val="24"/>
        </w:rPr>
        <w:t xml:space="preserve">ж.в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или если наименьшие цены равны, то процедура закупки объявляется несостоявшейся на основании пункта 1 части 1 статьи 37 Закона, за исключением случая, предусмотренного абзацем,, е " настоящего подпункта. </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7.7.</w:t>
      </w:r>
      <w:r w:rsidRPr="0058219A">
        <w:rPr>
          <w:rFonts w:ascii="Calibri" w:hAnsi="Calibri"/>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заявкудокументы, с которыми он ознакомляется на месте, с правом фотографировать их, и которые он возвращает секретарю комиссии в ходе заседания, не</w:t>
      </w:r>
      <w:r w:rsidRPr="0058219A">
        <w:rPr>
          <w:rFonts w:ascii="Calibri" w:hAnsi="Calibri" w:cs="Courier New"/>
          <w:lang w:val="en-US"/>
        </w:rPr>
        <w:t> </w:t>
      </w:r>
      <w:r w:rsidRPr="0058219A">
        <w:rPr>
          <w:rFonts w:ascii="Calibri" w:hAnsi="Calibri"/>
        </w:rPr>
        <w:t>препятствуя нормальному функционированию комиссии.</w:t>
      </w:r>
    </w:p>
    <w:p w:rsidR="007247C0" w:rsidRPr="0058219A" w:rsidRDefault="007247C0" w:rsidP="007247C0">
      <w:pPr>
        <w:pStyle w:val="norm"/>
        <w:widowControl w:val="0"/>
        <w:tabs>
          <w:tab w:val="left" w:pos="1134"/>
        </w:tabs>
        <w:spacing w:after="160" w:line="240" w:lineRule="auto"/>
        <w:ind w:firstLine="567"/>
        <w:rPr>
          <w:rFonts w:ascii="Calibri" w:hAnsi="Calibri"/>
          <w:sz w:val="24"/>
          <w:szCs w:val="24"/>
        </w:rPr>
      </w:pPr>
      <w:r w:rsidRPr="0058219A">
        <w:rPr>
          <w:rFonts w:ascii="Calibri" w:hAnsi="Calibri"/>
          <w:sz w:val="24"/>
          <w:szCs w:val="24"/>
        </w:rPr>
        <w:t>7.8.</w:t>
      </w:r>
      <w:r w:rsidRPr="0058219A">
        <w:rPr>
          <w:rFonts w:ascii="Calibri" w:hAnsi="Calibri"/>
          <w:sz w:val="24"/>
          <w:szCs w:val="24"/>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приглашения,комиссия приостанавливает заседание на один рабочий день, а секретарь комиссии в тот же день</w:t>
      </w:r>
      <w:r w:rsidRPr="0058219A">
        <w:rPr>
          <w:rFonts w:ascii="Calibri" w:hAnsi="Calibri"/>
        </w:rPr>
        <w:t>в электронной форме</w:t>
      </w:r>
      <w:r w:rsidRPr="0058219A">
        <w:rPr>
          <w:rFonts w:ascii="Calibri" w:hAnsi="Calibri"/>
          <w:sz w:val="24"/>
          <w:szCs w:val="24"/>
        </w:rPr>
        <w:t xml:space="preserve"> информирует об этом участника, предлагая последнему исправить несоответствия до окончания срока приостановления.</w:t>
      </w:r>
    </w:p>
    <w:p w:rsidR="007247C0" w:rsidRPr="0058219A" w:rsidRDefault="007247C0" w:rsidP="007247C0">
      <w:pPr>
        <w:pStyle w:val="norm"/>
        <w:widowControl w:val="0"/>
        <w:tabs>
          <w:tab w:val="left" w:pos="1134"/>
        </w:tabs>
        <w:spacing w:after="160" w:line="240" w:lineRule="auto"/>
        <w:ind w:firstLine="567"/>
        <w:rPr>
          <w:rFonts w:ascii="Calibri" w:hAnsi="Calibri" w:cs="Sylfaen"/>
          <w:sz w:val="24"/>
          <w:szCs w:val="24"/>
        </w:rPr>
      </w:pPr>
      <w:r w:rsidRPr="0058219A">
        <w:rPr>
          <w:rFonts w:ascii="Calibri" w:hAnsi="Calibri"/>
          <w:sz w:val="24"/>
          <w:szCs w:val="24"/>
        </w:rPr>
        <w:t xml:space="preserve">В случае обоснованного решения на основании пункта 67 Порядка Оценочная комиссия посредством Комитета государственных доходов РА может проверить достоверность подтверждения, представленного заявкой участника (участников) об удовлетворении пункта 2 части 1 статьи 6 Закона. </w:t>
      </w:r>
      <w:r w:rsidRPr="0058219A">
        <w:rPr>
          <w:rFonts w:ascii="Calibri" w:hAnsi="Calibri" w:cs="Sylfaen"/>
          <w:sz w:val="24"/>
          <w:szCs w:val="24"/>
        </w:rPr>
        <w:t>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(число, месяц, год) представления заявки.Если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с оригинала информация, полученная изКомитета.В уведомлении, направленном участнику, подробно описываются все несоответствия, обнаруженные при оценке заявки.</w:t>
      </w:r>
    </w:p>
    <w:p w:rsidR="007247C0" w:rsidRPr="0058219A" w:rsidRDefault="007247C0" w:rsidP="007247C0">
      <w:pPr>
        <w:pStyle w:val="norm"/>
        <w:widowControl w:val="0"/>
        <w:tabs>
          <w:tab w:val="left" w:pos="1276"/>
        </w:tabs>
        <w:spacing w:after="160" w:line="240" w:lineRule="auto"/>
        <w:ind w:firstLine="567"/>
        <w:rPr>
          <w:rFonts w:ascii="Calibri" w:hAnsi="Calibri"/>
          <w:sz w:val="24"/>
          <w:szCs w:val="24"/>
        </w:rPr>
      </w:pPr>
      <w:r w:rsidRPr="0058219A">
        <w:rPr>
          <w:rFonts w:ascii="Calibri" w:hAnsi="Calibri"/>
          <w:sz w:val="24"/>
          <w:szCs w:val="24"/>
        </w:rPr>
        <w:t>7.9.</w:t>
      </w:r>
      <w:r w:rsidRPr="0058219A">
        <w:rPr>
          <w:rFonts w:ascii="Calibri" w:hAnsi="Calibri"/>
          <w:sz w:val="24"/>
          <w:szCs w:val="24"/>
        </w:rPr>
        <w:tab/>
        <w:t xml:space="preserve">Если участник исправляет зафиксированное несоответствие в срок, установленный пунктом </w:t>
      </w:r>
      <w:r>
        <w:rPr>
          <w:rFonts w:ascii="Calibri" w:hAnsi="Calibri"/>
          <w:sz w:val="24"/>
          <w:szCs w:val="24"/>
        </w:rPr>
        <w:t>7</w:t>
      </w:r>
      <w:r w:rsidRPr="0058219A">
        <w:rPr>
          <w:rFonts w:ascii="Calibri" w:hAnsi="Calibri"/>
          <w:sz w:val="24"/>
          <w:szCs w:val="24"/>
        </w:rPr>
        <w:t>.8.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rsidR="007247C0" w:rsidRPr="0058219A" w:rsidRDefault="007247C0" w:rsidP="007247C0">
      <w:pPr>
        <w:pStyle w:val="norm"/>
        <w:widowControl w:val="0"/>
        <w:tabs>
          <w:tab w:val="left" w:pos="1276"/>
        </w:tabs>
        <w:spacing w:after="160" w:line="240" w:lineRule="auto"/>
        <w:ind w:firstLine="567"/>
        <w:rPr>
          <w:rFonts w:ascii="Calibri" w:hAnsi="Calibri" w:cs="Sylfaen"/>
          <w:sz w:val="24"/>
          <w:szCs w:val="24"/>
        </w:rPr>
      </w:pPr>
      <w:r w:rsidRPr="0058219A">
        <w:rPr>
          <w:rFonts w:ascii="Calibri" w:hAnsi="Calibri" w:cs="Sylfaen"/>
          <w:sz w:val="24"/>
          <w:szCs w:val="24"/>
        </w:rPr>
        <w:t xml:space="preserve">Если в результате оценки заявок несоответствие было зафиксировано в результате информации, полученной из Комитета по государственным доходам РА, то оно считается исправленным, если участник представляет воспроизведенный (отсканированный) экземпляр документа, обосновывающего выплату указанной суммы в предоставленной </w:t>
      </w:r>
      <w:r w:rsidRPr="0058219A">
        <w:rPr>
          <w:rFonts w:ascii="Calibri" w:hAnsi="Calibri" w:cs="Sylfaen"/>
          <w:sz w:val="24"/>
          <w:szCs w:val="24"/>
        </w:rPr>
        <w:lastRenderedPageBreak/>
        <w:t>информации.</w:t>
      </w:r>
    </w:p>
    <w:p w:rsidR="007247C0" w:rsidRPr="0058219A" w:rsidRDefault="007247C0" w:rsidP="007247C0">
      <w:pPr>
        <w:pStyle w:val="23"/>
        <w:widowControl w:val="0"/>
        <w:tabs>
          <w:tab w:val="left" w:pos="1276"/>
        </w:tabs>
        <w:spacing w:after="160" w:line="240" w:lineRule="auto"/>
        <w:ind w:firstLine="567"/>
        <w:rPr>
          <w:rFonts w:ascii="Calibri" w:hAnsi="Calibri" w:cs="Sylfaen"/>
          <w:sz w:val="24"/>
          <w:szCs w:val="24"/>
        </w:rPr>
      </w:pPr>
      <w:r w:rsidRPr="007247C0">
        <w:rPr>
          <w:rFonts w:ascii="Calibri" w:hAnsi="Calibri"/>
          <w:sz w:val="24"/>
          <w:szCs w:val="24"/>
        </w:rPr>
        <w:t>7</w:t>
      </w:r>
      <w:r w:rsidRPr="0058219A">
        <w:rPr>
          <w:rFonts w:ascii="Calibri" w:hAnsi="Calibri"/>
          <w:sz w:val="24"/>
          <w:szCs w:val="24"/>
        </w:rPr>
        <w:t>.10.</w:t>
      </w:r>
      <w:r w:rsidRPr="0058219A">
        <w:rPr>
          <w:rFonts w:ascii="Calibri" w:hAnsi="Calibri"/>
          <w:sz w:val="24"/>
          <w:szCs w:val="24"/>
        </w:rPr>
        <w:tab/>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7247C0" w:rsidRPr="0058219A" w:rsidRDefault="007247C0" w:rsidP="007247C0">
      <w:pPr>
        <w:pStyle w:val="23"/>
        <w:widowControl w:val="0"/>
        <w:tabs>
          <w:tab w:val="left" w:pos="1276"/>
        </w:tabs>
        <w:spacing w:after="160" w:line="240" w:lineRule="auto"/>
        <w:ind w:firstLine="567"/>
        <w:rPr>
          <w:rFonts w:ascii="Calibri" w:hAnsi="Calibri" w:cs="Sylfaen"/>
          <w:sz w:val="24"/>
          <w:szCs w:val="24"/>
        </w:rPr>
      </w:pPr>
      <w:r w:rsidRPr="007247C0">
        <w:rPr>
          <w:rFonts w:ascii="Calibri" w:hAnsi="Calibri"/>
          <w:sz w:val="24"/>
          <w:szCs w:val="24"/>
        </w:rPr>
        <w:t>7</w:t>
      </w:r>
      <w:r w:rsidRPr="0058219A">
        <w:rPr>
          <w:rFonts w:ascii="Calibri" w:hAnsi="Calibri"/>
          <w:sz w:val="24"/>
          <w:szCs w:val="24"/>
        </w:rPr>
        <w:t>.11.</w:t>
      </w:r>
      <w:r w:rsidRPr="0058219A">
        <w:rPr>
          <w:rFonts w:ascii="Calibri" w:hAnsi="Calibri"/>
          <w:sz w:val="24"/>
          <w:szCs w:val="24"/>
        </w:rPr>
        <w:tab/>
        <w:t>После вскрытия и оценки заявок составляется протокол в порядке, установленном законодательством Республики Армения о закупках.При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rsidR="007247C0" w:rsidRPr="0058219A" w:rsidRDefault="007247C0" w:rsidP="007247C0">
      <w:pPr>
        <w:pStyle w:val="23"/>
        <w:widowControl w:val="0"/>
        <w:tabs>
          <w:tab w:val="left" w:pos="1276"/>
        </w:tabs>
        <w:spacing w:after="160" w:line="240" w:lineRule="auto"/>
        <w:ind w:firstLine="567"/>
        <w:rPr>
          <w:rFonts w:ascii="Calibri" w:hAnsi="Calibri" w:cs="Sylfaen"/>
          <w:sz w:val="24"/>
          <w:szCs w:val="24"/>
        </w:rPr>
      </w:pPr>
      <w:r w:rsidRPr="007247C0">
        <w:rPr>
          <w:rFonts w:ascii="Calibri" w:hAnsi="Calibri"/>
          <w:sz w:val="24"/>
          <w:szCs w:val="24"/>
        </w:rPr>
        <w:t>7</w:t>
      </w:r>
      <w:r w:rsidRPr="0058219A">
        <w:rPr>
          <w:rFonts w:ascii="Calibri" w:hAnsi="Calibri"/>
          <w:sz w:val="24"/>
          <w:szCs w:val="24"/>
        </w:rPr>
        <w:t>.12.</w:t>
      </w:r>
      <w:r w:rsidRPr="0058219A">
        <w:rPr>
          <w:rFonts w:ascii="Calibri" w:hAnsi="Calibri"/>
          <w:sz w:val="24"/>
          <w:szCs w:val="24"/>
        </w:rPr>
        <w:tab/>
        <w:t xml:space="preserve">Не позднее чем на следующий рабочий день после завершения заседания по вскрытию и оценке заявок секретарь комиссии: </w:t>
      </w:r>
    </w:p>
    <w:p w:rsidR="007247C0" w:rsidRPr="0058219A" w:rsidRDefault="007247C0" w:rsidP="007247C0">
      <w:pPr>
        <w:pStyle w:val="23"/>
        <w:widowControl w:val="0"/>
        <w:tabs>
          <w:tab w:val="left" w:pos="1134"/>
        </w:tabs>
        <w:spacing w:after="160" w:line="240" w:lineRule="auto"/>
        <w:ind w:firstLine="567"/>
        <w:rPr>
          <w:rFonts w:ascii="Calibri" w:hAnsi="Calibri" w:cs="Sylfaen"/>
          <w:sz w:val="24"/>
          <w:szCs w:val="24"/>
        </w:rPr>
      </w:pPr>
      <w:r w:rsidRPr="0058219A">
        <w:rPr>
          <w:rFonts w:ascii="Calibri" w:hAnsi="Calibri"/>
          <w:sz w:val="24"/>
          <w:szCs w:val="24"/>
        </w:rPr>
        <w:t>1)</w:t>
      </w:r>
      <w:r w:rsidRPr="0058219A">
        <w:rPr>
          <w:rFonts w:ascii="Calibri" w:hAnsi="Calibri"/>
          <w:sz w:val="24"/>
          <w:szCs w:val="24"/>
        </w:rPr>
        <w:tab/>
        <w:t>опубликовывает в бюллетене воспроизведенный (отсканированный) с</w:t>
      </w:r>
      <w:r w:rsidRPr="0058219A">
        <w:rPr>
          <w:rFonts w:ascii="Calibri" w:hAnsi="Calibri" w:cs="Courier New"/>
          <w:sz w:val="24"/>
          <w:szCs w:val="24"/>
          <w:lang w:val="en-US"/>
        </w:rPr>
        <w:t> </w:t>
      </w:r>
      <w:r w:rsidRPr="0058219A">
        <w:rPr>
          <w:rFonts w:ascii="Calibri" w:hAnsi="Calibri"/>
          <w:sz w:val="24"/>
          <w:szCs w:val="24"/>
        </w:rPr>
        <w:t>оригинала вариант протокола заседания по вскрытию заявоки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почты.Если обоснования не были представлены, то в протоколе заседания комиссии об этом делаются соответствующие заметки.</w:t>
      </w:r>
    </w:p>
    <w:p w:rsidR="007247C0" w:rsidRPr="0058219A" w:rsidRDefault="007247C0" w:rsidP="007247C0">
      <w:pPr>
        <w:pStyle w:val="23"/>
        <w:widowControl w:val="0"/>
        <w:tabs>
          <w:tab w:val="left" w:pos="1134"/>
        </w:tabs>
        <w:spacing w:after="160" w:line="240" w:lineRule="auto"/>
        <w:ind w:firstLine="567"/>
        <w:rPr>
          <w:rFonts w:ascii="Calibri" w:hAnsi="Calibri" w:cs="Sylfaen"/>
          <w:sz w:val="24"/>
          <w:szCs w:val="24"/>
        </w:rPr>
      </w:pPr>
      <w:r w:rsidRPr="0058219A">
        <w:rPr>
          <w:rFonts w:ascii="Calibri" w:hAnsi="Calibri"/>
          <w:sz w:val="24"/>
          <w:szCs w:val="24"/>
        </w:rPr>
        <w:t>2)</w:t>
      </w:r>
      <w:r w:rsidRPr="0058219A">
        <w:rPr>
          <w:rFonts w:ascii="Calibri" w:hAnsi="Calibri"/>
          <w:sz w:val="24"/>
          <w:szCs w:val="24"/>
        </w:rPr>
        <w:tab/>
        <w:t>опубликовывает в бюллетене воспроизведенные (отсканированные) с</w:t>
      </w:r>
      <w:r w:rsidRPr="0058219A">
        <w:rPr>
          <w:rFonts w:ascii="Calibri" w:hAnsi="Calibri" w:cs="Courier New"/>
          <w:sz w:val="24"/>
          <w:szCs w:val="24"/>
          <w:lang w:val="en-US"/>
        </w:rPr>
        <w:t> </w:t>
      </w:r>
      <w:r w:rsidRPr="0058219A">
        <w:rPr>
          <w:rFonts w:ascii="Calibri" w:hAnsi="Calibri"/>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7247C0" w:rsidRPr="0058219A" w:rsidRDefault="007247C0" w:rsidP="007247C0">
      <w:pPr>
        <w:widowControl w:val="0"/>
        <w:tabs>
          <w:tab w:val="left" w:pos="1276"/>
        </w:tabs>
        <w:spacing w:after="160"/>
        <w:ind w:firstLine="567"/>
        <w:jc w:val="both"/>
        <w:rPr>
          <w:rFonts w:ascii="Calibri" w:hAnsi="Calibri"/>
        </w:rPr>
      </w:pPr>
      <w:r w:rsidRPr="007247C0">
        <w:rPr>
          <w:rFonts w:ascii="Calibri" w:hAnsi="Calibri"/>
        </w:rPr>
        <w:t>7</w:t>
      </w:r>
      <w:r w:rsidRPr="0058219A">
        <w:rPr>
          <w:rFonts w:ascii="Calibri" w:hAnsi="Calibri"/>
        </w:rPr>
        <w:t>.</w:t>
      </w:r>
      <w:r w:rsidRPr="0058219A">
        <w:rPr>
          <w:rFonts w:ascii="Calibri" w:hAnsi="Calibri"/>
          <w:lang w:val="hy-AM"/>
        </w:rPr>
        <w:t>1</w:t>
      </w:r>
      <w:r w:rsidRPr="0058219A">
        <w:rPr>
          <w:rFonts w:ascii="Calibri" w:hAnsi="Calibri"/>
        </w:rPr>
        <w:t>3.</w:t>
      </w:r>
      <w:r w:rsidRPr="0058219A">
        <w:rPr>
          <w:rFonts w:ascii="Calibri" w:hAnsi="Calibri"/>
        </w:rPr>
        <w:tab/>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представленноепо заявке подтверждениеучастника о том, что он имеет право на участие в предусмотренных приглашением закупках квалифицируются как не соответствующеедействительности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квалификации,то это обстоятельство считается нарушением обязательства, принятого в рамках процесса закупки.</w:t>
      </w:r>
    </w:p>
    <w:p w:rsidR="007247C0" w:rsidRPr="0058219A" w:rsidRDefault="007247C0" w:rsidP="007247C0">
      <w:pPr>
        <w:widowControl w:val="0"/>
        <w:tabs>
          <w:tab w:val="left" w:pos="1276"/>
        </w:tabs>
        <w:spacing w:after="160"/>
        <w:ind w:firstLine="567"/>
        <w:jc w:val="both"/>
        <w:rPr>
          <w:rFonts w:ascii="Calibri" w:hAnsi="Calibri"/>
        </w:rPr>
      </w:pPr>
      <w:r w:rsidRPr="0058219A">
        <w:rPr>
          <w:rFonts w:ascii="Calibri" w:hAnsi="Calibri"/>
        </w:rPr>
        <w:t>7.14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7247C0" w:rsidRPr="0058219A" w:rsidRDefault="007247C0" w:rsidP="007247C0">
      <w:pPr>
        <w:pStyle w:val="norm"/>
        <w:widowControl w:val="0"/>
        <w:tabs>
          <w:tab w:val="left" w:pos="1276"/>
        </w:tabs>
        <w:spacing w:after="160" w:line="240" w:lineRule="auto"/>
        <w:ind w:firstLine="567"/>
        <w:rPr>
          <w:rFonts w:ascii="Calibri" w:hAnsi="Calibri" w:cs="Sylfaen"/>
          <w:sz w:val="24"/>
          <w:szCs w:val="24"/>
        </w:rPr>
      </w:pPr>
      <w:r w:rsidRPr="0058219A">
        <w:rPr>
          <w:rFonts w:ascii="Calibri" w:hAnsi="Calibri"/>
          <w:sz w:val="24"/>
          <w:szCs w:val="24"/>
        </w:rPr>
        <w:lastRenderedPageBreak/>
        <w:t xml:space="preserve">7.15Документы, указанные в пунктах </w:t>
      </w:r>
      <w:r>
        <w:rPr>
          <w:rFonts w:ascii="Calibri" w:hAnsi="Calibri"/>
          <w:sz w:val="24"/>
          <w:szCs w:val="24"/>
        </w:rPr>
        <w:t>7</w:t>
      </w:r>
      <w:r w:rsidRPr="0058219A">
        <w:rPr>
          <w:rFonts w:ascii="Calibri" w:hAnsi="Calibri"/>
          <w:sz w:val="24"/>
          <w:szCs w:val="24"/>
        </w:rPr>
        <w:t xml:space="preserve">.8 и </w:t>
      </w:r>
      <w:r>
        <w:rPr>
          <w:rFonts w:ascii="Calibri" w:hAnsi="Calibri"/>
          <w:sz w:val="24"/>
          <w:szCs w:val="24"/>
        </w:rPr>
        <w:t>7</w:t>
      </w:r>
      <w:r w:rsidRPr="0058219A">
        <w:rPr>
          <w:rFonts w:ascii="Calibri" w:hAnsi="Calibri"/>
          <w:sz w:val="24"/>
          <w:szCs w:val="24"/>
        </w:rPr>
        <w:t>.9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7247C0" w:rsidRPr="0058219A" w:rsidRDefault="007247C0" w:rsidP="007247C0">
      <w:pPr>
        <w:pStyle w:val="23"/>
        <w:widowControl w:val="0"/>
        <w:tabs>
          <w:tab w:val="left" w:pos="1276"/>
        </w:tabs>
        <w:spacing w:after="160" w:line="240" w:lineRule="auto"/>
        <w:ind w:firstLine="567"/>
        <w:rPr>
          <w:rFonts w:ascii="Calibri" w:hAnsi="Calibri" w:cs="Sylfaen"/>
          <w:spacing w:val="-4"/>
          <w:sz w:val="24"/>
          <w:szCs w:val="24"/>
        </w:rPr>
      </w:pPr>
      <w:r w:rsidRPr="007247C0">
        <w:rPr>
          <w:rFonts w:ascii="Calibri" w:hAnsi="Calibri"/>
          <w:sz w:val="24"/>
          <w:szCs w:val="24"/>
        </w:rPr>
        <w:t>7</w:t>
      </w:r>
      <w:r w:rsidRPr="0058219A">
        <w:rPr>
          <w:rFonts w:ascii="Calibri" w:hAnsi="Calibri"/>
          <w:sz w:val="24"/>
          <w:szCs w:val="24"/>
        </w:rPr>
        <w:t>.16.</w:t>
      </w:r>
      <w:r w:rsidRPr="0058219A">
        <w:rPr>
          <w:rFonts w:ascii="Calibri" w:hAnsi="Calibri"/>
          <w:sz w:val="24"/>
          <w:szCs w:val="24"/>
        </w:rPr>
        <w:tab/>
      </w:r>
      <w:r w:rsidRPr="0058219A">
        <w:rPr>
          <w:rFonts w:ascii="Calibri" w:hAnsi="Calibri"/>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7247C0" w:rsidRPr="0058219A" w:rsidRDefault="007247C0" w:rsidP="007247C0">
      <w:pPr>
        <w:widowControl w:val="0"/>
        <w:tabs>
          <w:tab w:val="left" w:pos="1276"/>
        </w:tabs>
        <w:spacing w:after="160"/>
        <w:ind w:firstLine="567"/>
        <w:contextualSpacing/>
        <w:jc w:val="both"/>
        <w:rPr>
          <w:rFonts w:ascii="Calibri" w:hAnsi="Calibri"/>
          <w:spacing w:val="-4"/>
        </w:rPr>
      </w:pPr>
      <w:r w:rsidRPr="007247C0">
        <w:rPr>
          <w:rFonts w:ascii="Calibri" w:hAnsi="Calibri"/>
          <w:spacing w:val="-4"/>
        </w:rPr>
        <w:t>7</w:t>
      </w:r>
      <w:r w:rsidRPr="0058219A">
        <w:rPr>
          <w:rFonts w:ascii="Calibri" w:hAnsi="Calibri"/>
          <w:spacing w:val="-4"/>
        </w:rPr>
        <w:t>.17.</w:t>
      </w:r>
      <w:r w:rsidRPr="0058219A">
        <w:rPr>
          <w:rFonts w:ascii="Calibri" w:hAnsi="Calibri"/>
          <w:spacing w:val="-4"/>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7247C0" w:rsidRPr="0058219A" w:rsidRDefault="007247C0" w:rsidP="007247C0">
      <w:pPr>
        <w:widowControl w:val="0"/>
        <w:spacing w:after="160"/>
        <w:ind w:firstLine="567"/>
        <w:contextualSpacing/>
        <w:jc w:val="both"/>
        <w:rPr>
          <w:rFonts w:ascii="Calibri" w:hAnsi="Calibri"/>
          <w:spacing w:val="-4"/>
        </w:rPr>
      </w:pPr>
      <w:r w:rsidRPr="0058219A">
        <w:rPr>
          <w:rFonts w:ascii="Calibri" w:hAnsi="Calibri"/>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7247C0" w:rsidRPr="0058219A" w:rsidRDefault="007247C0" w:rsidP="007247C0">
      <w:pPr>
        <w:pStyle w:val="23"/>
        <w:widowControl w:val="0"/>
        <w:tabs>
          <w:tab w:val="left" w:pos="1276"/>
        </w:tabs>
        <w:spacing w:after="160" w:line="240" w:lineRule="auto"/>
        <w:ind w:firstLine="567"/>
        <w:rPr>
          <w:rFonts w:ascii="Calibri" w:hAnsi="Calibri"/>
          <w:sz w:val="24"/>
          <w:szCs w:val="24"/>
        </w:rPr>
      </w:pPr>
      <w:r w:rsidRPr="007247C0">
        <w:rPr>
          <w:rFonts w:ascii="Calibri" w:hAnsi="Calibri"/>
          <w:sz w:val="24"/>
          <w:szCs w:val="24"/>
        </w:rPr>
        <w:t>7</w:t>
      </w:r>
      <w:r w:rsidRPr="0058219A">
        <w:rPr>
          <w:rFonts w:ascii="Calibri" w:hAnsi="Calibri"/>
          <w:sz w:val="24"/>
          <w:szCs w:val="24"/>
        </w:rPr>
        <w:t>.</w:t>
      </w:r>
      <w:r w:rsidRPr="0058219A">
        <w:rPr>
          <w:rFonts w:ascii="Calibri" w:hAnsi="Calibri"/>
          <w:sz w:val="24"/>
          <w:szCs w:val="24"/>
          <w:lang w:val="hy-AM"/>
        </w:rPr>
        <w:t>1</w:t>
      </w:r>
      <w:r w:rsidRPr="0058219A">
        <w:rPr>
          <w:rFonts w:ascii="Calibri" w:hAnsi="Calibri"/>
          <w:sz w:val="24"/>
          <w:szCs w:val="24"/>
        </w:rPr>
        <w:t>8.</w:t>
      </w:r>
      <w:r w:rsidRPr="0058219A">
        <w:rPr>
          <w:rFonts w:ascii="Calibri" w:hAnsi="Calibri"/>
          <w:sz w:val="24"/>
          <w:szCs w:val="24"/>
        </w:rPr>
        <w:tab/>
        <w:t>Оценка заявок и определение отобранного участника осуществляются по отдельным лотам</w:t>
      </w:r>
      <w:r w:rsidRPr="0058219A">
        <w:rPr>
          <w:rStyle w:val="af7"/>
          <w:rFonts w:ascii="Calibri" w:hAnsi="Calibri"/>
          <w:sz w:val="24"/>
          <w:szCs w:val="24"/>
        </w:rPr>
        <w:footnoteReference w:customMarkFollows="1" w:id="3"/>
        <w:t>11</w:t>
      </w:r>
      <w:r w:rsidRPr="0058219A">
        <w:rPr>
          <w:rFonts w:ascii="Calibri" w:hAnsi="Calibri"/>
          <w:sz w:val="24"/>
          <w:szCs w:val="24"/>
        </w:rPr>
        <w:t xml:space="preserve">. </w:t>
      </w:r>
    </w:p>
    <w:p w:rsidR="007247C0" w:rsidRPr="0058219A" w:rsidRDefault="007247C0" w:rsidP="007247C0">
      <w:pPr>
        <w:widowControl w:val="0"/>
        <w:tabs>
          <w:tab w:val="left" w:pos="1276"/>
        </w:tabs>
        <w:spacing w:after="160"/>
        <w:ind w:firstLine="567"/>
        <w:jc w:val="both"/>
        <w:rPr>
          <w:rFonts w:ascii="Calibri" w:hAnsi="Calibri"/>
        </w:rPr>
      </w:pPr>
      <w:r w:rsidRPr="007247C0">
        <w:rPr>
          <w:rFonts w:ascii="Calibri" w:hAnsi="Calibri"/>
        </w:rPr>
        <w:t>7</w:t>
      </w:r>
      <w:r w:rsidRPr="0058219A">
        <w:rPr>
          <w:rFonts w:ascii="Calibri" w:hAnsi="Calibri"/>
        </w:rPr>
        <w:t>.19.</w:t>
      </w:r>
      <w:r w:rsidRPr="0058219A">
        <w:rPr>
          <w:rFonts w:ascii="Calibri" w:hAnsi="Calibri"/>
        </w:rPr>
        <w:tab/>
        <w:t>В случае если отобранный участник не заключает (отказывается</w:t>
      </w:r>
      <w:r w:rsidRPr="0058219A">
        <w:rPr>
          <w:rFonts w:ascii="Calibri" w:hAnsi="Calibri" w:cs="Courier New"/>
          <w:lang w:val="en-US"/>
        </w:rPr>
        <w:t> </w:t>
      </w:r>
      <w:r w:rsidRPr="0058219A">
        <w:rPr>
          <w:rFonts w:ascii="Calibri" w:hAnsi="Calibri"/>
        </w:rPr>
        <w:t>заключать) договор или лишается права на заключение договора, решением комиссии отобранным  участником признается участник занявший следующее местосприменением процедуры, установленной пунктами 8.12-8.18части 1 настоящего Приглашения.</w:t>
      </w:r>
    </w:p>
    <w:p w:rsidR="007247C0" w:rsidRPr="0058219A" w:rsidRDefault="007247C0" w:rsidP="007247C0">
      <w:pPr>
        <w:pStyle w:val="23"/>
        <w:widowControl w:val="0"/>
        <w:tabs>
          <w:tab w:val="left" w:pos="1276"/>
        </w:tabs>
        <w:spacing w:after="160" w:line="240" w:lineRule="auto"/>
        <w:ind w:firstLine="567"/>
        <w:rPr>
          <w:rFonts w:ascii="Calibri" w:hAnsi="Calibri" w:cs="Sylfaen"/>
          <w:sz w:val="24"/>
          <w:szCs w:val="24"/>
        </w:rPr>
      </w:pPr>
      <w:r w:rsidRPr="007247C0">
        <w:rPr>
          <w:rFonts w:ascii="Calibri" w:hAnsi="Calibri"/>
          <w:sz w:val="24"/>
          <w:szCs w:val="24"/>
        </w:rPr>
        <w:t>7</w:t>
      </w:r>
      <w:r w:rsidRPr="0058219A">
        <w:rPr>
          <w:rFonts w:ascii="Calibri" w:hAnsi="Calibri"/>
          <w:sz w:val="24"/>
          <w:szCs w:val="24"/>
        </w:rPr>
        <w:t>.20.</w:t>
      </w:r>
      <w:r w:rsidRPr="0058219A">
        <w:rPr>
          <w:rFonts w:ascii="Calibri" w:hAnsi="Calibri"/>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7247C0" w:rsidRPr="0058219A" w:rsidRDefault="007247C0" w:rsidP="007247C0">
      <w:pPr>
        <w:pStyle w:val="23"/>
        <w:widowControl w:val="0"/>
        <w:spacing w:after="160" w:line="240" w:lineRule="auto"/>
        <w:ind w:firstLine="567"/>
        <w:rPr>
          <w:rFonts w:ascii="Calibri" w:hAnsi="Calibri"/>
          <w:sz w:val="24"/>
          <w:szCs w:val="24"/>
        </w:rPr>
      </w:pPr>
      <w:r w:rsidRPr="0058219A">
        <w:rPr>
          <w:rFonts w:ascii="Calibri" w:hAnsi="Calibri"/>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7247C0" w:rsidRPr="0058219A" w:rsidRDefault="007247C0" w:rsidP="007247C0">
      <w:pPr>
        <w:pStyle w:val="23"/>
        <w:widowControl w:val="0"/>
        <w:tabs>
          <w:tab w:val="left" w:pos="1276"/>
        </w:tabs>
        <w:spacing w:after="160" w:line="240" w:lineRule="auto"/>
        <w:ind w:firstLine="567"/>
        <w:rPr>
          <w:rFonts w:ascii="Calibri" w:hAnsi="Calibri"/>
          <w:sz w:val="24"/>
          <w:szCs w:val="24"/>
        </w:rPr>
      </w:pPr>
      <w:r w:rsidRPr="00975C6C">
        <w:rPr>
          <w:rFonts w:ascii="Calibri" w:hAnsi="Calibri"/>
          <w:sz w:val="24"/>
          <w:szCs w:val="24"/>
        </w:rPr>
        <w:t>7</w:t>
      </w:r>
      <w:r w:rsidRPr="0058219A">
        <w:rPr>
          <w:rFonts w:ascii="Calibri" w:hAnsi="Calibri"/>
          <w:sz w:val="24"/>
          <w:szCs w:val="24"/>
        </w:rPr>
        <w:t>.21.</w:t>
      </w:r>
      <w:r w:rsidRPr="0058219A">
        <w:rPr>
          <w:rFonts w:ascii="Calibri" w:hAnsi="Calibri"/>
          <w:sz w:val="24"/>
          <w:szCs w:val="24"/>
        </w:rPr>
        <w:tab/>
        <w:t xml:space="preserve">С целью применения пункта </w:t>
      </w:r>
      <w:r>
        <w:rPr>
          <w:rFonts w:ascii="Calibri" w:hAnsi="Calibri"/>
          <w:sz w:val="24"/>
          <w:szCs w:val="24"/>
        </w:rPr>
        <w:t>7</w:t>
      </w:r>
      <w:r w:rsidRPr="0058219A">
        <w:rPr>
          <w:rFonts w:ascii="Calibri" w:hAnsi="Calibri"/>
          <w:sz w:val="24"/>
          <w:szCs w:val="24"/>
        </w:rPr>
        <w:t>.20. части 1 настоящего приглашения может быть созвано внеочередное заседание комиссии.</w:t>
      </w:r>
    </w:p>
    <w:p w:rsidR="007247C0" w:rsidRPr="0058219A" w:rsidRDefault="007247C0" w:rsidP="007247C0">
      <w:pPr>
        <w:pStyle w:val="norm"/>
        <w:widowControl w:val="0"/>
        <w:tabs>
          <w:tab w:val="left" w:pos="1276"/>
        </w:tabs>
        <w:spacing w:after="160" w:line="240" w:lineRule="auto"/>
        <w:ind w:firstLine="567"/>
        <w:rPr>
          <w:rFonts w:ascii="Calibri" w:hAnsi="Calibri"/>
          <w:sz w:val="24"/>
          <w:szCs w:val="24"/>
        </w:rPr>
      </w:pPr>
      <w:r w:rsidRPr="007247C0">
        <w:rPr>
          <w:rFonts w:ascii="Calibri" w:hAnsi="Calibri"/>
          <w:spacing w:val="-6"/>
          <w:sz w:val="24"/>
          <w:szCs w:val="24"/>
        </w:rPr>
        <w:t>7</w:t>
      </w:r>
      <w:r w:rsidRPr="0058219A">
        <w:rPr>
          <w:rFonts w:ascii="Calibri" w:hAnsi="Calibri"/>
          <w:spacing w:val="-6"/>
          <w:sz w:val="24"/>
          <w:szCs w:val="24"/>
        </w:rPr>
        <w:t>.22.</w:t>
      </w:r>
      <w:r w:rsidRPr="0058219A">
        <w:rPr>
          <w:rFonts w:ascii="Calibri" w:hAnsi="Calibri"/>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8219A">
        <w:rPr>
          <w:rFonts w:ascii="Calibri" w:hAnsi="Calibri"/>
          <w:sz w:val="24"/>
          <w:szCs w:val="24"/>
        </w:rPr>
        <w:t xml:space="preserve"> Решение о</w:t>
      </w:r>
      <w:r w:rsidRPr="0058219A">
        <w:rPr>
          <w:rFonts w:ascii="Calibri" w:hAnsi="Calibri" w:cs="Courier New"/>
          <w:sz w:val="24"/>
          <w:szCs w:val="24"/>
          <w:lang w:val="en-US"/>
        </w:rPr>
        <w:t> </w:t>
      </w:r>
      <w:r w:rsidRPr="0058219A">
        <w:rPr>
          <w:rFonts w:ascii="Calibri" w:hAnsi="Calibri"/>
          <w:sz w:val="24"/>
          <w:szCs w:val="24"/>
        </w:rPr>
        <w:t>заключении договора содержит краткую информацию об оценке заявок, о</w:t>
      </w:r>
      <w:r w:rsidRPr="0058219A">
        <w:rPr>
          <w:rFonts w:ascii="Calibri" w:hAnsi="Calibri" w:cs="Courier New"/>
          <w:sz w:val="24"/>
          <w:szCs w:val="24"/>
          <w:lang w:val="en-US"/>
        </w:rPr>
        <w:t> </w:t>
      </w:r>
      <w:r w:rsidRPr="0058219A">
        <w:rPr>
          <w:rFonts w:ascii="Calibri" w:hAnsi="Calibri"/>
          <w:sz w:val="24"/>
          <w:szCs w:val="24"/>
        </w:rPr>
        <w:t>причинах, обосновывающих выбор отобранного участника, и объявление о</w:t>
      </w:r>
      <w:r w:rsidRPr="0058219A">
        <w:rPr>
          <w:rFonts w:ascii="Calibri" w:hAnsi="Calibri" w:cs="Courier New"/>
          <w:sz w:val="24"/>
          <w:szCs w:val="24"/>
          <w:lang w:val="en-US"/>
        </w:rPr>
        <w:t> </w:t>
      </w:r>
      <w:r w:rsidRPr="0058219A">
        <w:rPr>
          <w:rFonts w:ascii="Calibri" w:hAnsi="Calibri"/>
          <w:sz w:val="24"/>
          <w:szCs w:val="24"/>
        </w:rPr>
        <w:t>периоде ожидания.</w:t>
      </w:r>
    </w:p>
    <w:p w:rsidR="007247C0" w:rsidRPr="0058219A" w:rsidRDefault="007247C0" w:rsidP="007247C0">
      <w:pPr>
        <w:pStyle w:val="23"/>
        <w:widowControl w:val="0"/>
        <w:tabs>
          <w:tab w:val="left" w:pos="1276"/>
        </w:tabs>
        <w:spacing w:after="160" w:line="240" w:lineRule="auto"/>
        <w:ind w:firstLine="567"/>
        <w:rPr>
          <w:rFonts w:ascii="Calibri" w:hAnsi="Calibri" w:cs="Sylfaen"/>
          <w:sz w:val="24"/>
          <w:szCs w:val="24"/>
        </w:rPr>
      </w:pPr>
      <w:r w:rsidRPr="0058219A">
        <w:rPr>
          <w:rFonts w:ascii="Calibri" w:hAnsi="Calibri"/>
          <w:sz w:val="24"/>
          <w:szCs w:val="24"/>
        </w:rPr>
        <w:t xml:space="preserve">7.23.Периодом ожидания является период времени между днем, следующим за днем </w:t>
      </w:r>
      <w:r w:rsidRPr="0058219A">
        <w:rPr>
          <w:rFonts w:ascii="Calibri" w:hAnsi="Calibri"/>
          <w:sz w:val="24"/>
          <w:szCs w:val="24"/>
        </w:rPr>
        <w:lastRenderedPageBreak/>
        <w:t>опубликования объявления относительно решения о заключении договора, и днем возникновения правомочия на заключение заказчиком договора.</w:t>
      </w:r>
    </w:p>
    <w:p w:rsidR="007247C0" w:rsidRPr="0058219A" w:rsidRDefault="007247C0" w:rsidP="007247C0">
      <w:pPr>
        <w:pStyle w:val="23"/>
        <w:widowControl w:val="0"/>
        <w:spacing w:after="160" w:line="240" w:lineRule="auto"/>
        <w:ind w:firstLine="567"/>
        <w:rPr>
          <w:rFonts w:ascii="Calibri" w:hAnsi="Calibri"/>
          <w:i/>
          <w:sz w:val="24"/>
          <w:szCs w:val="24"/>
        </w:rPr>
      </w:pPr>
      <w:r w:rsidRPr="0058219A">
        <w:rPr>
          <w:rFonts w:ascii="Calibri" w:hAnsi="Calibri"/>
          <w:sz w:val="24"/>
          <w:szCs w:val="24"/>
        </w:rPr>
        <w:t>Период ожидания в случае настоящей процедуры составляет "" календарных дней. Период ожидания не применим, если заявку подал только один участник, с которым заключается договор.</w:t>
      </w:r>
    </w:p>
    <w:p w:rsidR="007247C0" w:rsidRPr="0058219A" w:rsidRDefault="007247C0" w:rsidP="007247C0">
      <w:pPr>
        <w:pStyle w:val="23"/>
        <w:widowControl w:val="0"/>
        <w:spacing w:after="160" w:line="240" w:lineRule="auto"/>
        <w:ind w:firstLine="567"/>
        <w:rPr>
          <w:rFonts w:ascii="Calibri" w:hAnsi="Calibri" w:cs="Sylfaen"/>
          <w:sz w:val="24"/>
          <w:szCs w:val="24"/>
        </w:rPr>
      </w:pPr>
      <w:r w:rsidRPr="0058219A">
        <w:rPr>
          <w:rFonts w:ascii="Calibri" w:hAnsi="Calibri"/>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7247C0" w:rsidRPr="0058219A" w:rsidRDefault="007247C0" w:rsidP="007247C0">
      <w:pPr>
        <w:widowControl w:val="0"/>
        <w:spacing w:after="160"/>
        <w:jc w:val="center"/>
        <w:rPr>
          <w:rFonts w:ascii="Calibri" w:hAnsi="Calibri"/>
          <w:b/>
        </w:rPr>
      </w:pPr>
    </w:p>
    <w:p w:rsidR="007247C0" w:rsidRPr="0058219A" w:rsidRDefault="007247C0" w:rsidP="007247C0">
      <w:pPr>
        <w:widowControl w:val="0"/>
        <w:spacing w:after="160"/>
        <w:jc w:val="center"/>
        <w:rPr>
          <w:rFonts w:ascii="Calibri" w:hAnsi="Calibri" w:cs="Arial"/>
          <w:b/>
          <w:iCs/>
        </w:rPr>
      </w:pPr>
      <w:r w:rsidRPr="0058219A">
        <w:rPr>
          <w:rFonts w:ascii="Calibri" w:hAnsi="Calibri"/>
          <w:b/>
        </w:rPr>
        <w:t xml:space="preserve">8. ЗАКЛЮЧЕНИЕ ДОГОВОРА </w:t>
      </w:r>
    </w:p>
    <w:p w:rsidR="007247C0" w:rsidRPr="0058219A" w:rsidRDefault="007247C0" w:rsidP="007247C0">
      <w:pPr>
        <w:widowControl w:val="0"/>
        <w:tabs>
          <w:tab w:val="left" w:pos="1134"/>
        </w:tabs>
        <w:spacing w:after="160"/>
        <w:ind w:firstLine="567"/>
        <w:jc w:val="both"/>
        <w:rPr>
          <w:rFonts w:ascii="Calibri" w:hAnsi="Calibri" w:cs="Sylfaen"/>
        </w:rPr>
      </w:pPr>
      <w:r w:rsidRPr="0058219A">
        <w:rPr>
          <w:rFonts w:ascii="Calibri" w:hAnsi="Calibri"/>
        </w:rPr>
        <w:t>8.1.</w:t>
      </w:r>
      <w:r w:rsidRPr="0058219A">
        <w:rPr>
          <w:rFonts w:ascii="Calibri" w:hAnsi="Calibri"/>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7247C0" w:rsidRPr="0058219A" w:rsidRDefault="007247C0" w:rsidP="007247C0">
      <w:pPr>
        <w:widowControl w:val="0"/>
        <w:tabs>
          <w:tab w:val="left" w:pos="1134"/>
        </w:tabs>
        <w:spacing w:after="160"/>
        <w:ind w:firstLine="567"/>
        <w:jc w:val="both"/>
        <w:rPr>
          <w:rFonts w:ascii="Calibri" w:hAnsi="Calibri" w:cs="Sylfaen"/>
        </w:rPr>
      </w:pPr>
      <w:r w:rsidRPr="0058219A">
        <w:rPr>
          <w:rFonts w:ascii="Calibri" w:hAnsi="Calibri"/>
        </w:rPr>
        <w:t>8.2.</w:t>
      </w:r>
      <w:r w:rsidRPr="0058219A">
        <w:rPr>
          <w:rFonts w:ascii="Calibri" w:hAnsi="Calibri"/>
        </w:rPr>
        <w:tab/>
        <w:t xml:space="preserve">В течение четырех рабочих дней, следующих за окончанием периода ожидания, установленного пунктом </w:t>
      </w:r>
      <w:r>
        <w:rPr>
          <w:rFonts w:ascii="Calibri" w:hAnsi="Calibri"/>
        </w:rPr>
        <w:t>7</w:t>
      </w:r>
      <w:r w:rsidRPr="0058219A">
        <w:rPr>
          <w:rFonts w:ascii="Calibri" w:hAnsi="Calibri"/>
        </w:rPr>
        <w:t>.23.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8.23части 1 настоящего Приглашения.</w:t>
      </w:r>
    </w:p>
    <w:p w:rsidR="007247C0" w:rsidRPr="0058219A" w:rsidRDefault="007247C0" w:rsidP="007247C0">
      <w:pPr>
        <w:widowControl w:val="0"/>
        <w:tabs>
          <w:tab w:val="left" w:pos="1134"/>
        </w:tabs>
        <w:spacing w:after="160"/>
        <w:ind w:firstLine="567"/>
        <w:jc w:val="both"/>
        <w:rPr>
          <w:rFonts w:ascii="Calibri" w:hAnsi="Calibri" w:cs="Sylfaen"/>
        </w:rPr>
      </w:pPr>
      <w:r w:rsidRPr="0058219A">
        <w:rPr>
          <w:rFonts w:ascii="Calibri" w:hAnsi="Calibri"/>
        </w:rPr>
        <w:t>8.3.</w:t>
      </w:r>
      <w:r w:rsidRPr="0058219A">
        <w:rPr>
          <w:rFonts w:ascii="Calibri" w:hAnsi="Calibri"/>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7247C0" w:rsidRPr="0058219A" w:rsidRDefault="007247C0" w:rsidP="007247C0">
      <w:pPr>
        <w:widowControl w:val="0"/>
        <w:tabs>
          <w:tab w:val="left" w:pos="1134"/>
        </w:tabs>
        <w:spacing w:after="160"/>
        <w:ind w:firstLine="567"/>
        <w:jc w:val="both"/>
        <w:rPr>
          <w:rFonts w:ascii="Calibri" w:hAnsi="Calibri" w:cs="Sylfaen"/>
        </w:rPr>
      </w:pPr>
      <w:r w:rsidRPr="0058219A">
        <w:rPr>
          <w:rFonts w:ascii="Calibri" w:hAnsi="Calibri"/>
        </w:rPr>
        <w:t>8.4.</w:t>
      </w:r>
      <w:r w:rsidRPr="0058219A">
        <w:rPr>
          <w:rFonts w:ascii="Calibri" w:hAnsi="Calibri"/>
        </w:rPr>
        <w:tab/>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7247C0" w:rsidRPr="0058219A" w:rsidRDefault="007247C0" w:rsidP="007247C0">
      <w:pPr>
        <w:widowControl w:val="0"/>
        <w:spacing w:after="160"/>
        <w:ind w:firstLine="567"/>
        <w:jc w:val="both"/>
        <w:rPr>
          <w:rFonts w:ascii="Calibri" w:hAnsi="Calibri" w:cs="Sylfaen"/>
        </w:rPr>
      </w:pPr>
      <w:r w:rsidRPr="0058219A">
        <w:rPr>
          <w:rFonts w:ascii="Calibri" w:hAnsi="Calibri"/>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7247C0" w:rsidRPr="0058219A" w:rsidRDefault="007247C0" w:rsidP="007247C0">
      <w:pPr>
        <w:pStyle w:val="a3"/>
        <w:widowControl w:val="0"/>
        <w:tabs>
          <w:tab w:val="left" w:pos="1134"/>
        </w:tabs>
        <w:spacing w:after="160" w:line="240" w:lineRule="auto"/>
        <w:ind w:firstLine="567"/>
        <w:rPr>
          <w:rFonts w:ascii="Calibri" w:hAnsi="Calibri" w:cs="Sylfaen"/>
          <w:i w:val="0"/>
          <w:sz w:val="24"/>
          <w:szCs w:val="24"/>
        </w:rPr>
      </w:pPr>
      <w:r w:rsidRPr="0058219A">
        <w:rPr>
          <w:rFonts w:ascii="Calibri" w:hAnsi="Calibri"/>
          <w:i w:val="0"/>
          <w:sz w:val="24"/>
          <w:szCs w:val="24"/>
        </w:rPr>
        <w:t>8.5.</w:t>
      </w:r>
      <w:r w:rsidRPr="0058219A">
        <w:rPr>
          <w:rFonts w:ascii="Calibri" w:hAnsi="Calibri"/>
          <w:i w:val="0"/>
          <w:sz w:val="24"/>
          <w:szCs w:val="24"/>
        </w:rPr>
        <w:tab/>
        <w:t>До истечения срока, предусмотренного пунктом 9.4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7247C0" w:rsidRPr="0058219A" w:rsidRDefault="007247C0" w:rsidP="007247C0">
      <w:pPr>
        <w:widowControl w:val="0"/>
        <w:spacing w:after="160"/>
        <w:jc w:val="center"/>
        <w:rPr>
          <w:rFonts w:ascii="Calibri" w:hAnsi="Calibri"/>
          <w:b/>
          <w:iCs/>
        </w:rPr>
      </w:pPr>
    </w:p>
    <w:p w:rsidR="007247C0" w:rsidRPr="0058219A" w:rsidRDefault="007247C0" w:rsidP="007247C0">
      <w:pPr>
        <w:widowControl w:val="0"/>
        <w:spacing w:after="160"/>
        <w:jc w:val="center"/>
        <w:rPr>
          <w:rFonts w:ascii="Calibri" w:hAnsi="Calibri" w:cs="Arial"/>
          <w:b/>
          <w:iCs/>
        </w:rPr>
      </w:pPr>
      <w:r w:rsidRPr="0058219A">
        <w:rPr>
          <w:rFonts w:ascii="Calibri" w:hAnsi="Calibri"/>
          <w:b/>
        </w:rPr>
        <w:t xml:space="preserve">9. ОБЕСПЕЧЕНИЯ КВАЛИФИКАЦИИ ИДОГОВОРА </w:t>
      </w:r>
    </w:p>
    <w:p w:rsidR="007247C0" w:rsidRPr="0058219A" w:rsidRDefault="007247C0" w:rsidP="007247C0">
      <w:pPr>
        <w:widowControl w:val="0"/>
        <w:tabs>
          <w:tab w:val="left" w:pos="1276"/>
        </w:tabs>
        <w:spacing w:after="160"/>
        <w:ind w:firstLine="567"/>
        <w:jc w:val="both"/>
        <w:rPr>
          <w:rFonts w:ascii="Calibri" w:hAnsi="Calibri"/>
        </w:rPr>
      </w:pPr>
      <w:r w:rsidRPr="0058219A">
        <w:rPr>
          <w:rFonts w:ascii="Calibri" w:hAnsi="Calibri"/>
        </w:rPr>
        <w:t>9.1.</w:t>
      </w:r>
      <w:r w:rsidRPr="0058219A">
        <w:rPr>
          <w:rFonts w:ascii="Calibri" w:hAnsi="Calibri"/>
        </w:rPr>
        <w:tab/>
        <w:t xml:space="preserve">На основании требования о предоставлении обеспеченийквалификации и </w:t>
      </w:r>
      <w:r w:rsidRPr="0058219A">
        <w:rPr>
          <w:rFonts w:ascii="Calibri" w:hAnsi="Calibri"/>
        </w:rPr>
        <w:lastRenderedPageBreak/>
        <w:t>договора отобранный участник в течение 10-и дней со дня его получения,обязан представить обеспечения квалификации идоговора. С отобранным участником заключается договор, если он представляет обеспечения квалификации и договора.</w:t>
      </w:r>
    </w:p>
    <w:p w:rsidR="007247C0" w:rsidRPr="0058219A" w:rsidRDefault="007247C0" w:rsidP="007247C0">
      <w:pPr>
        <w:widowControl w:val="0"/>
        <w:tabs>
          <w:tab w:val="left" w:pos="1276"/>
        </w:tabs>
        <w:spacing w:after="160"/>
        <w:ind w:firstLine="567"/>
        <w:jc w:val="both"/>
        <w:rPr>
          <w:rFonts w:ascii="Calibri" w:hAnsi="Calibri"/>
        </w:rPr>
      </w:pPr>
      <w:r w:rsidRPr="0058219A">
        <w:rPr>
          <w:rFonts w:ascii="Calibri" w:hAnsi="Calibri"/>
        </w:rPr>
        <w:t>9.2 Размер обеспечения квалификации равен размеру ценового предложения отобранного участника.Обеспечение квалификации представляется в виде в одностороннем порядке утвержденного заявления в виде неустойки (приложение 4.1) или наличных денег, которое должно быть действительным как минимум  включительнодо 20-го рабочего дня, следующего за днем полного принятия заказчиком результата выполнения контракта.</w:t>
      </w:r>
    </w:p>
    <w:p w:rsidR="007247C0" w:rsidRPr="0058219A" w:rsidRDefault="007247C0" w:rsidP="007247C0">
      <w:pPr>
        <w:widowControl w:val="0"/>
        <w:tabs>
          <w:tab w:val="left" w:pos="1276"/>
        </w:tabs>
        <w:spacing w:after="160"/>
        <w:ind w:firstLine="567"/>
        <w:jc w:val="both"/>
        <w:rPr>
          <w:rFonts w:ascii="Calibri" w:hAnsi="Calibri" w:cs="Sylfaen"/>
        </w:rPr>
      </w:pPr>
      <w:r w:rsidRPr="0058219A">
        <w:rPr>
          <w:rFonts w:ascii="Calibri" w:hAnsi="Calibri"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7247C0" w:rsidRPr="0058219A" w:rsidRDefault="007247C0" w:rsidP="007247C0">
      <w:pPr>
        <w:widowControl w:val="0"/>
        <w:tabs>
          <w:tab w:val="left" w:pos="1276"/>
        </w:tabs>
        <w:spacing w:after="160"/>
        <w:ind w:firstLine="567"/>
        <w:jc w:val="both"/>
        <w:rPr>
          <w:rFonts w:ascii="Calibri" w:hAnsi="Calibri"/>
        </w:rPr>
      </w:pPr>
      <w:r w:rsidRPr="0058219A">
        <w:rPr>
          <w:rFonts w:ascii="Calibri" w:hAnsi="Calibri"/>
        </w:rPr>
        <w:t>9.3.</w:t>
      </w:r>
      <w:r w:rsidRPr="0058219A">
        <w:rPr>
          <w:rFonts w:ascii="Calibri" w:hAnsi="Calibri"/>
        </w:rPr>
        <w:tab/>
        <w:t>Размер обеспечения договора составляет 10 процентов от цены договора. Обеспечение договора представляется в виде в одностороннем порядке утвержденного заявления-в виде неустойки (приложение 5.1) или наличных денег.</w:t>
      </w:r>
    </w:p>
    <w:p w:rsidR="007247C0" w:rsidRPr="0058219A" w:rsidRDefault="007247C0" w:rsidP="007247C0">
      <w:pPr>
        <w:widowControl w:val="0"/>
        <w:tabs>
          <w:tab w:val="left" w:pos="1276"/>
        </w:tabs>
        <w:spacing w:after="160"/>
        <w:ind w:firstLine="567"/>
        <w:jc w:val="both"/>
        <w:rPr>
          <w:rFonts w:ascii="Calibri" w:hAnsi="Calibri"/>
        </w:rPr>
      </w:pPr>
      <w:r w:rsidRPr="0058219A">
        <w:rPr>
          <w:rFonts w:ascii="Calibri" w:hAnsi="Calibri"/>
        </w:rPr>
        <w:t>Обеспечение договора должно быть действительно как минимум включительно до 20-го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пятирабочих дней, следующих за исполнением в полном объеме обязательств, взятых на себя по заключенному договору.</w:t>
      </w:r>
    </w:p>
    <w:p w:rsidR="007247C0" w:rsidRPr="0058219A" w:rsidRDefault="007247C0" w:rsidP="007247C0">
      <w:pPr>
        <w:widowControl w:val="0"/>
        <w:tabs>
          <w:tab w:val="left" w:pos="1276"/>
        </w:tabs>
        <w:spacing w:after="160"/>
        <w:ind w:firstLine="567"/>
        <w:jc w:val="both"/>
        <w:rPr>
          <w:rFonts w:ascii="Calibri" w:hAnsi="Calibri"/>
        </w:rPr>
      </w:pPr>
      <w:r w:rsidRPr="0058219A">
        <w:rPr>
          <w:rFonts w:ascii="Calibri" w:hAnsi="Calibri"/>
        </w:rPr>
        <w:t>Обеспечение договора, представленное в виде наличных денег, должно быть перечислено на казначейский счет</w:t>
      </w:r>
      <w:r w:rsidRPr="0058219A">
        <w:rPr>
          <w:rFonts w:ascii="Calibri" w:hAnsi="Calibri" w:cs="Courier New"/>
        </w:rPr>
        <w:t> </w:t>
      </w:r>
      <w:r w:rsidRPr="0058219A">
        <w:rPr>
          <w:rFonts w:ascii="Calibri" w:hAnsi="Calibri"/>
        </w:rPr>
        <w:t>"900008000664", открытый в Центральном казначействе на имя уполномоченного органа.</w:t>
      </w:r>
    </w:p>
    <w:p w:rsidR="007247C0" w:rsidRPr="0058219A" w:rsidRDefault="007247C0" w:rsidP="007247C0">
      <w:pPr>
        <w:widowControl w:val="0"/>
        <w:tabs>
          <w:tab w:val="left" w:pos="1276"/>
        </w:tabs>
        <w:spacing w:after="160"/>
        <w:ind w:firstLine="567"/>
        <w:jc w:val="both"/>
        <w:rPr>
          <w:rFonts w:ascii="Calibri" w:hAnsi="Calibri"/>
        </w:rPr>
      </w:pPr>
      <w:r w:rsidRPr="0058219A">
        <w:rPr>
          <w:rFonts w:ascii="Calibri" w:hAnsi="Calibri"/>
        </w:rPr>
        <w:t>9.</w:t>
      </w:r>
      <w:r>
        <w:rPr>
          <w:rFonts w:ascii="Calibri" w:hAnsi="Calibri"/>
        </w:rPr>
        <w:t>4</w:t>
      </w:r>
      <w:r w:rsidRPr="0058219A">
        <w:rPr>
          <w:rFonts w:ascii="Calibri" w:hAnsi="Calibri"/>
        </w:rPr>
        <w:t>.Если в рамках процедуры закупки, организованной по лотамзаключенный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ab/>
      </w:r>
    </w:p>
    <w:p w:rsidR="007247C0" w:rsidRPr="0058219A" w:rsidRDefault="007247C0" w:rsidP="007247C0">
      <w:pPr>
        <w:widowControl w:val="0"/>
        <w:tabs>
          <w:tab w:val="left" w:pos="1134"/>
        </w:tabs>
        <w:spacing w:after="160"/>
        <w:ind w:firstLine="567"/>
        <w:jc w:val="both"/>
        <w:rPr>
          <w:rFonts w:ascii="Calibri" w:hAnsi="Calibri" w:cs="Sylfaen"/>
        </w:rPr>
      </w:pPr>
    </w:p>
    <w:p w:rsidR="007247C0" w:rsidRPr="0058219A" w:rsidRDefault="007247C0" w:rsidP="007247C0">
      <w:pPr>
        <w:rPr>
          <w:rFonts w:ascii="Calibri" w:hAnsi="Calibri"/>
          <w:b/>
        </w:rPr>
      </w:pPr>
      <w:r w:rsidRPr="0058219A">
        <w:rPr>
          <w:rFonts w:ascii="Calibri" w:hAnsi="Calibri"/>
          <w:b/>
        </w:rPr>
        <w:t>1</w:t>
      </w:r>
      <w:r w:rsidRPr="007247C0">
        <w:rPr>
          <w:rFonts w:ascii="Calibri" w:hAnsi="Calibri"/>
          <w:b/>
        </w:rPr>
        <w:t>0</w:t>
      </w:r>
      <w:r w:rsidRPr="0058219A">
        <w:rPr>
          <w:rFonts w:ascii="Calibri" w:hAnsi="Calibri"/>
          <w:b/>
        </w:rPr>
        <w:t>. ОБЪЯВЛЕНИЕ ПРОЦЕДУРЫ НЕСОСТОЯВШЕЙСЯ</w:t>
      </w:r>
    </w:p>
    <w:p w:rsidR="007247C0" w:rsidRPr="0058219A" w:rsidRDefault="007247C0" w:rsidP="007247C0">
      <w:pPr>
        <w:rPr>
          <w:rFonts w:ascii="Calibri" w:hAnsi="Calibri" w:cs="Arial"/>
          <w:b/>
        </w:rPr>
      </w:pPr>
    </w:p>
    <w:p w:rsidR="007247C0" w:rsidRPr="0058219A" w:rsidRDefault="007247C0" w:rsidP="007247C0">
      <w:pPr>
        <w:widowControl w:val="0"/>
        <w:tabs>
          <w:tab w:val="left" w:pos="1276"/>
        </w:tabs>
        <w:spacing w:after="160"/>
        <w:ind w:firstLine="567"/>
        <w:jc w:val="both"/>
        <w:rPr>
          <w:rFonts w:ascii="Calibri" w:hAnsi="Calibri" w:cs="Sylfaen"/>
        </w:rPr>
      </w:pPr>
      <w:r w:rsidRPr="0058219A">
        <w:rPr>
          <w:rFonts w:ascii="Calibri" w:hAnsi="Calibri"/>
        </w:rPr>
        <w:t>1</w:t>
      </w:r>
      <w:r w:rsidRPr="007247C0">
        <w:rPr>
          <w:rFonts w:ascii="Calibri" w:hAnsi="Calibri"/>
        </w:rPr>
        <w:t>0</w:t>
      </w:r>
      <w:r w:rsidRPr="0058219A">
        <w:rPr>
          <w:rFonts w:ascii="Calibri" w:hAnsi="Calibri"/>
        </w:rPr>
        <w:t>.1.</w:t>
      </w:r>
      <w:r w:rsidRPr="0058219A">
        <w:rPr>
          <w:rFonts w:ascii="Calibri" w:hAnsi="Calibri"/>
        </w:rPr>
        <w:tab/>
        <w:t>Согласно статье 37 Закона, Комиссия объявляет настоящую процедуру несостоявшейся, если:</w:t>
      </w:r>
    </w:p>
    <w:p w:rsidR="007247C0" w:rsidRPr="0058219A" w:rsidRDefault="007247C0" w:rsidP="007247C0">
      <w:pPr>
        <w:widowControl w:val="0"/>
        <w:tabs>
          <w:tab w:val="left" w:pos="1134"/>
        </w:tabs>
        <w:spacing w:after="160"/>
        <w:ind w:firstLine="567"/>
        <w:jc w:val="both"/>
        <w:rPr>
          <w:rFonts w:ascii="Calibri" w:hAnsi="Calibri" w:cs="Sylfaen"/>
        </w:rPr>
      </w:pPr>
      <w:r w:rsidRPr="0058219A">
        <w:rPr>
          <w:rFonts w:ascii="Calibri" w:hAnsi="Calibri"/>
        </w:rPr>
        <w:t>1)</w:t>
      </w:r>
      <w:r w:rsidRPr="0058219A">
        <w:rPr>
          <w:rFonts w:ascii="Calibri" w:hAnsi="Calibri"/>
        </w:rPr>
        <w:tab/>
        <w:t>ни одна из заявок не соответствует условиям приглашения;</w:t>
      </w:r>
    </w:p>
    <w:p w:rsidR="007247C0" w:rsidRPr="0058219A" w:rsidRDefault="007247C0" w:rsidP="007247C0">
      <w:pPr>
        <w:widowControl w:val="0"/>
        <w:tabs>
          <w:tab w:val="left" w:pos="1134"/>
        </w:tabs>
        <w:spacing w:after="160"/>
        <w:ind w:firstLine="567"/>
        <w:jc w:val="both"/>
        <w:rPr>
          <w:rFonts w:ascii="Calibri" w:hAnsi="Calibri" w:cs="Sylfaen"/>
        </w:rPr>
      </w:pPr>
      <w:r w:rsidRPr="0058219A">
        <w:rPr>
          <w:rFonts w:ascii="Calibri" w:hAnsi="Calibri"/>
        </w:rPr>
        <w:t>2)</w:t>
      </w:r>
      <w:r w:rsidRPr="0058219A">
        <w:rPr>
          <w:rFonts w:ascii="Calibri" w:hAnsi="Calibri"/>
        </w:rPr>
        <w:tab/>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8219A">
        <w:rPr>
          <w:rFonts w:ascii="Calibri" w:hAnsi="Calibri"/>
          <w:lang w:val="en-US"/>
        </w:rPr>
        <w:t> </w:t>
      </w:r>
      <w:r w:rsidRPr="0058219A">
        <w:rPr>
          <w:rFonts w:ascii="Calibri" w:hAnsi="Calibri"/>
        </w:rPr>
        <w:t>— Совета попечителей</w:t>
      </w:r>
      <w:r w:rsidRPr="0058219A">
        <w:rPr>
          <w:rStyle w:val="af7"/>
          <w:rFonts w:ascii="Calibri" w:hAnsi="Calibri"/>
        </w:rPr>
        <w:footnoteReference w:customMarkFollows="1" w:id="4"/>
        <w:t>14</w:t>
      </w:r>
      <w:r w:rsidRPr="0058219A">
        <w:rPr>
          <w:rFonts w:ascii="Calibri" w:hAnsi="Calibri"/>
        </w:rPr>
        <w:t>.</w:t>
      </w:r>
    </w:p>
    <w:p w:rsidR="007247C0" w:rsidRPr="0058219A" w:rsidRDefault="007247C0" w:rsidP="007247C0">
      <w:pPr>
        <w:widowControl w:val="0"/>
        <w:tabs>
          <w:tab w:val="left" w:pos="1134"/>
        </w:tabs>
        <w:spacing w:after="160"/>
        <w:ind w:firstLine="567"/>
        <w:jc w:val="both"/>
        <w:rPr>
          <w:rFonts w:ascii="Calibri" w:hAnsi="Calibri" w:cs="Sylfaen"/>
        </w:rPr>
      </w:pPr>
      <w:r w:rsidRPr="0058219A">
        <w:rPr>
          <w:rFonts w:ascii="Calibri" w:hAnsi="Calibri"/>
        </w:rPr>
        <w:lastRenderedPageBreak/>
        <w:t>3)</w:t>
      </w:r>
      <w:r w:rsidRPr="0058219A">
        <w:rPr>
          <w:rFonts w:ascii="Calibri" w:hAnsi="Calibri"/>
        </w:rPr>
        <w:tab/>
        <w:t>не подано ни одной заявки;</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4)</w:t>
      </w:r>
      <w:r w:rsidRPr="0058219A">
        <w:rPr>
          <w:rFonts w:ascii="Calibri" w:hAnsi="Calibri"/>
        </w:rPr>
        <w:tab/>
        <w:t>договор не заключается.</w:t>
      </w:r>
    </w:p>
    <w:p w:rsidR="007247C0" w:rsidRPr="0058219A" w:rsidRDefault="007247C0" w:rsidP="007247C0">
      <w:pPr>
        <w:widowControl w:val="0"/>
        <w:tabs>
          <w:tab w:val="left" w:pos="1276"/>
        </w:tabs>
        <w:spacing w:after="160"/>
        <w:ind w:firstLine="567"/>
        <w:jc w:val="both"/>
        <w:rPr>
          <w:rFonts w:ascii="Calibri" w:hAnsi="Calibri" w:cs="Sylfaen"/>
        </w:rPr>
      </w:pPr>
      <w:r w:rsidRPr="0058219A">
        <w:rPr>
          <w:rFonts w:ascii="Calibri" w:hAnsi="Calibri"/>
        </w:rPr>
        <w:t>1</w:t>
      </w:r>
      <w:r w:rsidRPr="007247C0">
        <w:rPr>
          <w:rFonts w:ascii="Calibri" w:hAnsi="Calibri"/>
        </w:rPr>
        <w:t>0</w:t>
      </w:r>
      <w:r w:rsidRPr="0058219A">
        <w:rPr>
          <w:rFonts w:ascii="Calibri" w:hAnsi="Calibri"/>
        </w:rPr>
        <w:t>.2.</w:t>
      </w:r>
      <w:r w:rsidRPr="0058219A">
        <w:rPr>
          <w:rFonts w:ascii="Calibri" w:hAnsi="Calibri"/>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7247C0" w:rsidRPr="0058219A" w:rsidRDefault="007247C0" w:rsidP="007247C0">
      <w:pPr>
        <w:rPr>
          <w:rFonts w:ascii="Calibri" w:hAnsi="Calibri"/>
          <w:b/>
        </w:rPr>
      </w:pPr>
      <w:r w:rsidRPr="0058219A">
        <w:rPr>
          <w:rFonts w:ascii="Calibri" w:hAnsi="Calibri"/>
          <w:b/>
        </w:rPr>
        <w:br w:type="page"/>
      </w:r>
    </w:p>
    <w:p w:rsidR="007247C0" w:rsidRPr="0058219A" w:rsidRDefault="007247C0" w:rsidP="007247C0">
      <w:pPr>
        <w:widowControl w:val="0"/>
        <w:spacing w:after="160"/>
        <w:ind w:left="567" w:right="565"/>
        <w:jc w:val="center"/>
        <w:rPr>
          <w:rFonts w:ascii="Calibri" w:hAnsi="Calibri"/>
          <w:b/>
        </w:rPr>
      </w:pPr>
      <w:r w:rsidRPr="0058219A">
        <w:rPr>
          <w:rFonts w:ascii="Calibri" w:hAnsi="Calibri"/>
          <w:b/>
        </w:rPr>
        <w:lastRenderedPageBreak/>
        <w:t xml:space="preserve">11. ПРАВО УЧАСТНИКА И ПОРЯДОК ОБЖАЛОВАНИЯ ИМ </w:t>
      </w:r>
      <w:r w:rsidRPr="0058219A">
        <w:rPr>
          <w:rFonts w:ascii="Calibri" w:hAnsi="Calibri"/>
          <w:b/>
        </w:rPr>
        <w:br/>
        <w:t>ДЕЙСТВИЙ И (ИЛИ) ПРИНЯТЫХ РЕШЕНИЙ, СВЯЗАННЫХ</w:t>
      </w:r>
      <w:r w:rsidRPr="0058219A">
        <w:rPr>
          <w:rFonts w:ascii="Calibri" w:hAnsi="Calibri" w:cs="Courier New"/>
          <w:b/>
          <w:lang w:val="en-US"/>
        </w:rPr>
        <w:t> </w:t>
      </w:r>
      <w:r w:rsidRPr="0058219A">
        <w:rPr>
          <w:rFonts w:ascii="Calibri" w:hAnsi="Calibri"/>
          <w:b/>
        </w:rPr>
        <w:t>С</w:t>
      </w:r>
      <w:r w:rsidRPr="0058219A">
        <w:rPr>
          <w:rFonts w:ascii="Calibri" w:hAnsi="Calibri" w:cs="Courier New"/>
          <w:b/>
          <w:lang w:val="en-US"/>
        </w:rPr>
        <w:t> </w:t>
      </w:r>
      <w:r w:rsidRPr="0058219A">
        <w:rPr>
          <w:rFonts w:ascii="Calibri" w:hAnsi="Calibri"/>
          <w:b/>
        </w:rPr>
        <w:t>ПРОЦЕССОМ ЗАКУПКИ</w:t>
      </w:r>
    </w:p>
    <w:p w:rsidR="007247C0" w:rsidRPr="0058219A" w:rsidRDefault="007247C0" w:rsidP="007247C0">
      <w:pPr>
        <w:widowControl w:val="0"/>
        <w:tabs>
          <w:tab w:val="left" w:pos="1276"/>
        </w:tabs>
        <w:spacing w:after="160"/>
        <w:ind w:firstLine="567"/>
        <w:jc w:val="both"/>
        <w:rPr>
          <w:rFonts w:ascii="Calibri" w:hAnsi="Calibri" w:cs="Sylfaen"/>
        </w:rPr>
      </w:pPr>
      <w:r w:rsidRPr="0058219A">
        <w:rPr>
          <w:rFonts w:ascii="Calibri" w:hAnsi="Calibri"/>
        </w:rPr>
        <w:t>1</w:t>
      </w:r>
      <w:r w:rsidRPr="007247C0">
        <w:rPr>
          <w:rFonts w:ascii="Calibri" w:hAnsi="Calibri"/>
        </w:rPr>
        <w:t>1</w:t>
      </w:r>
      <w:r w:rsidRPr="0058219A">
        <w:rPr>
          <w:rFonts w:ascii="Calibri" w:hAnsi="Calibri"/>
        </w:rPr>
        <w:t>.1.</w:t>
      </w:r>
      <w:r w:rsidRPr="0058219A">
        <w:rPr>
          <w:rFonts w:ascii="Calibri" w:hAnsi="Calibri"/>
        </w:rPr>
        <w:tab/>
        <w:t>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7247C0" w:rsidRPr="0058219A" w:rsidRDefault="007247C0" w:rsidP="007247C0">
      <w:pPr>
        <w:widowControl w:val="0"/>
        <w:tabs>
          <w:tab w:val="left" w:pos="1276"/>
        </w:tabs>
        <w:spacing w:after="160"/>
        <w:ind w:firstLine="567"/>
        <w:jc w:val="both"/>
        <w:rPr>
          <w:rFonts w:ascii="Calibri" w:hAnsi="Calibri" w:cs="Sylfaen"/>
        </w:rPr>
      </w:pPr>
      <w:r w:rsidRPr="0058219A">
        <w:rPr>
          <w:rFonts w:ascii="Calibri" w:hAnsi="Calibri"/>
        </w:rPr>
        <w:t>1</w:t>
      </w:r>
      <w:r w:rsidRPr="007247C0">
        <w:rPr>
          <w:rFonts w:ascii="Calibri" w:hAnsi="Calibri"/>
        </w:rPr>
        <w:t>1</w:t>
      </w:r>
      <w:r w:rsidRPr="0058219A">
        <w:rPr>
          <w:rFonts w:ascii="Calibri" w:hAnsi="Calibri"/>
        </w:rPr>
        <w:t>.2.</w:t>
      </w:r>
      <w:r w:rsidRPr="0058219A">
        <w:rPr>
          <w:rFonts w:ascii="Calibri" w:hAnsi="Calibri"/>
        </w:rPr>
        <w:tab/>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7247C0" w:rsidRPr="0058219A" w:rsidRDefault="007247C0" w:rsidP="007247C0">
      <w:pPr>
        <w:widowControl w:val="0"/>
        <w:tabs>
          <w:tab w:val="left" w:pos="1276"/>
        </w:tabs>
        <w:spacing w:after="160"/>
        <w:ind w:firstLine="567"/>
        <w:jc w:val="both"/>
        <w:rPr>
          <w:rFonts w:ascii="Calibri" w:hAnsi="Calibri" w:cs="Sylfaen"/>
        </w:rPr>
      </w:pPr>
      <w:r w:rsidRPr="0058219A">
        <w:rPr>
          <w:rFonts w:ascii="Calibri" w:hAnsi="Calibri"/>
        </w:rPr>
        <w:t>1</w:t>
      </w:r>
      <w:r w:rsidRPr="007247C0">
        <w:rPr>
          <w:rFonts w:ascii="Calibri" w:hAnsi="Calibri"/>
        </w:rPr>
        <w:t>1</w:t>
      </w:r>
      <w:r w:rsidRPr="0058219A">
        <w:rPr>
          <w:rFonts w:ascii="Calibri" w:hAnsi="Calibri"/>
        </w:rPr>
        <w:t>.3.</w:t>
      </w:r>
      <w:r w:rsidRPr="0058219A">
        <w:rPr>
          <w:rFonts w:ascii="Calibri" w:hAnsi="Calibri"/>
        </w:rPr>
        <w:tab/>
        <w:t>Каждое лицо согласно Закону имеет право:</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1)</w:t>
      </w:r>
      <w:r w:rsidRPr="0058219A">
        <w:rPr>
          <w:rFonts w:ascii="Calibri" w:hAnsi="Calibri"/>
        </w:rPr>
        <w:tab/>
        <w:t>на обжалование до заключения договора действий (бездействия) и решений заказчика и Комиссии лицу, рассматривающему 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7247C0" w:rsidRPr="0058219A" w:rsidRDefault="007247C0" w:rsidP="007247C0">
      <w:pPr>
        <w:widowControl w:val="0"/>
        <w:tabs>
          <w:tab w:val="left" w:pos="1134"/>
        </w:tabs>
        <w:spacing w:after="160"/>
        <w:ind w:firstLine="567"/>
        <w:jc w:val="both"/>
        <w:rPr>
          <w:rFonts w:ascii="Calibri" w:hAnsi="Calibri" w:cs="Sylfaen"/>
        </w:rPr>
      </w:pPr>
      <w:r w:rsidRPr="0058219A">
        <w:rPr>
          <w:rFonts w:ascii="Calibri" w:hAnsi="Calibri"/>
        </w:rPr>
        <w:t>2)</w:t>
      </w:r>
      <w:r w:rsidRPr="0058219A">
        <w:rPr>
          <w:rFonts w:ascii="Calibri" w:hAnsi="Calibri"/>
        </w:rPr>
        <w:tab/>
        <w:t>на обжалование в судебном порядке действий (бездействия) и решений лица, рассматривающего связанные с закупками жалобы, заказчика и Комиссии.</w:t>
      </w:r>
    </w:p>
    <w:p w:rsidR="007247C0" w:rsidRPr="0058219A" w:rsidRDefault="007247C0" w:rsidP="007247C0">
      <w:pPr>
        <w:widowControl w:val="0"/>
        <w:tabs>
          <w:tab w:val="left" w:pos="1276"/>
        </w:tabs>
        <w:spacing w:after="160"/>
        <w:ind w:firstLine="567"/>
        <w:jc w:val="both"/>
        <w:rPr>
          <w:rFonts w:ascii="Calibri" w:hAnsi="Calibri" w:cs="Sylfaen"/>
        </w:rPr>
      </w:pPr>
      <w:r w:rsidRPr="0058219A">
        <w:rPr>
          <w:rFonts w:ascii="Calibri" w:hAnsi="Calibri"/>
        </w:rPr>
        <w:t>1</w:t>
      </w:r>
      <w:r w:rsidRPr="007247C0">
        <w:rPr>
          <w:rFonts w:ascii="Calibri" w:hAnsi="Calibri"/>
        </w:rPr>
        <w:t>1</w:t>
      </w:r>
      <w:r w:rsidRPr="0058219A">
        <w:rPr>
          <w:rFonts w:ascii="Calibri" w:hAnsi="Calibri"/>
        </w:rPr>
        <w:t>.4.</w:t>
      </w:r>
      <w:r w:rsidRPr="0058219A">
        <w:rPr>
          <w:rFonts w:ascii="Calibri" w:hAnsi="Calibri"/>
        </w:rPr>
        <w:tab/>
        <w:t>Если подавшее жалобу лицо обжалует:</w:t>
      </w:r>
    </w:p>
    <w:p w:rsidR="007247C0" w:rsidRPr="0058219A" w:rsidRDefault="007247C0" w:rsidP="007247C0">
      <w:pPr>
        <w:widowControl w:val="0"/>
        <w:tabs>
          <w:tab w:val="left" w:pos="1134"/>
        </w:tabs>
        <w:spacing w:after="160"/>
        <w:ind w:firstLine="567"/>
        <w:jc w:val="both"/>
        <w:rPr>
          <w:rFonts w:ascii="Calibri" w:hAnsi="Calibri" w:cs="Sylfaen"/>
        </w:rPr>
      </w:pPr>
      <w:r w:rsidRPr="0058219A">
        <w:rPr>
          <w:rFonts w:ascii="Calibri" w:hAnsi="Calibri"/>
        </w:rPr>
        <w:t>1)</w:t>
      </w:r>
      <w:r w:rsidRPr="0058219A">
        <w:rPr>
          <w:rFonts w:ascii="Calibri" w:hAnsi="Calibri"/>
        </w:rPr>
        <w:tab/>
        <w:t>решение о заключении договора, то жалоба подается в период ожидания, предусмотренный пунктом 7.23 части 1 настоящего Приглашения;</w:t>
      </w:r>
    </w:p>
    <w:p w:rsidR="007247C0" w:rsidRPr="0058219A" w:rsidRDefault="007247C0" w:rsidP="007247C0">
      <w:pPr>
        <w:widowControl w:val="0"/>
        <w:tabs>
          <w:tab w:val="left" w:pos="1134"/>
        </w:tabs>
        <w:spacing w:after="160"/>
        <w:ind w:firstLine="567"/>
        <w:jc w:val="both"/>
        <w:rPr>
          <w:rFonts w:ascii="Calibri" w:hAnsi="Calibri" w:cs="Sylfaen"/>
        </w:rPr>
      </w:pPr>
      <w:r w:rsidRPr="0058219A">
        <w:rPr>
          <w:rFonts w:ascii="Calibri" w:hAnsi="Calibri"/>
        </w:rPr>
        <w:t>2)</w:t>
      </w:r>
      <w:r w:rsidRPr="0058219A">
        <w:rPr>
          <w:rFonts w:ascii="Calibri" w:hAnsi="Calibri"/>
        </w:rPr>
        <w:tab/>
        <w:t>характеристики предмета закупки или требования приглашения, то</w:t>
      </w:r>
      <w:r w:rsidRPr="0058219A">
        <w:rPr>
          <w:rFonts w:ascii="Calibri" w:hAnsi="Calibri" w:cs="Courier New"/>
          <w:lang w:val="en-US"/>
        </w:rPr>
        <w:t> </w:t>
      </w:r>
      <w:r w:rsidRPr="0058219A">
        <w:rPr>
          <w:rFonts w:ascii="Calibri" w:hAnsi="Calibri"/>
        </w:rPr>
        <w:t>жалоба подается до истечения окончательного срока подачи заявок.</w:t>
      </w:r>
    </w:p>
    <w:p w:rsidR="007247C0" w:rsidRPr="0058219A" w:rsidRDefault="007247C0" w:rsidP="007247C0">
      <w:pPr>
        <w:widowControl w:val="0"/>
        <w:tabs>
          <w:tab w:val="left" w:pos="1276"/>
        </w:tabs>
        <w:spacing w:after="160"/>
        <w:ind w:firstLine="567"/>
        <w:jc w:val="both"/>
        <w:rPr>
          <w:rFonts w:ascii="Calibri" w:hAnsi="Calibri" w:cs="Sylfaen"/>
        </w:rPr>
      </w:pPr>
      <w:r w:rsidRPr="0058219A">
        <w:rPr>
          <w:rFonts w:ascii="Calibri" w:hAnsi="Calibri"/>
        </w:rPr>
        <w:t>1</w:t>
      </w:r>
      <w:r w:rsidRPr="007247C0">
        <w:rPr>
          <w:rFonts w:ascii="Calibri" w:hAnsi="Calibri"/>
        </w:rPr>
        <w:t>1</w:t>
      </w:r>
      <w:r w:rsidRPr="0058219A">
        <w:rPr>
          <w:rFonts w:ascii="Calibri" w:hAnsi="Calibri"/>
        </w:rPr>
        <w:t>.5.</w:t>
      </w:r>
      <w:r w:rsidRPr="0058219A">
        <w:rPr>
          <w:rFonts w:ascii="Calibri" w:hAnsi="Calibri"/>
        </w:rPr>
        <w:tab/>
        <w:t>Жалоба подается лицу, рассматривающему связанные с закупками жалобы, в письменной форме, подписанной, с включением в нее:</w:t>
      </w:r>
    </w:p>
    <w:p w:rsidR="007247C0" w:rsidRPr="0058219A" w:rsidRDefault="007247C0" w:rsidP="007247C0">
      <w:pPr>
        <w:widowControl w:val="0"/>
        <w:tabs>
          <w:tab w:val="left" w:pos="1134"/>
        </w:tabs>
        <w:spacing w:after="160"/>
        <w:ind w:firstLine="567"/>
        <w:jc w:val="both"/>
        <w:rPr>
          <w:rFonts w:ascii="Calibri" w:hAnsi="Calibri" w:cs="Sylfaen"/>
        </w:rPr>
      </w:pPr>
      <w:r w:rsidRPr="0058219A">
        <w:rPr>
          <w:rFonts w:ascii="Calibri" w:hAnsi="Calibri"/>
        </w:rPr>
        <w:t>1)</w:t>
      </w:r>
      <w:r w:rsidRPr="0058219A">
        <w:rPr>
          <w:rFonts w:ascii="Calibri" w:hAnsi="Calibri"/>
        </w:rPr>
        <w:tab/>
        <w:t>наименования (имени, фамилии, копии документа, удостоверяющего личность) и адреса подавшего жалобу лица;</w:t>
      </w:r>
    </w:p>
    <w:p w:rsidR="007247C0" w:rsidRPr="0058219A" w:rsidRDefault="007247C0" w:rsidP="007247C0">
      <w:pPr>
        <w:widowControl w:val="0"/>
        <w:tabs>
          <w:tab w:val="left" w:pos="1134"/>
        </w:tabs>
        <w:spacing w:after="160"/>
        <w:ind w:firstLine="567"/>
        <w:jc w:val="both"/>
        <w:rPr>
          <w:rFonts w:ascii="Calibri" w:hAnsi="Calibri" w:cs="Sylfaen"/>
        </w:rPr>
      </w:pPr>
      <w:r w:rsidRPr="0058219A">
        <w:rPr>
          <w:rFonts w:ascii="Calibri" w:hAnsi="Calibri"/>
        </w:rPr>
        <w:t>2)</w:t>
      </w:r>
      <w:r w:rsidRPr="0058219A">
        <w:rPr>
          <w:rFonts w:ascii="Calibri" w:hAnsi="Calibri"/>
        </w:rPr>
        <w:tab/>
        <w:t>наименования и адреса заказчика;</w:t>
      </w:r>
    </w:p>
    <w:p w:rsidR="007247C0" w:rsidRPr="0058219A" w:rsidRDefault="007247C0" w:rsidP="007247C0">
      <w:pPr>
        <w:widowControl w:val="0"/>
        <w:tabs>
          <w:tab w:val="left" w:pos="1134"/>
        </w:tabs>
        <w:spacing w:after="160"/>
        <w:ind w:firstLine="567"/>
        <w:jc w:val="both"/>
        <w:rPr>
          <w:rFonts w:ascii="Calibri" w:hAnsi="Calibri" w:cs="Sylfaen"/>
        </w:rPr>
      </w:pPr>
      <w:r w:rsidRPr="0058219A">
        <w:rPr>
          <w:rFonts w:ascii="Calibri" w:hAnsi="Calibri"/>
        </w:rPr>
        <w:t>3)</w:t>
      </w:r>
      <w:r w:rsidRPr="0058219A">
        <w:rPr>
          <w:rFonts w:ascii="Calibri" w:hAnsi="Calibri"/>
        </w:rPr>
        <w:tab/>
        <w:t>кода и предмета обжалуемой процедуры закупки;</w:t>
      </w:r>
    </w:p>
    <w:p w:rsidR="007247C0" w:rsidRPr="0058219A" w:rsidRDefault="007247C0" w:rsidP="007247C0">
      <w:pPr>
        <w:widowControl w:val="0"/>
        <w:tabs>
          <w:tab w:val="left" w:pos="1134"/>
        </w:tabs>
        <w:spacing w:after="160"/>
        <w:ind w:firstLine="567"/>
        <w:jc w:val="both"/>
        <w:rPr>
          <w:rFonts w:ascii="Calibri" w:hAnsi="Calibri" w:cs="Sylfaen"/>
        </w:rPr>
      </w:pPr>
      <w:r w:rsidRPr="0058219A">
        <w:rPr>
          <w:rFonts w:ascii="Calibri" w:hAnsi="Calibri"/>
        </w:rPr>
        <w:t>4)</w:t>
      </w:r>
      <w:r w:rsidRPr="0058219A">
        <w:rPr>
          <w:rFonts w:ascii="Calibri" w:hAnsi="Calibri"/>
        </w:rPr>
        <w:tab/>
        <w:t>предмета спора и требования подавшего жалобу лица;</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5)</w:t>
      </w:r>
      <w:r w:rsidRPr="0058219A">
        <w:rPr>
          <w:rFonts w:ascii="Calibri" w:hAnsi="Calibri"/>
        </w:rPr>
        <w:tab/>
        <w:t>фактических и правовых оснований жалобы, доказательств по ней;</w:t>
      </w:r>
    </w:p>
    <w:p w:rsidR="007247C0" w:rsidRPr="0058219A" w:rsidRDefault="007247C0" w:rsidP="007247C0">
      <w:pPr>
        <w:widowControl w:val="0"/>
        <w:tabs>
          <w:tab w:val="left" w:pos="1134"/>
        </w:tabs>
        <w:spacing w:after="160"/>
        <w:ind w:firstLine="567"/>
        <w:jc w:val="both"/>
        <w:rPr>
          <w:rFonts w:ascii="Calibri" w:hAnsi="Calibri" w:cs="Sylfaen"/>
        </w:rPr>
      </w:pPr>
      <w:r w:rsidRPr="0058219A">
        <w:rPr>
          <w:rFonts w:ascii="Calibri" w:hAnsi="Calibri"/>
        </w:rPr>
        <w:t>6)</w:t>
      </w:r>
      <w:r w:rsidRPr="0058219A">
        <w:rPr>
          <w:rFonts w:ascii="Calibri" w:hAnsi="Calibri"/>
        </w:rPr>
        <w:tab/>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7247C0" w:rsidRPr="0058219A" w:rsidRDefault="007247C0" w:rsidP="007247C0">
      <w:pPr>
        <w:widowControl w:val="0"/>
        <w:tabs>
          <w:tab w:val="left" w:pos="1134"/>
        </w:tabs>
        <w:spacing w:after="160"/>
        <w:ind w:firstLine="567"/>
        <w:jc w:val="both"/>
        <w:rPr>
          <w:rFonts w:ascii="Calibri" w:hAnsi="Calibri" w:cs="Sylfaen"/>
        </w:rPr>
      </w:pPr>
      <w:r w:rsidRPr="0058219A">
        <w:rPr>
          <w:rFonts w:ascii="Calibri" w:hAnsi="Calibri"/>
        </w:rPr>
        <w:t>7)</w:t>
      </w:r>
      <w:r w:rsidRPr="0058219A">
        <w:rPr>
          <w:rFonts w:ascii="Calibri" w:hAnsi="Calibri"/>
        </w:rPr>
        <w:tab/>
        <w:t>наименования и номера счета того банка, которому в случае удовлетворения жалобы должна быть обратно перечислена плата;</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8)</w:t>
      </w:r>
      <w:r w:rsidRPr="0058219A">
        <w:rPr>
          <w:rFonts w:ascii="Calibri" w:hAnsi="Calibri"/>
        </w:rPr>
        <w:tab/>
        <w:t>иных необходимых сведений.</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 xml:space="preserve">11.6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7" w:history="1">
        <w:r w:rsidRPr="0058219A">
          <w:rPr>
            <w:rStyle w:val="a9"/>
            <w:rFonts w:ascii="Calibri" w:hAnsi="Calibri"/>
          </w:rPr>
          <w:t>secretariat@minfin.am</w:t>
        </w:r>
      </w:hyperlink>
      <w:r w:rsidRPr="0058219A">
        <w:rPr>
          <w:rFonts w:ascii="Calibri" w:hAnsi="Calibri"/>
        </w:rPr>
        <w:t xml:space="preserve">. </w:t>
      </w:r>
    </w:p>
    <w:p w:rsidR="007247C0" w:rsidRPr="0058219A" w:rsidRDefault="007247C0" w:rsidP="007247C0">
      <w:pPr>
        <w:widowControl w:val="0"/>
        <w:tabs>
          <w:tab w:val="left" w:pos="1276"/>
        </w:tabs>
        <w:spacing w:after="160"/>
        <w:ind w:firstLine="567"/>
        <w:jc w:val="both"/>
        <w:rPr>
          <w:rFonts w:ascii="Calibri" w:hAnsi="Calibri" w:cs="Sylfaen"/>
        </w:rPr>
      </w:pPr>
      <w:r w:rsidRPr="0058219A">
        <w:rPr>
          <w:rFonts w:ascii="Calibri" w:hAnsi="Calibri"/>
        </w:rPr>
        <w:lastRenderedPageBreak/>
        <w:t>1</w:t>
      </w:r>
      <w:r w:rsidRPr="007247C0">
        <w:rPr>
          <w:rFonts w:ascii="Calibri" w:hAnsi="Calibri"/>
        </w:rPr>
        <w:t>1</w:t>
      </w:r>
      <w:r w:rsidRPr="0058219A">
        <w:rPr>
          <w:rFonts w:ascii="Calibri" w:hAnsi="Calibri"/>
        </w:rPr>
        <w:t>.7.</w:t>
      </w:r>
      <w:r w:rsidRPr="0058219A">
        <w:rPr>
          <w:rFonts w:ascii="Calibri" w:hAnsi="Calibri"/>
        </w:rPr>
        <w:tab/>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Pr="0058219A">
        <w:rPr>
          <w:rFonts w:ascii="Calibri" w:hAnsi="Calibri" w:cs="Courier New"/>
        </w:rPr>
        <w:t> </w:t>
      </w:r>
      <w:r w:rsidRPr="0058219A">
        <w:rPr>
          <w:rFonts w:ascii="Calibri" w:hAnsi="Calibri"/>
        </w:rPr>
        <w:t>уполномоченный орган копию документа, удостоверяющего внесение платы за</w:t>
      </w:r>
      <w:r w:rsidRPr="0058219A">
        <w:rPr>
          <w:rFonts w:ascii="Calibri" w:hAnsi="Calibri" w:cs="Courier New"/>
        </w:rPr>
        <w:t> </w:t>
      </w:r>
      <w:r w:rsidRPr="0058219A">
        <w:rPr>
          <w:rFonts w:ascii="Calibri" w:hAnsi="Calibri"/>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Pr="0058219A">
        <w:rPr>
          <w:rFonts w:ascii="Calibri" w:hAnsi="Calibri" w:cs="Courier New"/>
          <w:lang w:val="en-US"/>
        </w:rPr>
        <w:t> </w:t>
      </w:r>
      <w:r w:rsidRPr="0058219A">
        <w:rPr>
          <w:rFonts w:ascii="Calibri" w:hAnsi="Calibri"/>
        </w:rPr>
        <w:t>лицу посредством совершения перевода на указанный банковский счет.</w:t>
      </w:r>
    </w:p>
    <w:p w:rsidR="007247C0" w:rsidRPr="0058219A" w:rsidRDefault="007247C0" w:rsidP="007247C0">
      <w:pPr>
        <w:widowControl w:val="0"/>
        <w:tabs>
          <w:tab w:val="left" w:pos="1276"/>
        </w:tabs>
        <w:spacing w:after="160"/>
        <w:ind w:firstLine="567"/>
        <w:jc w:val="both"/>
        <w:rPr>
          <w:rFonts w:ascii="Calibri" w:hAnsi="Calibri"/>
        </w:rPr>
      </w:pPr>
      <w:r w:rsidRPr="0058219A">
        <w:rPr>
          <w:rFonts w:ascii="Calibri" w:hAnsi="Calibri"/>
        </w:rPr>
        <w:t>1</w:t>
      </w:r>
      <w:r w:rsidRPr="007247C0">
        <w:rPr>
          <w:rFonts w:ascii="Calibri" w:hAnsi="Calibri"/>
        </w:rPr>
        <w:t>1</w:t>
      </w:r>
      <w:r w:rsidRPr="0058219A">
        <w:rPr>
          <w:rFonts w:ascii="Calibri" w:hAnsi="Calibri"/>
        </w:rPr>
        <w:t>.7.</w:t>
      </w:r>
      <w:r w:rsidRPr="0058219A">
        <w:rPr>
          <w:rFonts w:ascii="Calibri" w:hAnsi="Calibri"/>
        </w:rPr>
        <w:tab/>
      </w:r>
      <w:r w:rsidRPr="0058219A">
        <w:rPr>
          <w:rFonts w:ascii="Calibri" w:hAnsi="Calibri"/>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w:t>
      </w:r>
      <w:r w:rsidRPr="0058219A">
        <w:rPr>
          <w:rFonts w:ascii="GHEA Grapalat" w:hAnsi="GHEA Grapalat"/>
        </w:rPr>
        <w:t>օ</w:t>
      </w:r>
      <w:r w:rsidRPr="0058219A">
        <w:rPr>
          <w:rFonts w:ascii="Calibri" w:hAnsi="Calibri"/>
        </w:rPr>
        <w:t>й в жалобе.. 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7247C0" w:rsidRPr="007247C0" w:rsidRDefault="007247C0" w:rsidP="007247C0">
      <w:pPr>
        <w:widowControl w:val="0"/>
        <w:tabs>
          <w:tab w:val="left" w:pos="1276"/>
        </w:tabs>
        <w:spacing w:after="160"/>
        <w:ind w:firstLine="567"/>
        <w:jc w:val="both"/>
        <w:rPr>
          <w:rFonts w:ascii="Calibri" w:hAnsi="Calibri"/>
        </w:rPr>
      </w:pPr>
      <w:r w:rsidRPr="0058219A">
        <w:rPr>
          <w:rFonts w:ascii="Calibri" w:hAnsi="Calibri"/>
        </w:rPr>
        <w:t xml:space="preserve">11.9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w:t>
      </w:r>
    </w:p>
    <w:p w:rsidR="007247C0" w:rsidRPr="0058219A" w:rsidRDefault="007247C0" w:rsidP="007247C0">
      <w:pPr>
        <w:widowControl w:val="0"/>
        <w:tabs>
          <w:tab w:val="left" w:pos="1276"/>
        </w:tabs>
        <w:spacing w:after="160"/>
        <w:ind w:firstLine="567"/>
        <w:jc w:val="both"/>
        <w:rPr>
          <w:rFonts w:ascii="Calibri" w:hAnsi="Calibri" w:cs="Sylfaen"/>
        </w:rPr>
      </w:pPr>
      <w:r w:rsidRPr="0058219A">
        <w:rPr>
          <w:rFonts w:ascii="Calibri" w:hAnsi="Calibri"/>
        </w:rPr>
        <w:t>11.</w:t>
      </w:r>
      <w:r w:rsidRPr="0058219A">
        <w:rPr>
          <w:rFonts w:ascii="Calibri" w:hAnsi="Calibri"/>
          <w:lang w:val="hy-AM"/>
        </w:rPr>
        <w:t>8</w:t>
      </w:r>
      <w:r w:rsidRPr="0058219A">
        <w:rPr>
          <w:rFonts w:ascii="Calibri" w:hAnsi="Calibri"/>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7247C0" w:rsidRPr="0058219A" w:rsidRDefault="007247C0" w:rsidP="007247C0">
      <w:pPr>
        <w:widowControl w:val="0"/>
        <w:tabs>
          <w:tab w:val="left" w:pos="1276"/>
        </w:tabs>
        <w:spacing w:after="160"/>
        <w:ind w:firstLine="567"/>
        <w:jc w:val="both"/>
        <w:rPr>
          <w:rFonts w:ascii="Calibri" w:hAnsi="Calibri" w:cs="Sylfaen"/>
        </w:rPr>
      </w:pPr>
      <w:r w:rsidRPr="0058219A">
        <w:rPr>
          <w:rFonts w:ascii="Calibri" w:hAnsi="Calibri" w:cs="Sylfaen"/>
        </w:rPr>
        <w:t>11.10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11.</w:t>
      </w:r>
      <w:r>
        <w:rPr>
          <w:rFonts w:ascii="Calibri" w:hAnsi="Calibri" w:cs="Sylfaen"/>
        </w:rPr>
        <w:t>6</w:t>
      </w:r>
      <w:r w:rsidRPr="0058219A">
        <w:rPr>
          <w:rFonts w:ascii="Calibri" w:hAnsi="Calibri" w:cs="Sylfaen"/>
        </w:rPr>
        <w:t xml:space="preserve"> части 1 настоящего приглашения.</w:t>
      </w:r>
    </w:p>
    <w:p w:rsidR="007247C0" w:rsidRPr="0058219A" w:rsidRDefault="007247C0" w:rsidP="007247C0">
      <w:pPr>
        <w:widowControl w:val="0"/>
        <w:tabs>
          <w:tab w:val="left" w:pos="1276"/>
        </w:tabs>
        <w:spacing w:after="160"/>
        <w:ind w:firstLine="567"/>
        <w:jc w:val="both"/>
        <w:rPr>
          <w:rFonts w:ascii="Calibri" w:hAnsi="Calibri" w:cs="Sylfaen"/>
        </w:rPr>
      </w:pPr>
      <w:r w:rsidRPr="0058219A">
        <w:rPr>
          <w:rFonts w:ascii="Calibri" w:hAnsi="Calibri"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7247C0" w:rsidRPr="0058219A" w:rsidRDefault="007247C0" w:rsidP="007247C0">
      <w:pPr>
        <w:widowControl w:val="0"/>
        <w:tabs>
          <w:tab w:val="left" w:pos="1276"/>
        </w:tabs>
        <w:spacing w:after="160"/>
        <w:ind w:firstLine="567"/>
        <w:jc w:val="both"/>
        <w:rPr>
          <w:rFonts w:ascii="Calibri" w:hAnsi="Calibri" w:cs="Sylfaen"/>
        </w:rPr>
      </w:pPr>
      <w:r w:rsidRPr="0058219A">
        <w:rPr>
          <w:rFonts w:ascii="Calibri" w:hAnsi="Calibri"/>
        </w:rPr>
        <w:t>1</w:t>
      </w:r>
      <w:r w:rsidRPr="007247C0">
        <w:rPr>
          <w:rFonts w:ascii="Calibri" w:hAnsi="Calibri"/>
        </w:rPr>
        <w:t>1</w:t>
      </w:r>
      <w:r w:rsidRPr="0058219A">
        <w:rPr>
          <w:rFonts w:ascii="Calibri" w:hAnsi="Calibri"/>
        </w:rPr>
        <w:t>.11.</w:t>
      </w:r>
      <w:r w:rsidRPr="0058219A">
        <w:rPr>
          <w:rFonts w:ascii="Calibri" w:hAnsi="Calibri"/>
        </w:rPr>
        <w:tab/>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7247C0" w:rsidRPr="0058219A" w:rsidRDefault="007247C0" w:rsidP="007247C0">
      <w:pPr>
        <w:widowControl w:val="0"/>
        <w:tabs>
          <w:tab w:val="left" w:pos="1276"/>
        </w:tabs>
        <w:spacing w:after="160"/>
        <w:ind w:firstLine="567"/>
        <w:jc w:val="both"/>
        <w:rPr>
          <w:rFonts w:ascii="Calibri" w:hAnsi="Calibri" w:cs="Sylfaen"/>
        </w:rPr>
      </w:pPr>
      <w:r w:rsidRPr="0058219A">
        <w:rPr>
          <w:rFonts w:ascii="Calibri" w:hAnsi="Calibri"/>
        </w:rPr>
        <w:t>1</w:t>
      </w:r>
      <w:r w:rsidRPr="007247C0">
        <w:rPr>
          <w:rFonts w:ascii="Calibri" w:hAnsi="Calibri"/>
        </w:rPr>
        <w:t>1</w:t>
      </w:r>
      <w:r w:rsidRPr="0058219A">
        <w:rPr>
          <w:rFonts w:ascii="Calibri" w:hAnsi="Calibri"/>
        </w:rPr>
        <w:t>.12.</w:t>
      </w:r>
      <w:r w:rsidRPr="0058219A">
        <w:rPr>
          <w:rFonts w:ascii="Calibri" w:hAnsi="Calibri"/>
        </w:rPr>
        <w:tab/>
        <w:t xml:space="preserve">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w:t>
      </w:r>
      <w:r w:rsidRPr="0058219A">
        <w:rPr>
          <w:rFonts w:ascii="Calibri" w:hAnsi="Calibri"/>
        </w:rPr>
        <w:lastRenderedPageBreak/>
        <w:t>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7247C0" w:rsidRPr="0058219A" w:rsidRDefault="007247C0" w:rsidP="007247C0">
      <w:pPr>
        <w:widowControl w:val="0"/>
        <w:tabs>
          <w:tab w:val="left" w:pos="1276"/>
        </w:tabs>
        <w:spacing w:after="160"/>
        <w:ind w:firstLine="567"/>
        <w:jc w:val="both"/>
        <w:rPr>
          <w:rFonts w:ascii="Calibri" w:hAnsi="Calibri" w:cs="Sylfaen"/>
        </w:rPr>
      </w:pPr>
      <w:r w:rsidRPr="0058219A">
        <w:rPr>
          <w:rFonts w:ascii="Calibri" w:hAnsi="Calibri"/>
        </w:rPr>
        <w:t>1</w:t>
      </w:r>
      <w:r w:rsidRPr="007247C0">
        <w:rPr>
          <w:rFonts w:ascii="Calibri" w:hAnsi="Calibri"/>
        </w:rPr>
        <w:t>1</w:t>
      </w:r>
      <w:r w:rsidRPr="0058219A">
        <w:rPr>
          <w:rFonts w:ascii="Calibri" w:hAnsi="Calibri"/>
        </w:rPr>
        <w:t>.13.</w:t>
      </w:r>
      <w:r w:rsidRPr="0058219A">
        <w:rPr>
          <w:rFonts w:ascii="Calibri" w:hAnsi="Calibri"/>
        </w:rPr>
        <w:tab/>
        <w:t>Лицо, рассматривающее связанные с закупками жалобы:</w:t>
      </w:r>
    </w:p>
    <w:p w:rsidR="007247C0" w:rsidRPr="0058219A" w:rsidRDefault="007247C0" w:rsidP="007247C0">
      <w:pPr>
        <w:widowControl w:val="0"/>
        <w:tabs>
          <w:tab w:val="left" w:pos="1134"/>
        </w:tabs>
        <w:spacing w:after="160"/>
        <w:ind w:firstLine="567"/>
        <w:jc w:val="both"/>
        <w:rPr>
          <w:rFonts w:ascii="Calibri" w:hAnsi="Calibri" w:cs="Sylfaen"/>
        </w:rPr>
      </w:pPr>
      <w:r w:rsidRPr="0058219A">
        <w:rPr>
          <w:rFonts w:ascii="Calibri" w:hAnsi="Calibri"/>
        </w:rPr>
        <w:t>1)</w:t>
      </w:r>
      <w:r w:rsidRPr="0058219A">
        <w:rPr>
          <w:rFonts w:ascii="Calibri" w:hAnsi="Calibri"/>
        </w:rPr>
        <w:tab/>
        <w:t>вправе принимать следующие решения относительно действий или бездействия заказчика и Комиссии:</w:t>
      </w:r>
    </w:p>
    <w:p w:rsidR="007247C0" w:rsidRPr="0058219A" w:rsidRDefault="007247C0" w:rsidP="007247C0">
      <w:pPr>
        <w:widowControl w:val="0"/>
        <w:tabs>
          <w:tab w:val="left" w:pos="1134"/>
        </w:tabs>
        <w:spacing w:after="160"/>
        <w:ind w:firstLine="567"/>
        <w:jc w:val="both"/>
        <w:rPr>
          <w:rFonts w:ascii="Calibri" w:hAnsi="Calibri" w:cs="Sylfaen"/>
        </w:rPr>
      </w:pPr>
      <w:r w:rsidRPr="0058219A">
        <w:rPr>
          <w:rFonts w:ascii="Calibri" w:hAnsi="Calibri"/>
        </w:rPr>
        <w:t>а.</w:t>
      </w:r>
      <w:r w:rsidRPr="0058219A">
        <w:rPr>
          <w:rFonts w:ascii="Calibri" w:hAnsi="Calibri"/>
        </w:rPr>
        <w:tab/>
        <w:t>запретить выполнение определенных действий и принятие решений;</w:t>
      </w:r>
    </w:p>
    <w:p w:rsidR="007247C0" w:rsidRPr="0058219A" w:rsidRDefault="007247C0" w:rsidP="007247C0">
      <w:pPr>
        <w:widowControl w:val="0"/>
        <w:tabs>
          <w:tab w:val="left" w:pos="1134"/>
        </w:tabs>
        <w:spacing w:after="160"/>
        <w:ind w:firstLine="567"/>
        <w:jc w:val="both"/>
        <w:rPr>
          <w:rFonts w:ascii="Calibri" w:hAnsi="Calibri" w:cs="Sylfaen"/>
        </w:rPr>
      </w:pPr>
      <w:r w:rsidRPr="0058219A">
        <w:rPr>
          <w:rFonts w:ascii="Calibri" w:hAnsi="Calibri"/>
        </w:rPr>
        <w:t>б.</w:t>
      </w:r>
      <w:r w:rsidRPr="0058219A">
        <w:rPr>
          <w:rFonts w:ascii="Calibri" w:hAnsi="Calibri"/>
        </w:rPr>
        <w:tab/>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7247C0" w:rsidRPr="0058219A" w:rsidRDefault="007247C0" w:rsidP="007247C0">
      <w:pPr>
        <w:widowControl w:val="0"/>
        <w:tabs>
          <w:tab w:val="left" w:pos="1134"/>
        </w:tabs>
        <w:spacing w:after="160"/>
        <w:ind w:firstLine="567"/>
        <w:jc w:val="both"/>
        <w:rPr>
          <w:rFonts w:ascii="Calibri" w:hAnsi="Calibri" w:cs="Sylfaen"/>
        </w:rPr>
      </w:pPr>
      <w:r w:rsidRPr="0058219A">
        <w:rPr>
          <w:rFonts w:ascii="Calibri" w:hAnsi="Calibri"/>
        </w:rPr>
        <w:t>2)</w:t>
      </w:r>
      <w:r w:rsidRPr="0058219A">
        <w:rPr>
          <w:rFonts w:ascii="Calibri" w:hAnsi="Calibri"/>
        </w:rPr>
        <w:tab/>
        <w:t>принимает решение о включении участника в список участников, не</w:t>
      </w:r>
      <w:r w:rsidRPr="0058219A">
        <w:rPr>
          <w:rFonts w:ascii="Calibri" w:hAnsi="Calibri" w:cs="Courier New"/>
          <w:lang w:val="en-US"/>
        </w:rPr>
        <w:t> </w:t>
      </w:r>
      <w:r w:rsidRPr="0058219A">
        <w:rPr>
          <w:rFonts w:ascii="Calibri" w:hAnsi="Calibri"/>
        </w:rPr>
        <w:t>имеющих права на участие в процессе закупок;</w:t>
      </w:r>
    </w:p>
    <w:p w:rsidR="007247C0" w:rsidRPr="0058219A" w:rsidRDefault="007247C0" w:rsidP="007247C0">
      <w:pPr>
        <w:widowControl w:val="0"/>
        <w:tabs>
          <w:tab w:val="left" w:pos="1134"/>
        </w:tabs>
        <w:spacing w:after="160"/>
        <w:ind w:firstLine="567"/>
        <w:jc w:val="both"/>
        <w:rPr>
          <w:rFonts w:ascii="Calibri" w:hAnsi="Calibri" w:cs="Sylfaen"/>
        </w:rPr>
      </w:pPr>
      <w:r w:rsidRPr="0058219A">
        <w:rPr>
          <w:rFonts w:ascii="Calibri" w:hAnsi="Calibri"/>
        </w:rPr>
        <w:t>3)</w:t>
      </w:r>
      <w:r w:rsidRPr="0058219A">
        <w:rPr>
          <w:rFonts w:ascii="Calibri" w:hAnsi="Calibri"/>
        </w:rPr>
        <w:tab/>
        <w:t>ведет учет решений, принятых лицом, рассматривающим жалобы в</w:t>
      </w:r>
      <w:r w:rsidRPr="0058219A">
        <w:rPr>
          <w:rFonts w:ascii="Calibri" w:hAnsi="Calibri" w:cs="Courier New"/>
          <w:lang w:val="en-US"/>
        </w:rPr>
        <w:t> </w:t>
      </w:r>
      <w:r w:rsidRPr="0058219A">
        <w:rPr>
          <w:rFonts w:ascii="Calibri" w:hAnsi="Calibri"/>
        </w:rPr>
        <w:t>связи с закупками, и осуществляет контроль над их исполнением.</w:t>
      </w:r>
    </w:p>
    <w:p w:rsidR="007247C0" w:rsidRPr="0058219A" w:rsidRDefault="007247C0" w:rsidP="007247C0">
      <w:pPr>
        <w:widowControl w:val="0"/>
        <w:tabs>
          <w:tab w:val="left" w:pos="1276"/>
        </w:tabs>
        <w:spacing w:after="160"/>
        <w:ind w:firstLine="567"/>
        <w:jc w:val="both"/>
        <w:rPr>
          <w:rFonts w:ascii="Calibri" w:hAnsi="Calibri" w:cs="Sylfaen"/>
        </w:rPr>
      </w:pPr>
      <w:r w:rsidRPr="0058219A">
        <w:rPr>
          <w:rFonts w:ascii="Calibri" w:hAnsi="Calibri"/>
        </w:rPr>
        <w:t>1</w:t>
      </w:r>
      <w:r w:rsidRPr="007247C0">
        <w:rPr>
          <w:rFonts w:ascii="Calibri" w:hAnsi="Calibri"/>
        </w:rPr>
        <w:t>1</w:t>
      </w:r>
      <w:r w:rsidRPr="0058219A">
        <w:rPr>
          <w:rFonts w:ascii="Calibri" w:hAnsi="Calibri"/>
        </w:rPr>
        <w:t>.14.</w:t>
      </w:r>
      <w:r w:rsidRPr="0058219A">
        <w:rPr>
          <w:rFonts w:ascii="Calibri" w:hAnsi="Calibri"/>
        </w:rPr>
        <w:tab/>
        <w:t>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7247C0" w:rsidRPr="0058219A" w:rsidRDefault="007247C0" w:rsidP="007247C0">
      <w:pPr>
        <w:widowControl w:val="0"/>
        <w:tabs>
          <w:tab w:val="left" w:pos="1276"/>
        </w:tabs>
        <w:spacing w:after="160"/>
        <w:ind w:firstLine="567"/>
        <w:jc w:val="both"/>
        <w:rPr>
          <w:rFonts w:ascii="Calibri" w:hAnsi="Calibri"/>
        </w:rPr>
      </w:pPr>
      <w:r w:rsidRPr="0058219A">
        <w:rPr>
          <w:rFonts w:ascii="Calibri" w:hAnsi="Calibri"/>
        </w:rPr>
        <w:t>1</w:t>
      </w:r>
      <w:r w:rsidRPr="007247C0">
        <w:rPr>
          <w:rFonts w:ascii="Calibri" w:hAnsi="Calibri"/>
        </w:rPr>
        <w:t>1</w:t>
      </w:r>
      <w:r w:rsidRPr="0058219A">
        <w:rPr>
          <w:rFonts w:ascii="Calibri" w:hAnsi="Calibri"/>
        </w:rPr>
        <w:t>.15.</w:t>
      </w:r>
      <w:r w:rsidRPr="0058219A">
        <w:rPr>
          <w:rFonts w:ascii="Calibri" w:hAnsi="Calibri"/>
        </w:rPr>
        <w:tab/>
        <w:t>Рассмотрение жалобы является открытым для общественности.Рассмотрение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sidRPr="0058219A">
        <w:rPr>
          <w:rFonts w:ascii="Calibri" w:hAnsi="Calibri"/>
          <w:lang w:val="hy-AM"/>
        </w:rPr>
        <w:t>.</w:t>
      </w:r>
      <w:r w:rsidRPr="0058219A">
        <w:rPr>
          <w:rFonts w:ascii="Calibri" w:hAnsi="Calibri"/>
        </w:rPr>
        <w:t xml:space="preserve"> Заседания онлайн транслируются также в интернете.</w:t>
      </w:r>
    </w:p>
    <w:p w:rsidR="007247C0" w:rsidRPr="0058219A" w:rsidRDefault="007247C0" w:rsidP="007247C0">
      <w:pPr>
        <w:widowControl w:val="0"/>
        <w:tabs>
          <w:tab w:val="left" w:pos="1276"/>
        </w:tabs>
        <w:spacing w:after="160"/>
        <w:ind w:firstLine="567"/>
        <w:jc w:val="both"/>
        <w:rPr>
          <w:rFonts w:ascii="Calibri" w:hAnsi="Calibri" w:cs="Sylfaen"/>
        </w:rPr>
      </w:pPr>
      <w:r w:rsidRPr="0058219A">
        <w:rPr>
          <w:rFonts w:ascii="Calibri" w:hAnsi="Calibri"/>
        </w:rPr>
        <w:t>1</w:t>
      </w:r>
      <w:r w:rsidRPr="007247C0">
        <w:rPr>
          <w:rFonts w:ascii="Calibri" w:hAnsi="Calibri"/>
        </w:rPr>
        <w:t>1</w:t>
      </w:r>
      <w:r w:rsidRPr="0058219A">
        <w:rPr>
          <w:rFonts w:ascii="Calibri" w:hAnsi="Calibri"/>
        </w:rPr>
        <w:t>.16.</w:t>
      </w:r>
      <w:r w:rsidRPr="0058219A">
        <w:rPr>
          <w:rFonts w:ascii="Calibri" w:hAnsi="Calibri"/>
        </w:rPr>
        <w:tab/>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7247C0" w:rsidRPr="0058219A" w:rsidRDefault="007247C0" w:rsidP="007247C0">
      <w:pPr>
        <w:widowControl w:val="0"/>
        <w:tabs>
          <w:tab w:val="left" w:pos="1276"/>
        </w:tabs>
        <w:spacing w:after="160"/>
        <w:ind w:firstLine="567"/>
        <w:jc w:val="both"/>
        <w:rPr>
          <w:rFonts w:ascii="Calibri" w:hAnsi="Calibri" w:cs="Sylfaen"/>
        </w:rPr>
      </w:pPr>
      <w:r w:rsidRPr="0058219A">
        <w:rPr>
          <w:rFonts w:ascii="Calibri" w:hAnsi="Calibri"/>
        </w:rPr>
        <w:t>1</w:t>
      </w:r>
      <w:r w:rsidRPr="007247C0">
        <w:rPr>
          <w:rFonts w:ascii="Calibri" w:hAnsi="Calibri"/>
        </w:rPr>
        <w:t>1</w:t>
      </w:r>
      <w:r w:rsidRPr="0058219A">
        <w:rPr>
          <w:rFonts w:ascii="Calibri" w:hAnsi="Calibri"/>
        </w:rPr>
        <w:t>.17.</w:t>
      </w:r>
      <w:r w:rsidRPr="0058219A">
        <w:rPr>
          <w:rFonts w:ascii="Calibri" w:hAnsi="Calibri"/>
        </w:rPr>
        <w:tab/>
        <w:t>Лицо, рассматривающее связанныес закупкамижалобы,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7247C0" w:rsidRPr="0058219A" w:rsidRDefault="007247C0" w:rsidP="007247C0">
      <w:pPr>
        <w:widowControl w:val="0"/>
        <w:tabs>
          <w:tab w:val="left" w:pos="1276"/>
        </w:tabs>
        <w:spacing w:after="160"/>
        <w:ind w:firstLine="567"/>
        <w:jc w:val="both"/>
        <w:rPr>
          <w:rFonts w:ascii="Calibri" w:hAnsi="Calibri" w:cs="Sylfaen"/>
        </w:rPr>
      </w:pPr>
      <w:r w:rsidRPr="0058219A">
        <w:rPr>
          <w:rFonts w:ascii="Calibri" w:hAnsi="Calibri"/>
        </w:rPr>
        <w:t>1</w:t>
      </w:r>
      <w:r w:rsidRPr="007247C0">
        <w:rPr>
          <w:rFonts w:ascii="Calibri" w:hAnsi="Calibri"/>
        </w:rPr>
        <w:t>1</w:t>
      </w:r>
      <w:r w:rsidRPr="0058219A">
        <w:rPr>
          <w:rFonts w:ascii="Calibri" w:hAnsi="Calibri"/>
        </w:rPr>
        <w:t>.18.</w:t>
      </w:r>
      <w:r w:rsidRPr="0058219A">
        <w:rPr>
          <w:rFonts w:ascii="Calibri" w:hAnsi="Calibri"/>
        </w:rPr>
        <w:tab/>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7247C0" w:rsidRPr="0058219A" w:rsidRDefault="007247C0" w:rsidP="007247C0">
      <w:pPr>
        <w:widowControl w:val="0"/>
        <w:tabs>
          <w:tab w:val="left" w:pos="1276"/>
        </w:tabs>
        <w:spacing w:after="160"/>
        <w:ind w:firstLine="567"/>
        <w:jc w:val="both"/>
        <w:rPr>
          <w:rFonts w:ascii="Calibri" w:hAnsi="Calibri"/>
        </w:rPr>
      </w:pPr>
      <w:r w:rsidRPr="0058219A">
        <w:rPr>
          <w:rFonts w:ascii="Calibri" w:hAnsi="Calibri"/>
        </w:rPr>
        <w:t>1</w:t>
      </w:r>
      <w:r w:rsidRPr="007247C0">
        <w:rPr>
          <w:rFonts w:ascii="Calibri" w:hAnsi="Calibri"/>
        </w:rPr>
        <w:t>1</w:t>
      </w:r>
      <w:r w:rsidRPr="0058219A">
        <w:rPr>
          <w:rFonts w:ascii="Calibri" w:hAnsi="Calibri"/>
        </w:rPr>
        <w:t>.19.</w:t>
      </w:r>
      <w:r w:rsidRPr="0058219A">
        <w:rPr>
          <w:rFonts w:ascii="Calibri" w:hAnsi="Calibri"/>
        </w:rPr>
        <w:tab/>
        <w:t xml:space="preserve">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w:t>
      </w:r>
      <w:r w:rsidRPr="0058219A">
        <w:rPr>
          <w:rFonts w:ascii="Calibri" w:hAnsi="Calibri"/>
        </w:rPr>
        <w:lastRenderedPageBreak/>
        <w:t>принятого по результатам рассмотрения жалобы.</w:t>
      </w:r>
    </w:p>
    <w:p w:rsidR="007247C0" w:rsidRPr="0058219A" w:rsidRDefault="007247C0" w:rsidP="007247C0">
      <w:pPr>
        <w:widowControl w:val="0"/>
        <w:spacing w:after="160"/>
        <w:ind w:firstLine="567"/>
        <w:jc w:val="both"/>
        <w:rPr>
          <w:rFonts w:ascii="Calibri" w:hAnsi="Calibri" w:cs="Sylfaen"/>
          <w:b/>
        </w:rPr>
      </w:pPr>
      <w:r w:rsidRPr="0058219A">
        <w:rPr>
          <w:rFonts w:ascii="Calibri" w:hAnsi="Calibri"/>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7247C0" w:rsidRPr="0058219A" w:rsidRDefault="007247C0" w:rsidP="007247C0">
      <w:pPr>
        <w:widowControl w:val="0"/>
        <w:spacing w:after="160"/>
        <w:jc w:val="center"/>
        <w:rPr>
          <w:rFonts w:ascii="Calibri" w:hAnsi="Calibri" w:cs="Sylfaen"/>
          <w:b/>
        </w:rPr>
      </w:pPr>
    </w:p>
    <w:p w:rsidR="007247C0" w:rsidRPr="0058219A" w:rsidRDefault="007247C0" w:rsidP="007247C0">
      <w:pPr>
        <w:rPr>
          <w:rFonts w:ascii="Calibri" w:hAnsi="Calibri"/>
          <w:b/>
        </w:rPr>
      </w:pPr>
      <w:r w:rsidRPr="0058219A">
        <w:rPr>
          <w:rFonts w:ascii="Calibri" w:hAnsi="Calibri"/>
          <w:b/>
        </w:rPr>
        <w:br w:type="page"/>
      </w:r>
    </w:p>
    <w:p w:rsidR="007247C0" w:rsidRPr="0058219A" w:rsidRDefault="007247C0" w:rsidP="007247C0">
      <w:pPr>
        <w:widowControl w:val="0"/>
        <w:spacing w:after="160"/>
        <w:jc w:val="center"/>
        <w:rPr>
          <w:rFonts w:ascii="Calibri" w:hAnsi="Calibri"/>
          <w:b/>
        </w:rPr>
      </w:pPr>
      <w:r w:rsidRPr="0058219A">
        <w:rPr>
          <w:rFonts w:ascii="Calibri" w:hAnsi="Calibri"/>
          <w:b/>
        </w:rPr>
        <w:lastRenderedPageBreak/>
        <w:t>ЧАСТЬ II</w:t>
      </w:r>
    </w:p>
    <w:p w:rsidR="007247C0" w:rsidRPr="0058219A" w:rsidRDefault="007247C0" w:rsidP="007247C0">
      <w:pPr>
        <w:widowControl w:val="0"/>
        <w:spacing w:after="160"/>
        <w:jc w:val="center"/>
        <w:rPr>
          <w:rFonts w:ascii="Calibri" w:hAnsi="Calibri"/>
          <w:b/>
        </w:rPr>
      </w:pPr>
    </w:p>
    <w:p w:rsidR="007247C0" w:rsidRPr="0058219A" w:rsidRDefault="007247C0" w:rsidP="007247C0">
      <w:pPr>
        <w:pStyle w:val="aa"/>
        <w:widowControl w:val="0"/>
        <w:spacing w:after="160"/>
        <w:jc w:val="center"/>
        <w:rPr>
          <w:rFonts w:ascii="Calibri" w:hAnsi="Calibri"/>
          <w:b/>
        </w:rPr>
      </w:pPr>
      <w:r w:rsidRPr="0058219A">
        <w:rPr>
          <w:rFonts w:ascii="Calibri" w:hAnsi="Calibri"/>
          <w:b/>
        </w:rPr>
        <w:t xml:space="preserve">ИНСТРУКЦИЯПО СОСТАВЛЕНИЮ </w:t>
      </w:r>
      <w:r w:rsidRPr="0058219A">
        <w:rPr>
          <w:rFonts w:ascii="Calibri" w:hAnsi="Calibri"/>
          <w:b/>
        </w:rPr>
        <w:br/>
        <w:t>ЗАЯВКИ НА ОТКРЫТЫЙ КОНКУРС</w:t>
      </w:r>
    </w:p>
    <w:p w:rsidR="007247C0" w:rsidRPr="0058219A" w:rsidRDefault="007247C0" w:rsidP="007247C0">
      <w:pPr>
        <w:widowControl w:val="0"/>
        <w:spacing w:after="160"/>
        <w:jc w:val="center"/>
        <w:rPr>
          <w:rFonts w:ascii="Calibri" w:hAnsi="Calibri"/>
        </w:rPr>
      </w:pPr>
    </w:p>
    <w:p w:rsidR="007247C0" w:rsidRPr="0058219A" w:rsidRDefault="007247C0" w:rsidP="007247C0">
      <w:pPr>
        <w:widowControl w:val="0"/>
        <w:spacing w:after="160"/>
        <w:jc w:val="center"/>
        <w:rPr>
          <w:rFonts w:ascii="Calibri" w:hAnsi="Calibri"/>
          <w:b/>
        </w:rPr>
      </w:pPr>
      <w:r w:rsidRPr="0058219A">
        <w:rPr>
          <w:rFonts w:ascii="Calibri" w:hAnsi="Calibri"/>
          <w:b/>
        </w:rPr>
        <w:t>1. ОБЩИЕ ПОЛОЖЕНИЯ</w:t>
      </w:r>
    </w:p>
    <w:p w:rsidR="007247C0" w:rsidRPr="0058219A" w:rsidRDefault="007247C0" w:rsidP="007247C0">
      <w:pPr>
        <w:widowControl w:val="0"/>
        <w:tabs>
          <w:tab w:val="left" w:pos="1134"/>
        </w:tabs>
        <w:spacing w:after="160"/>
        <w:ind w:firstLine="567"/>
        <w:jc w:val="both"/>
        <w:rPr>
          <w:rFonts w:ascii="Calibri" w:hAnsi="Calibri" w:cs="Sylfaen"/>
        </w:rPr>
      </w:pPr>
      <w:r w:rsidRPr="0058219A">
        <w:rPr>
          <w:rFonts w:ascii="Calibri" w:hAnsi="Calibri"/>
        </w:rPr>
        <w:t>1.1.</w:t>
      </w:r>
      <w:r w:rsidRPr="0058219A">
        <w:rPr>
          <w:rFonts w:ascii="Calibri" w:hAnsi="Calibri"/>
        </w:rPr>
        <w:tab/>
        <w:t>Целью настоящей Инструкции является содействие участникам при подготовке заявки.</w:t>
      </w:r>
    </w:p>
    <w:p w:rsidR="007247C0" w:rsidRPr="0058219A" w:rsidRDefault="007247C0" w:rsidP="007247C0">
      <w:pPr>
        <w:widowControl w:val="0"/>
        <w:tabs>
          <w:tab w:val="left" w:pos="1134"/>
        </w:tabs>
        <w:spacing w:after="160"/>
        <w:ind w:firstLine="567"/>
        <w:jc w:val="both"/>
        <w:rPr>
          <w:rFonts w:ascii="Calibri" w:hAnsi="Calibri" w:cs="Sylfaen"/>
        </w:rPr>
      </w:pPr>
      <w:r w:rsidRPr="0058219A">
        <w:rPr>
          <w:rFonts w:ascii="Calibri" w:hAnsi="Calibri"/>
        </w:rPr>
        <w:t>1.2.</w:t>
      </w:r>
      <w:r w:rsidRPr="0058219A">
        <w:rPr>
          <w:rFonts w:ascii="Calibri" w:hAnsi="Calibri"/>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1.3.</w:t>
      </w:r>
      <w:r w:rsidRPr="0058219A">
        <w:rPr>
          <w:rFonts w:ascii="Calibri" w:hAnsi="Calibri"/>
        </w:rPr>
        <w:tab/>
        <w:t>Кроме армянского языка, заявки могут быть поданы также на английском или русском языке.</w:t>
      </w:r>
    </w:p>
    <w:p w:rsidR="007247C0" w:rsidRPr="0058219A" w:rsidRDefault="007247C0" w:rsidP="007247C0">
      <w:pPr>
        <w:widowControl w:val="0"/>
        <w:spacing w:after="160"/>
        <w:jc w:val="center"/>
        <w:rPr>
          <w:rFonts w:ascii="Calibri" w:hAnsi="Calibri"/>
          <w:b/>
        </w:rPr>
      </w:pPr>
    </w:p>
    <w:p w:rsidR="007247C0" w:rsidRPr="0058219A" w:rsidRDefault="007247C0" w:rsidP="007247C0">
      <w:pPr>
        <w:widowControl w:val="0"/>
        <w:spacing w:after="160"/>
        <w:jc w:val="center"/>
        <w:rPr>
          <w:rFonts w:ascii="Calibri" w:hAnsi="Calibri"/>
          <w:b/>
        </w:rPr>
      </w:pPr>
    </w:p>
    <w:p w:rsidR="007247C0" w:rsidRPr="0058219A" w:rsidRDefault="007247C0" w:rsidP="007247C0">
      <w:pPr>
        <w:widowControl w:val="0"/>
        <w:spacing w:after="160"/>
        <w:jc w:val="center"/>
        <w:rPr>
          <w:rFonts w:ascii="Calibri" w:hAnsi="Calibri"/>
          <w:b/>
        </w:rPr>
      </w:pPr>
      <w:r w:rsidRPr="0058219A">
        <w:rPr>
          <w:rFonts w:ascii="Calibri" w:hAnsi="Calibri"/>
          <w:b/>
        </w:rPr>
        <w:t>2. ЗАЯВКА НА ПРОЦЕДУРУ</w:t>
      </w:r>
    </w:p>
    <w:p w:rsidR="007247C0" w:rsidRPr="0058219A" w:rsidRDefault="007247C0" w:rsidP="007247C0">
      <w:pPr>
        <w:widowControl w:val="0"/>
        <w:spacing w:after="160"/>
        <w:ind w:firstLine="567"/>
        <w:jc w:val="both"/>
        <w:rPr>
          <w:rFonts w:ascii="Calibri" w:hAnsi="Calibri"/>
        </w:rPr>
      </w:pPr>
      <w:r w:rsidRPr="0058219A">
        <w:rPr>
          <w:rFonts w:ascii="Calibri" w:hAnsi="Calibri"/>
        </w:rPr>
        <w:t>2. 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2.1.</w:t>
      </w:r>
      <w:r w:rsidRPr="0058219A">
        <w:rPr>
          <w:rFonts w:ascii="Calibri" w:hAnsi="Calibri"/>
        </w:rPr>
        <w:tab/>
        <w:t>заявление--объявлени</w:t>
      </w:r>
      <w:r w:rsidRPr="0058219A">
        <w:rPr>
          <w:rFonts w:ascii="Calibri" w:hAnsi="Calibri"/>
          <w:lang w:val="en-US"/>
        </w:rPr>
        <w:t>e</w:t>
      </w:r>
      <w:r w:rsidRPr="0058219A">
        <w:rPr>
          <w:rFonts w:ascii="Calibri" w:hAnsi="Calibri"/>
        </w:rPr>
        <w:t xml:space="preserve"> на участие в процедуре согласно Приложению №1;</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2.2.утвержденн</w:t>
      </w:r>
      <w:r w:rsidRPr="0058219A">
        <w:rPr>
          <w:rFonts w:ascii="Calibri" w:hAnsi="Calibri"/>
          <w:lang w:val="en-US"/>
        </w:rPr>
        <w:t>o</w:t>
      </w:r>
      <w:r w:rsidRPr="0058219A">
        <w:rPr>
          <w:rFonts w:ascii="Calibri" w:hAnsi="Calibri"/>
        </w:rPr>
        <w:t xml:space="preserve">е имполное описание предлагаемого товара согласно Приложению </w:t>
      </w:r>
      <w:r w:rsidRPr="0058219A">
        <w:rPr>
          <w:rFonts w:ascii="Calibri" w:hAnsi="Calibri"/>
          <w:lang w:val="en-US"/>
        </w:rPr>
        <w:t>N</w:t>
      </w:r>
      <w:r w:rsidRPr="0058219A">
        <w:rPr>
          <w:rFonts w:ascii="Calibri" w:hAnsi="Calibri"/>
        </w:rPr>
        <w:t xml:space="preserve"> 1.1.</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2.3копию агентского договора и данные лица, являющегося стороной этого договора, если Договор будет выполняться через агентство;</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2.4договор о совместной деятельности, если участники участвуют в процедуре закупки в порядке совместной деятельности (консорциумом)</w:t>
      </w:r>
      <w:r w:rsidRPr="0058219A">
        <w:rPr>
          <w:rStyle w:val="af7"/>
          <w:rFonts w:ascii="Calibri" w:hAnsi="Calibri"/>
        </w:rPr>
        <w:footnoteReference w:customMarkFollows="1" w:id="5"/>
        <w:t>15</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2.</w:t>
      </w:r>
      <w:r>
        <w:rPr>
          <w:rFonts w:ascii="Calibri" w:hAnsi="Calibri"/>
        </w:rPr>
        <w:t>5</w:t>
      </w:r>
      <w:r w:rsidRPr="0058219A">
        <w:rPr>
          <w:rFonts w:ascii="Calibri" w:hAnsi="Calibri"/>
        </w:rPr>
        <w:t>.</w:t>
      </w:r>
      <w:r w:rsidRPr="0058219A">
        <w:rPr>
          <w:rFonts w:ascii="Calibri" w:hAnsi="Calibri"/>
        </w:rPr>
        <w:tab/>
        <w:t>ценовое предложение согласно Приложению №2; Ценовое предложение представляется в форме расчета, состоящего из обобщенных компонентов себестоимости, прибыли, и налога на добавленную стоимость. Расчет компонентов себестоимости — разбивка или другие детали — не требуются и не представляются.</w:t>
      </w:r>
    </w:p>
    <w:p w:rsidR="007247C0" w:rsidRPr="0058219A" w:rsidRDefault="007247C0" w:rsidP="007247C0">
      <w:pPr>
        <w:widowControl w:val="0"/>
        <w:spacing w:after="160" w:line="360" w:lineRule="auto"/>
        <w:jc w:val="center"/>
        <w:rPr>
          <w:rFonts w:ascii="Calibri" w:hAnsi="Calibri" w:cs="Sylfaen"/>
          <w:b/>
        </w:rPr>
      </w:pPr>
      <w:r w:rsidRPr="0058219A">
        <w:rPr>
          <w:rFonts w:ascii="Calibri" w:hAnsi="Calibri"/>
          <w:b/>
        </w:rPr>
        <w:t>3. ПОРЯДОК ПОДГОТОВКИ ЗАЯВКИ</w:t>
      </w:r>
    </w:p>
    <w:p w:rsidR="007247C0" w:rsidRPr="0058219A" w:rsidRDefault="007247C0" w:rsidP="007247C0">
      <w:pPr>
        <w:widowControl w:val="0"/>
        <w:tabs>
          <w:tab w:val="left" w:pos="1134"/>
        </w:tabs>
        <w:spacing w:after="160"/>
        <w:ind w:firstLine="567"/>
        <w:jc w:val="both"/>
        <w:rPr>
          <w:rFonts w:ascii="Calibri" w:hAnsi="Calibri" w:cs="Sylfaen"/>
        </w:rPr>
      </w:pPr>
      <w:r w:rsidRPr="0058219A">
        <w:rPr>
          <w:rFonts w:ascii="Calibri" w:hAnsi="Calibri"/>
        </w:rPr>
        <w:t>3.1.</w:t>
      </w:r>
      <w:r w:rsidRPr="0058219A">
        <w:rPr>
          <w:rFonts w:ascii="Calibri" w:hAnsi="Calibri"/>
        </w:rPr>
        <w:tab/>
        <w:t xml:space="preserve">Участник подает заявку в порядке, установленном настоящим приглашением. </w:t>
      </w:r>
    </w:p>
    <w:p w:rsidR="007247C0" w:rsidRPr="0058219A" w:rsidRDefault="007247C0" w:rsidP="007247C0">
      <w:pPr>
        <w:widowControl w:val="0"/>
        <w:spacing w:after="160"/>
        <w:ind w:firstLine="567"/>
        <w:jc w:val="both"/>
        <w:rPr>
          <w:rFonts w:ascii="Calibri" w:hAnsi="Calibri" w:cs="Sylfaen"/>
        </w:rPr>
      </w:pPr>
      <w:r w:rsidRPr="0058219A">
        <w:rPr>
          <w:rFonts w:ascii="Calibri" w:hAnsi="Calibri"/>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58219A">
        <w:rPr>
          <w:rFonts w:ascii="Calibri" w:hAnsi="Calibri" w:cs="Courier New"/>
        </w:rPr>
        <w:t> </w:t>
      </w:r>
      <w:r w:rsidRPr="0058219A">
        <w:rPr>
          <w:rFonts w:ascii="Calibri" w:hAnsi="Calibri"/>
        </w:rPr>
        <w:t xml:space="preserve">исключением документов, представленных либо </w:t>
      </w:r>
      <w:r w:rsidRPr="0058219A">
        <w:rPr>
          <w:rFonts w:ascii="Calibri" w:hAnsi="Calibri"/>
        </w:rPr>
        <w:lastRenderedPageBreak/>
        <w:t>утвержденных 3-ьей стороной, в случае которых представляется вариант, отксерокопированный с</w:t>
      </w:r>
      <w:r w:rsidRPr="0058219A">
        <w:rPr>
          <w:rFonts w:ascii="Calibri" w:hAnsi="Calibri" w:cs="Courier New"/>
        </w:rPr>
        <w:t> </w:t>
      </w:r>
      <w:r w:rsidRPr="0058219A">
        <w:rPr>
          <w:rFonts w:ascii="Calibri" w:hAnsi="Calibri"/>
        </w:rPr>
        <w:t xml:space="preserve">оригинала) и копий в </w:t>
      </w:r>
      <w:r>
        <w:rPr>
          <w:rFonts w:ascii="Calibri" w:hAnsi="Calibri"/>
        </w:rPr>
        <w:t>2-х</w:t>
      </w:r>
      <w:r w:rsidRPr="0058219A">
        <w:rPr>
          <w:rFonts w:ascii="Calibri" w:hAnsi="Calibri"/>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7247C0" w:rsidRPr="0058219A" w:rsidRDefault="007247C0" w:rsidP="007247C0">
      <w:pPr>
        <w:widowControl w:val="0"/>
        <w:spacing w:after="160"/>
        <w:ind w:firstLine="567"/>
        <w:jc w:val="both"/>
        <w:rPr>
          <w:rFonts w:ascii="Calibri" w:hAnsi="Calibri"/>
        </w:rPr>
      </w:pPr>
      <w:r w:rsidRPr="0058219A">
        <w:rPr>
          <w:rFonts w:ascii="Calibri" w:hAnsi="Calibri"/>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4.2.</w:t>
      </w:r>
      <w:r w:rsidRPr="0058219A">
        <w:rPr>
          <w:rFonts w:ascii="Calibri" w:hAnsi="Calibri"/>
        </w:rPr>
        <w:tab/>
        <w:t xml:space="preserve">На конверте, указанном в пункте 4.1 настоящей инструкции, на языке составления заявки указываются: </w:t>
      </w:r>
    </w:p>
    <w:p w:rsidR="007247C0" w:rsidRPr="0058219A" w:rsidRDefault="007247C0" w:rsidP="007247C0">
      <w:pPr>
        <w:widowControl w:val="0"/>
        <w:tabs>
          <w:tab w:val="left" w:pos="1134"/>
        </w:tabs>
        <w:spacing w:after="160"/>
        <w:ind w:firstLine="567"/>
        <w:rPr>
          <w:rFonts w:ascii="Calibri" w:hAnsi="Calibri"/>
        </w:rPr>
      </w:pPr>
      <w:r w:rsidRPr="0058219A">
        <w:rPr>
          <w:rFonts w:ascii="Calibri" w:hAnsi="Calibri"/>
        </w:rPr>
        <w:t>1)</w:t>
      </w:r>
      <w:r w:rsidRPr="0058219A">
        <w:rPr>
          <w:rFonts w:ascii="Calibri" w:hAnsi="Calibri"/>
        </w:rPr>
        <w:tab/>
        <w:t>наименование заказчика и место (адрес) подачи заявки;</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2)</w:t>
      </w:r>
      <w:r w:rsidRPr="0058219A">
        <w:rPr>
          <w:rFonts w:ascii="Calibri" w:hAnsi="Calibri"/>
        </w:rPr>
        <w:tab/>
        <w:t>код процедуры;</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3)</w:t>
      </w:r>
      <w:r w:rsidRPr="0058219A">
        <w:rPr>
          <w:rFonts w:ascii="Calibri" w:hAnsi="Calibri"/>
        </w:rPr>
        <w:tab/>
        <w:t>слова “не вскрывать до заседания по вскрытию заявок”;</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4)</w:t>
      </w:r>
      <w:r w:rsidRPr="0058219A">
        <w:rPr>
          <w:rFonts w:ascii="Calibri" w:hAnsi="Calibri"/>
        </w:rPr>
        <w:tab/>
        <w:t>наименование (имя), место нахождения и номер телефона участника.</w:t>
      </w:r>
    </w:p>
    <w:p w:rsidR="007247C0" w:rsidRPr="0058219A" w:rsidRDefault="007247C0" w:rsidP="007247C0">
      <w:pPr>
        <w:widowControl w:val="0"/>
        <w:tabs>
          <w:tab w:val="left" w:pos="1134"/>
        </w:tabs>
        <w:spacing w:after="160"/>
        <w:ind w:firstLine="567"/>
        <w:jc w:val="both"/>
        <w:rPr>
          <w:rFonts w:ascii="Calibri" w:hAnsi="Calibri" w:cs="Sylfaen"/>
        </w:rPr>
      </w:pPr>
      <w:r w:rsidRPr="0058219A">
        <w:rPr>
          <w:rFonts w:ascii="Calibri" w:hAnsi="Calibri"/>
        </w:rPr>
        <w:t>4.3.</w:t>
      </w:r>
      <w:r w:rsidRPr="0058219A">
        <w:rPr>
          <w:rFonts w:ascii="Calibri" w:hAnsi="Calibri"/>
        </w:rPr>
        <w:tab/>
        <w:t>На заседании по вскрытию заявок комиссия отклоняет заявки, не</w:t>
      </w:r>
      <w:r w:rsidRPr="0058219A">
        <w:rPr>
          <w:rFonts w:ascii="Calibri" w:hAnsi="Calibri" w:cs="Courier New"/>
        </w:rPr>
        <w:t> </w:t>
      </w:r>
      <w:r w:rsidRPr="0058219A">
        <w:rPr>
          <w:rFonts w:ascii="Calibri" w:hAnsi="Calibri"/>
        </w:rPr>
        <w:t>соответствующие требованиям пунктов 3.1 и 3.2 настоящей инструкции, и в том же виде возвращает подающему их лицу.</w:t>
      </w:r>
    </w:p>
    <w:p w:rsidR="007247C0" w:rsidRPr="0058219A" w:rsidRDefault="007247C0" w:rsidP="007247C0">
      <w:pPr>
        <w:widowControl w:val="0"/>
        <w:tabs>
          <w:tab w:val="left" w:pos="1134"/>
        </w:tabs>
        <w:spacing w:after="160"/>
        <w:ind w:firstLine="567"/>
        <w:jc w:val="both"/>
        <w:rPr>
          <w:rFonts w:ascii="Calibri" w:hAnsi="Calibri"/>
        </w:rPr>
      </w:pPr>
    </w:p>
    <w:p w:rsidR="007247C0" w:rsidRPr="0058219A" w:rsidRDefault="007247C0" w:rsidP="007247C0">
      <w:pPr>
        <w:widowControl w:val="0"/>
        <w:tabs>
          <w:tab w:val="left" w:pos="1134"/>
        </w:tabs>
        <w:spacing w:after="160"/>
        <w:ind w:firstLine="567"/>
        <w:jc w:val="both"/>
        <w:rPr>
          <w:rFonts w:ascii="Calibri" w:hAnsi="Calibri"/>
        </w:rPr>
      </w:pPr>
    </w:p>
    <w:p w:rsidR="007247C0" w:rsidRPr="0058219A" w:rsidRDefault="007247C0" w:rsidP="007247C0">
      <w:pPr>
        <w:widowControl w:val="0"/>
        <w:tabs>
          <w:tab w:val="left" w:pos="1134"/>
        </w:tabs>
        <w:spacing w:after="160"/>
        <w:ind w:firstLine="567"/>
        <w:jc w:val="both"/>
        <w:rPr>
          <w:rFonts w:ascii="Calibri" w:hAnsi="Calibri"/>
        </w:rPr>
      </w:pPr>
    </w:p>
    <w:p w:rsidR="007247C0" w:rsidRPr="0058219A" w:rsidRDefault="007247C0" w:rsidP="007247C0">
      <w:pPr>
        <w:pStyle w:val="norm"/>
        <w:widowControl w:val="0"/>
        <w:spacing w:after="160" w:line="240" w:lineRule="auto"/>
        <w:ind w:firstLine="284"/>
        <w:jc w:val="right"/>
        <w:rPr>
          <w:rFonts w:ascii="Calibri" w:hAnsi="Calibri"/>
          <w:b/>
          <w:sz w:val="24"/>
          <w:szCs w:val="24"/>
        </w:rPr>
      </w:pPr>
    </w:p>
    <w:p w:rsidR="007247C0" w:rsidRPr="0058219A" w:rsidRDefault="007247C0" w:rsidP="007247C0">
      <w:pPr>
        <w:pStyle w:val="norm"/>
        <w:widowControl w:val="0"/>
        <w:spacing w:after="160" w:line="240" w:lineRule="auto"/>
        <w:ind w:firstLine="284"/>
        <w:jc w:val="right"/>
        <w:rPr>
          <w:rFonts w:ascii="Calibri" w:hAnsi="Calibri"/>
          <w:b/>
          <w:sz w:val="24"/>
          <w:szCs w:val="24"/>
        </w:rPr>
      </w:pPr>
    </w:p>
    <w:p w:rsidR="007247C0" w:rsidRPr="0058219A" w:rsidRDefault="007247C0" w:rsidP="007247C0">
      <w:pPr>
        <w:pStyle w:val="norm"/>
        <w:widowControl w:val="0"/>
        <w:spacing w:after="160" w:line="240" w:lineRule="auto"/>
        <w:ind w:firstLine="284"/>
        <w:jc w:val="right"/>
        <w:rPr>
          <w:rFonts w:ascii="Calibri" w:hAnsi="Calibri"/>
          <w:b/>
          <w:sz w:val="24"/>
          <w:szCs w:val="24"/>
        </w:rPr>
      </w:pPr>
    </w:p>
    <w:p w:rsidR="007247C0" w:rsidRDefault="007247C0" w:rsidP="007247C0">
      <w:pPr>
        <w:pStyle w:val="norm"/>
        <w:widowControl w:val="0"/>
        <w:spacing w:after="160" w:line="240" w:lineRule="auto"/>
        <w:ind w:firstLine="284"/>
        <w:jc w:val="right"/>
        <w:rPr>
          <w:rFonts w:ascii="Calibri" w:hAnsi="Calibri"/>
          <w:b/>
          <w:sz w:val="24"/>
          <w:szCs w:val="24"/>
        </w:rPr>
      </w:pPr>
    </w:p>
    <w:p w:rsidR="007247C0" w:rsidRDefault="007247C0" w:rsidP="007247C0">
      <w:pPr>
        <w:pStyle w:val="norm"/>
        <w:widowControl w:val="0"/>
        <w:spacing w:after="160" w:line="240" w:lineRule="auto"/>
        <w:ind w:firstLine="284"/>
        <w:jc w:val="right"/>
        <w:rPr>
          <w:rFonts w:ascii="Calibri" w:hAnsi="Calibri"/>
          <w:b/>
          <w:sz w:val="24"/>
          <w:szCs w:val="24"/>
        </w:rPr>
      </w:pPr>
    </w:p>
    <w:p w:rsidR="007247C0" w:rsidRDefault="007247C0" w:rsidP="007247C0">
      <w:pPr>
        <w:pStyle w:val="norm"/>
        <w:widowControl w:val="0"/>
        <w:spacing w:after="160" w:line="240" w:lineRule="auto"/>
        <w:ind w:firstLine="284"/>
        <w:jc w:val="right"/>
        <w:rPr>
          <w:rFonts w:ascii="Calibri" w:hAnsi="Calibri"/>
          <w:b/>
          <w:sz w:val="24"/>
          <w:szCs w:val="24"/>
        </w:rPr>
      </w:pPr>
    </w:p>
    <w:p w:rsidR="007247C0" w:rsidRDefault="007247C0" w:rsidP="007247C0">
      <w:pPr>
        <w:pStyle w:val="norm"/>
        <w:widowControl w:val="0"/>
        <w:spacing w:after="160" w:line="240" w:lineRule="auto"/>
        <w:ind w:firstLine="284"/>
        <w:jc w:val="right"/>
        <w:rPr>
          <w:rFonts w:ascii="Calibri" w:hAnsi="Calibri"/>
          <w:b/>
          <w:sz w:val="24"/>
          <w:szCs w:val="24"/>
        </w:rPr>
      </w:pPr>
    </w:p>
    <w:p w:rsidR="007247C0" w:rsidRDefault="007247C0" w:rsidP="007247C0">
      <w:pPr>
        <w:pStyle w:val="norm"/>
        <w:widowControl w:val="0"/>
        <w:spacing w:after="160" w:line="240" w:lineRule="auto"/>
        <w:ind w:firstLine="284"/>
        <w:jc w:val="right"/>
        <w:rPr>
          <w:rFonts w:ascii="Calibri" w:hAnsi="Calibri"/>
          <w:b/>
          <w:sz w:val="24"/>
          <w:szCs w:val="24"/>
        </w:rPr>
      </w:pPr>
    </w:p>
    <w:p w:rsidR="007247C0" w:rsidRDefault="007247C0" w:rsidP="007247C0">
      <w:pPr>
        <w:pStyle w:val="norm"/>
        <w:widowControl w:val="0"/>
        <w:spacing w:after="160" w:line="240" w:lineRule="auto"/>
        <w:ind w:firstLine="284"/>
        <w:jc w:val="right"/>
        <w:rPr>
          <w:rFonts w:ascii="Calibri" w:hAnsi="Calibri"/>
          <w:b/>
          <w:sz w:val="24"/>
          <w:szCs w:val="24"/>
        </w:rPr>
      </w:pPr>
    </w:p>
    <w:p w:rsidR="007247C0" w:rsidRDefault="007247C0" w:rsidP="007247C0">
      <w:pPr>
        <w:pStyle w:val="norm"/>
        <w:widowControl w:val="0"/>
        <w:spacing w:after="160" w:line="240" w:lineRule="auto"/>
        <w:ind w:firstLine="284"/>
        <w:jc w:val="right"/>
        <w:rPr>
          <w:rFonts w:ascii="Calibri" w:hAnsi="Calibri"/>
          <w:b/>
          <w:sz w:val="24"/>
          <w:szCs w:val="24"/>
        </w:rPr>
      </w:pPr>
    </w:p>
    <w:p w:rsidR="007247C0" w:rsidRDefault="007247C0" w:rsidP="007247C0">
      <w:pPr>
        <w:pStyle w:val="norm"/>
        <w:widowControl w:val="0"/>
        <w:spacing w:after="160" w:line="240" w:lineRule="auto"/>
        <w:ind w:firstLine="284"/>
        <w:jc w:val="right"/>
        <w:rPr>
          <w:rFonts w:ascii="Calibri" w:hAnsi="Calibri"/>
          <w:b/>
          <w:sz w:val="24"/>
          <w:szCs w:val="24"/>
        </w:rPr>
      </w:pPr>
    </w:p>
    <w:p w:rsidR="007247C0" w:rsidRDefault="007247C0" w:rsidP="007247C0">
      <w:pPr>
        <w:pStyle w:val="norm"/>
        <w:widowControl w:val="0"/>
        <w:spacing w:after="160" w:line="240" w:lineRule="auto"/>
        <w:ind w:firstLine="284"/>
        <w:jc w:val="right"/>
        <w:rPr>
          <w:rFonts w:ascii="Calibri" w:hAnsi="Calibri"/>
          <w:b/>
          <w:sz w:val="24"/>
          <w:szCs w:val="24"/>
        </w:rPr>
      </w:pPr>
    </w:p>
    <w:p w:rsidR="007247C0" w:rsidRDefault="007247C0" w:rsidP="007247C0">
      <w:pPr>
        <w:pStyle w:val="norm"/>
        <w:widowControl w:val="0"/>
        <w:spacing w:after="160" w:line="240" w:lineRule="auto"/>
        <w:ind w:firstLine="284"/>
        <w:jc w:val="right"/>
        <w:rPr>
          <w:rFonts w:ascii="Calibri" w:hAnsi="Calibri"/>
          <w:b/>
          <w:sz w:val="24"/>
          <w:szCs w:val="24"/>
        </w:rPr>
      </w:pPr>
    </w:p>
    <w:p w:rsidR="005523BA" w:rsidRPr="0058219A" w:rsidRDefault="005523BA" w:rsidP="007247C0">
      <w:pPr>
        <w:pStyle w:val="norm"/>
        <w:widowControl w:val="0"/>
        <w:spacing w:after="160" w:line="240" w:lineRule="auto"/>
        <w:ind w:firstLine="284"/>
        <w:jc w:val="right"/>
        <w:rPr>
          <w:rFonts w:ascii="Calibri" w:hAnsi="Calibri"/>
          <w:b/>
          <w:sz w:val="24"/>
          <w:szCs w:val="24"/>
        </w:rPr>
      </w:pPr>
    </w:p>
    <w:p w:rsidR="007247C0" w:rsidRPr="0058219A" w:rsidRDefault="007247C0" w:rsidP="007247C0">
      <w:pPr>
        <w:pStyle w:val="norm"/>
        <w:widowControl w:val="0"/>
        <w:spacing w:after="160" w:line="240" w:lineRule="auto"/>
        <w:ind w:firstLine="284"/>
        <w:jc w:val="right"/>
        <w:rPr>
          <w:rFonts w:ascii="Calibri" w:hAnsi="Calibri" w:cs="Arial"/>
          <w:b/>
          <w:sz w:val="24"/>
          <w:szCs w:val="24"/>
        </w:rPr>
      </w:pPr>
      <w:r w:rsidRPr="0058219A">
        <w:rPr>
          <w:rFonts w:ascii="Calibri" w:hAnsi="Calibri"/>
          <w:b/>
          <w:sz w:val="24"/>
          <w:szCs w:val="24"/>
        </w:rPr>
        <w:lastRenderedPageBreak/>
        <w:t>Приложение № 1</w:t>
      </w:r>
    </w:p>
    <w:p w:rsidR="007247C0" w:rsidRPr="0058219A" w:rsidRDefault="007247C0" w:rsidP="007247C0">
      <w:pPr>
        <w:pStyle w:val="31"/>
        <w:widowControl w:val="0"/>
        <w:spacing w:after="160" w:line="240" w:lineRule="auto"/>
        <w:jc w:val="right"/>
        <w:rPr>
          <w:rFonts w:ascii="Calibri" w:hAnsi="Calibri" w:cs="Arial"/>
          <w:b/>
          <w:sz w:val="24"/>
          <w:szCs w:val="24"/>
        </w:rPr>
      </w:pPr>
      <w:r w:rsidRPr="0058219A">
        <w:rPr>
          <w:rFonts w:ascii="Calibri" w:hAnsi="Calibri"/>
          <w:b/>
          <w:sz w:val="24"/>
          <w:szCs w:val="24"/>
        </w:rPr>
        <w:t>к Приглашению на открытый конкурс</w:t>
      </w:r>
      <w:r w:rsidRPr="0058219A">
        <w:rPr>
          <w:rFonts w:ascii="Calibri" w:hAnsi="Calibri" w:cs="Arial"/>
          <w:b/>
          <w:sz w:val="24"/>
          <w:szCs w:val="24"/>
        </w:rPr>
        <w:br/>
      </w:r>
      <w:r w:rsidRPr="0058219A">
        <w:rPr>
          <w:rFonts w:ascii="Calibri" w:hAnsi="Calibri"/>
          <w:b/>
          <w:sz w:val="24"/>
          <w:szCs w:val="24"/>
        </w:rPr>
        <w:t xml:space="preserve">под кодом </w:t>
      </w:r>
      <w:r>
        <w:rPr>
          <w:rFonts w:ascii="Calibri" w:hAnsi="Calibri"/>
          <w:b/>
          <w:sz w:val="24"/>
          <w:szCs w:val="24"/>
        </w:rPr>
        <w:t>«</w:t>
      </w:r>
      <w:r w:rsidR="008665F7">
        <w:rPr>
          <w:rFonts w:ascii="GHEA Grapalat" w:hAnsi="GHEA Grapalat" w:cs="Sylfaen"/>
          <w:sz w:val="22"/>
          <w:lang w:val="af-ZA"/>
        </w:rPr>
        <w:t>АМВННD</w:t>
      </w:r>
      <w:r>
        <w:rPr>
          <w:rFonts w:ascii="Calibri" w:hAnsi="Calibri"/>
          <w:b/>
          <w:i/>
        </w:rPr>
        <w:t>-</w:t>
      </w:r>
      <w:r w:rsidR="008665F7" w:rsidRPr="008665F7">
        <w:rPr>
          <w:rFonts w:ascii="Calibri" w:hAnsi="Calibri"/>
          <w:b/>
          <w:i/>
        </w:rPr>
        <w:t xml:space="preserve"> </w:t>
      </w:r>
      <w:r>
        <w:rPr>
          <w:rFonts w:ascii="Calibri" w:hAnsi="Calibri"/>
          <w:b/>
          <w:i/>
          <w:lang w:val="en-US"/>
        </w:rPr>
        <w:t>GH</w:t>
      </w:r>
      <w:r w:rsidR="008665F7">
        <w:rPr>
          <w:rFonts w:ascii="Calibri" w:hAnsi="Calibri"/>
          <w:b/>
          <w:i/>
        </w:rPr>
        <w:t>APDzB-2020</w:t>
      </w:r>
      <w:r>
        <w:rPr>
          <w:rFonts w:ascii="Calibri" w:hAnsi="Calibri"/>
          <w:b/>
          <w:i/>
        </w:rPr>
        <w:t>/1</w:t>
      </w:r>
      <w:r>
        <w:rPr>
          <w:rFonts w:ascii="Calibri" w:hAnsi="Calibri"/>
          <w:sz w:val="24"/>
          <w:szCs w:val="24"/>
        </w:rPr>
        <w:t>»</w:t>
      </w:r>
    </w:p>
    <w:p w:rsidR="007247C0" w:rsidRPr="0058219A" w:rsidRDefault="007247C0" w:rsidP="007247C0">
      <w:pPr>
        <w:widowControl w:val="0"/>
        <w:spacing w:after="120"/>
        <w:jc w:val="center"/>
        <w:rPr>
          <w:rFonts w:ascii="Calibri" w:hAnsi="Calibri" w:cs="Sylfaen"/>
          <w:b/>
        </w:rPr>
      </w:pPr>
    </w:p>
    <w:p w:rsidR="007247C0" w:rsidRPr="0058219A" w:rsidRDefault="007247C0" w:rsidP="007247C0">
      <w:pPr>
        <w:widowControl w:val="0"/>
        <w:spacing w:after="160"/>
        <w:jc w:val="center"/>
        <w:rPr>
          <w:rFonts w:ascii="Calibri" w:hAnsi="Calibri" w:cs="Arial"/>
          <w:b/>
        </w:rPr>
      </w:pPr>
      <w:r w:rsidRPr="0058219A">
        <w:rPr>
          <w:rFonts w:ascii="Calibri" w:hAnsi="Calibri"/>
          <w:b/>
        </w:rPr>
        <w:t>ЗАЯВЛЕНИЕ- ОБЪЯВЛЕНИЕ *</w:t>
      </w:r>
    </w:p>
    <w:p w:rsidR="007247C0" w:rsidRPr="0058219A" w:rsidRDefault="007247C0" w:rsidP="007247C0">
      <w:pPr>
        <w:pStyle w:val="6"/>
        <w:keepNext w:val="0"/>
        <w:widowControl w:val="0"/>
        <w:spacing w:after="160"/>
        <w:jc w:val="center"/>
        <w:rPr>
          <w:rFonts w:ascii="Calibri" w:hAnsi="Calibri" w:cs="Arial"/>
          <w:color w:val="auto"/>
          <w:sz w:val="24"/>
          <w:szCs w:val="24"/>
        </w:rPr>
      </w:pPr>
      <w:r w:rsidRPr="0058219A">
        <w:rPr>
          <w:rFonts w:ascii="Calibri" w:hAnsi="Calibri"/>
          <w:color w:val="auto"/>
          <w:sz w:val="24"/>
          <w:szCs w:val="24"/>
        </w:rPr>
        <w:t xml:space="preserve">на участие в </w:t>
      </w:r>
      <w:r w:rsidRPr="0058219A">
        <w:rPr>
          <w:rFonts w:ascii="Calibri" w:hAnsi="Calibri"/>
          <w:i/>
        </w:rPr>
        <w:t>ЗАПРОСЕ  КОТИРОВОК</w:t>
      </w:r>
    </w:p>
    <w:p w:rsidR="007247C0" w:rsidRPr="0058219A" w:rsidRDefault="007247C0" w:rsidP="007247C0">
      <w:pPr>
        <w:widowControl w:val="0"/>
        <w:spacing w:after="120"/>
        <w:jc w:val="center"/>
        <w:rPr>
          <w:rFonts w:ascii="Calibri" w:hAnsi="Calibri"/>
        </w:rPr>
      </w:pPr>
    </w:p>
    <w:p w:rsidR="007247C0" w:rsidRPr="0058219A" w:rsidRDefault="007247C0" w:rsidP="007247C0">
      <w:pPr>
        <w:jc w:val="both"/>
        <w:rPr>
          <w:rFonts w:ascii="Calibri" w:hAnsi="Calibri"/>
        </w:rPr>
      </w:pPr>
      <w:r w:rsidRPr="0058219A">
        <w:rPr>
          <w:rFonts w:ascii="Calibri" w:hAnsi="Calibri"/>
        </w:rPr>
        <w:t xml:space="preserve">______________________________________________________________заявляет, что </w:t>
      </w:r>
    </w:p>
    <w:p w:rsidR="007247C0" w:rsidRPr="0058219A" w:rsidRDefault="007247C0" w:rsidP="007247C0">
      <w:pPr>
        <w:spacing w:after="160"/>
        <w:ind w:left="2694"/>
        <w:jc w:val="both"/>
        <w:rPr>
          <w:rFonts w:ascii="Calibri" w:hAnsi="Calibri"/>
          <w:sz w:val="16"/>
        </w:rPr>
      </w:pPr>
      <w:r w:rsidRPr="0058219A">
        <w:rPr>
          <w:rFonts w:ascii="Calibri" w:hAnsi="Calibri"/>
          <w:sz w:val="16"/>
        </w:rPr>
        <w:t xml:space="preserve">наименование участника </w:t>
      </w:r>
    </w:p>
    <w:p w:rsidR="007247C0" w:rsidRPr="0058219A" w:rsidRDefault="007247C0" w:rsidP="007247C0">
      <w:pPr>
        <w:jc w:val="both"/>
        <w:rPr>
          <w:rFonts w:ascii="Calibri" w:hAnsi="Calibri"/>
          <w:u w:val="single"/>
        </w:rPr>
      </w:pPr>
      <w:r w:rsidRPr="0058219A">
        <w:rPr>
          <w:rFonts w:ascii="Calibri" w:hAnsi="Calibri"/>
        </w:rPr>
        <w:t>желает участвовать влоте (лотах)_______________________________объявленного</w:t>
      </w:r>
    </w:p>
    <w:p w:rsidR="007247C0" w:rsidRPr="0058219A" w:rsidRDefault="007247C0" w:rsidP="007247C0">
      <w:pPr>
        <w:spacing w:after="160"/>
        <w:ind w:left="4395"/>
        <w:jc w:val="both"/>
        <w:rPr>
          <w:rFonts w:ascii="Calibri" w:hAnsi="Calibri" w:cs="Sylfaen"/>
          <w:sz w:val="16"/>
        </w:rPr>
      </w:pPr>
      <w:r w:rsidRPr="0058219A">
        <w:rPr>
          <w:rFonts w:ascii="Calibri" w:hAnsi="Calibri"/>
          <w:sz w:val="16"/>
        </w:rPr>
        <w:t>номер лота (лотов)</w:t>
      </w:r>
    </w:p>
    <w:p w:rsidR="005523BA" w:rsidRDefault="007247C0" w:rsidP="005523BA">
      <w:r>
        <w:rPr>
          <w:rFonts w:ascii="Calibri" w:hAnsi="Calibri"/>
          <w:b/>
        </w:rPr>
        <w:t>“</w:t>
      </w:r>
      <w:r w:rsidRPr="00234049">
        <w:rPr>
          <w:rFonts w:ascii="Calibri" w:hAnsi="Calibri"/>
          <w:b/>
        </w:rPr>
        <w:t xml:space="preserve"> </w:t>
      </w:r>
      <w:r w:rsidR="005523BA" w:rsidRPr="00060018">
        <w:rPr>
          <w:rFonts w:ascii="GHEA Grapalat" w:hAnsi="GHEA Grapalat" w:cs="Sylfaen"/>
          <w:sz w:val="22"/>
          <w:lang w:val="af-ZA"/>
        </w:rPr>
        <w:t>«</w:t>
      </w:r>
      <w:r w:rsidR="005523BA">
        <w:rPr>
          <w:rFonts w:ascii="GHEA Grapalat" w:hAnsi="GHEA Grapalat" w:cs="Sylfaen"/>
          <w:sz w:val="22"/>
          <w:lang w:val="af-ZA"/>
        </w:rPr>
        <w:t>Оснавная школа имени Саргиса  Оганнисяна</w:t>
      </w:r>
      <w:r w:rsidR="005523BA" w:rsidRPr="00060018">
        <w:rPr>
          <w:rFonts w:ascii="GHEA Grapalat" w:hAnsi="GHEA Grapalat" w:cs="Sylfaen"/>
          <w:sz w:val="22"/>
          <w:lang w:val="af-ZA"/>
        </w:rPr>
        <w:t xml:space="preserve"> </w:t>
      </w:r>
      <w:r w:rsidR="005523BA">
        <w:rPr>
          <w:rFonts w:ascii="GHEA Grapalat" w:hAnsi="GHEA Grapalat" w:cs="Sylfaen"/>
          <w:sz w:val="22"/>
          <w:lang w:val="af-ZA"/>
        </w:rPr>
        <w:t>села Воскетап Араратского марза</w:t>
      </w:r>
      <w:r w:rsidR="005523BA" w:rsidRPr="00060018">
        <w:rPr>
          <w:rFonts w:ascii="GHEA Grapalat" w:hAnsi="GHEA Grapalat" w:cs="Sylfaen"/>
          <w:sz w:val="22"/>
          <w:lang w:val="af-ZA"/>
        </w:rPr>
        <w:t>» ГНКО</w:t>
      </w:r>
    </w:p>
    <w:p w:rsidR="007247C0" w:rsidRPr="00B054CD" w:rsidRDefault="007247C0" w:rsidP="007247C0">
      <w:pPr>
        <w:pStyle w:val="a3"/>
        <w:widowControl w:val="0"/>
        <w:spacing w:after="160" w:line="240" w:lineRule="auto"/>
        <w:ind w:firstLine="0"/>
        <w:jc w:val="center"/>
        <w:rPr>
          <w:rFonts w:ascii="Calibri" w:hAnsi="Calibri"/>
          <w:b/>
          <w:i w:val="0"/>
          <w:sz w:val="24"/>
          <w:szCs w:val="24"/>
        </w:rPr>
      </w:pPr>
      <w:r w:rsidRPr="0058219A">
        <w:rPr>
          <w:rFonts w:ascii="Calibri" w:hAnsi="Calibri"/>
        </w:rPr>
        <w:t>под кодом</w:t>
      </w:r>
      <w:r>
        <w:rPr>
          <w:rFonts w:ascii="Calibri" w:hAnsi="Calibri"/>
        </w:rPr>
        <w:t xml:space="preserve"> </w:t>
      </w:r>
      <w:r w:rsidRPr="0058219A">
        <w:rPr>
          <w:rFonts w:ascii="Calibri" w:hAnsi="Calibri"/>
        </w:rPr>
        <w:t>"</w:t>
      </w:r>
      <w:r w:rsidRPr="00234049">
        <w:rPr>
          <w:rFonts w:ascii="Calibri" w:hAnsi="Calibri"/>
          <w:b/>
          <w:i w:val="0"/>
        </w:rPr>
        <w:t xml:space="preserve"> </w:t>
      </w:r>
      <w:r w:rsidR="008665F7">
        <w:rPr>
          <w:rFonts w:ascii="GHEA Grapalat" w:hAnsi="GHEA Grapalat" w:cs="Sylfaen"/>
          <w:sz w:val="22"/>
          <w:lang w:val="af-ZA"/>
        </w:rPr>
        <w:t>АМВННD</w:t>
      </w:r>
      <w:r>
        <w:rPr>
          <w:rFonts w:ascii="Calibri" w:hAnsi="Calibri"/>
          <w:b/>
          <w:i w:val="0"/>
        </w:rPr>
        <w:t>-</w:t>
      </w:r>
      <w:r w:rsidR="008665F7">
        <w:rPr>
          <w:rFonts w:ascii="Calibri" w:hAnsi="Calibri"/>
          <w:b/>
          <w:i w:val="0"/>
          <w:lang w:val="en-US"/>
        </w:rPr>
        <w:t xml:space="preserve"> </w:t>
      </w:r>
      <w:r>
        <w:rPr>
          <w:rFonts w:ascii="Calibri" w:hAnsi="Calibri"/>
          <w:b/>
          <w:i w:val="0"/>
          <w:lang w:val="en-US"/>
        </w:rPr>
        <w:t>GH</w:t>
      </w:r>
      <w:r w:rsidR="008665F7">
        <w:rPr>
          <w:rFonts w:ascii="Calibri" w:hAnsi="Calibri"/>
          <w:b/>
          <w:i w:val="0"/>
        </w:rPr>
        <w:t>APDzB-2020</w:t>
      </w:r>
      <w:r>
        <w:rPr>
          <w:rFonts w:ascii="Calibri" w:hAnsi="Calibri"/>
          <w:b/>
          <w:i w:val="0"/>
        </w:rPr>
        <w:t>/1</w:t>
      </w:r>
      <w:r w:rsidRPr="0058219A">
        <w:rPr>
          <w:rFonts w:ascii="Calibri" w:hAnsi="Calibri"/>
        </w:rPr>
        <w:t>"</w:t>
      </w:r>
    </w:p>
    <w:p w:rsidR="007247C0" w:rsidRPr="0058219A" w:rsidRDefault="007247C0" w:rsidP="007247C0">
      <w:pPr>
        <w:spacing w:after="160"/>
        <w:jc w:val="both"/>
        <w:rPr>
          <w:rFonts w:ascii="Calibri" w:hAnsi="Calibri"/>
        </w:rPr>
      </w:pPr>
      <w:r>
        <w:rPr>
          <w:rFonts w:ascii="Calibri" w:hAnsi="Calibri"/>
          <w:b/>
        </w:rPr>
        <w:t xml:space="preserve">запроса  котировок </w:t>
      </w:r>
      <w:r w:rsidRPr="0058219A">
        <w:rPr>
          <w:rFonts w:ascii="Calibri" w:hAnsi="Calibri"/>
        </w:rPr>
        <w:t>в соответствии с требованиями приглашения подает заявку.</w:t>
      </w:r>
    </w:p>
    <w:p w:rsidR="007247C0" w:rsidRPr="0058219A" w:rsidRDefault="007247C0" w:rsidP="007247C0">
      <w:pPr>
        <w:jc w:val="both"/>
        <w:rPr>
          <w:rFonts w:ascii="Calibri" w:hAnsi="Calibri"/>
        </w:rPr>
      </w:pPr>
      <w:r w:rsidRPr="0058219A">
        <w:rPr>
          <w:rFonts w:ascii="Calibri" w:hAnsi="Calibri"/>
        </w:rPr>
        <w:t>__________________________________________________ заявляет и заверяет, что</w:t>
      </w:r>
    </w:p>
    <w:p w:rsidR="007247C0" w:rsidRPr="0058219A" w:rsidRDefault="007247C0" w:rsidP="007247C0">
      <w:pPr>
        <w:spacing w:after="160"/>
        <w:ind w:left="1843"/>
        <w:jc w:val="both"/>
        <w:rPr>
          <w:rFonts w:ascii="Calibri" w:hAnsi="Calibri" w:cs="Sylfaen"/>
          <w:sz w:val="16"/>
        </w:rPr>
      </w:pPr>
      <w:r w:rsidRPr="0058219A">
        <w:rPr>
          <w:rFonts w:ascii="Calibri" w:hAnsi="Calibri"/>
          <w:sz w:val="16"/>
        </w:rPr>
        <w:t>наименование участника</w:t>
      </w:r>
    </w:p>
    <w:p w:rsidR="007247C0" w:rsidRPr="0058219A" w:rsidRDefault="007247C0" w:rsidP="007247C0">
      <w:pPr>
        <w:jc w:val="both"/>
        <w:rPr>
          <w:rFonts w:ascii="Calibri" w:hAnsi="Calibri" w:cs="Sylfaen"/>
        </w:rPr>
      </w:pPr>
      <w:r w:rsidRPr="0058219A">
        <w:rPr>
          <w:rFonts w:ascii="Calibri" w:hAnsi="Calibri"/>
        </w:rPr>
        <w:t>является резидентом ______________________________________________________.</w:t>
      </w:r>
    </w:p>
    <w:p w:rsidR="007247C0" w:rsidRPr="0058219A" w:rsidRDefault="007247C0" w:rsidP="007247C0">
      <w:pPr>
        <w:spacing w:after="160"/>
        <w:ind w:left="4111"/>
        <w:jc w:val="both"/>
        <w:rPr>
          <w:rFonts w:ascii="Calibri" w:hAnsi="Calibri" w:cs="Arial"/>
          <w:sz w:val="16"/>
        </w:rPr>
      </w:pPr>
      <w:r w:rsidRPr="0058219A">
        <w:rPr>
          <w:rFonts w:ascii="Calibri" w:hAnsi="Calibri"/>
          <w:sz w:val="16"/>
        </w:rPr>
        <w:t>наименование страны</w:t>
      </w:r>
    </w:p>
    <w:p w:rsidR="007247C0" w:rsidRPr="0058219A" w:rsidRDefault="007247C0" w:rsidP="007247C0">
      <w:pPr>
        <w:jc w:val="both"/>
        <w:rPr>
          <w:rFonts w:ascii="Calibri" w:hAnsi="Calibri"/>
        </w:rPr>
      </w:pPr>
    </w:p>
    <w:p w:rsidR="007247C0" w:rsidRPr="0058219A" w:rsidRDefault="007247C0" w:rsidP="007247C0">
      <w:pPr>
        <w:jc w:val="both"/>
        <w:rPr>
          <w:rFonts w:ascii="Calibri" w:hAnsi="Calibri"/>
        </w:rPr>
      </w:pPr>
      <w:r w:rsidRPr="0058219A">
        <w:rPr>
          <w:rFonts w:ascii="Calibri" w:hAnsi="Calibri"/>
        </w:rPr>
        <w:t>Данные----------------------------------------следующие:</w:t>
      </w:r>
    </w:p>
    <w:p w:rsidR="007247C0" w:rsidRPr="0058219A" w:rsidRDefault="007247C0" w:rsidP="007247C0">
      <w:pPr>
        <w:spacing w:after="160"/>
        <w:ind w:left="1843"/>
        <w:rPr>
          <w:rFonts w:ascii="Calibri" w:hAnsi="Calibri" w:cs="Sylfaen"/>
          <w:sz w:val="16"/>
          <w:lang w:val="hy-AM"/>
        </w:rPr>
      </w:pPr>
      <w:r w:rsidRPr="0058219A">
        <w:rPr>
          <w:rFonts w:ascii="Calibri" w:hAnsi="Calibri"/>
          <w:sz w:val="16"/>
        </w:rPr>
        <w:t>наименование участника</w:t>
      </w:r>
    </w:p>
    <w:p w:rsidR="007247C0" w:rsidRPr="0058219A" w:rsidRDefault="007247C0" w:rsidP="007247C0">
      <w:pPr>
        <w:jc w:val="both"/>
        <w:rPr>
          <w:rFonts w:ascii="Calibri" w:hAnsi="Calibri"/>
        </w:rPr>
      </w:pPr>
    </w:p>
    <w:p w:rsidR="007247C0" w:rsidRPr="0058219A" w:rsidRDefault="007247C0" w:rsidP="007247C0">
      <w:pPr>
        <w:jc w:val="both"/>
        <w:rPr>
          <w:rFonts w:ascii="Calibri" w:hAnsi="Calibri"/>
        </w:rPr>
      </w:pPr>
      <w:r w:rsidRPr="0058219A">
        <w:rPr>
          <w:rFonts w:ascii="Calibri" w:hAnsi="Calibri"/>
        </w:rPr>
        <w:t>Учетный номер налогоплательщика ________________</w:t>
      </w:r>
    </w:p>
    <w:p w:rsidR="007247C0" w:rsidRPr="0058219A" w:rsidRDefault="007247C0" w:rsidP="007247C0">
      <w:pPr>
        <w:tabs>
          <w:tab w:val="left" w:pos="7371"/>
        </w:tabs>
        <w:ind w:left="4111"/>
        <w:jc w:val="both"/>
        <w:rPr>
          <w:rFonts w:ascii="Calibri" w:hAnsi="Calibri" w:cs="Arial"/>
          <w:sz w:val="16"/>
        </w:rPr>
      </w:pPr>
      <w:r w:rsidRPr="0058219A">
        <w:rPr>
          <w:rFonts w:ascii="Calibri" w:hAnsi="Calibri"/>
          <w:sz w:val="16"/>
        </w:rPr>
        <w:t>учетный номерналогоплательщика</w:t>
      </w:r>
    </w:p>
    <w:p w:rsidR="007247C0" w:rsidRPr="0058219A" w:rsidRDefault="007247C0" w:rsidP="007247C0">
      <w:pPr>
        <w:jc w:val="both"/>
        <w:rPr>
          <w:rFonts w:ascii="Calibri" w:hAnsi="Calibri"/>
        </w:rPr>
      </w:pPr>
    </w:p>
    <w:p w:rsidR="007247C0" w:rsidRPr="0058219A" w:rsidRDefault="007247C0" w:rsidP="007247C0">
      <w:pPr>
        <w:jc w:val="both"/>
        <w:rPr>
          <w:rFonts w:ascii="Calibri" w:hAnsi="Calibri"/>
        </w:rPr>
      </w:pPr>
      <w:r w:rsidRPr="0058219A">
        <w:rPr>
          <w:rFonts w:ascii="Calibri" w:hAnsi="Calibri"/>
        </w:rPr>
        <w:t>Адрес электронной почты__________________</w:t>
      </w:r>
    </w:p>
    <w:p w:rsidR="007247C0" w:rsidRPr="0058219A" w:rsidRDefault="007247C0" w:rsidP="007247C0">
      <w:pPr>
        <w:tabs>
          <w:tab w:val="left" w:pos="6946"/>
        </w:tabs>
        <w:ind w:left="3402" w:firstLine="6"/>
        <w:jc w:val="both"/>
        <w:rPr>
          <w:rFonts w:ascii="Calibri" w:hAnsi="Calibri"/>
          <w:sz w:val="16"/>
        </w:rPr>
      </w:pPr>
      <w:r w:rsidRPr="0058219A">
        <w:rPr>
          <w:rFonts w:ascii="Calibri" w:hAnsi="Calibri"/>
          <w:sz w:val="16"/>
        </w:rPr>
        <w:t>адрес электронной</w:t>
      </w:r>
      <w:r w:rsidRPr="0058219A">
        <w:rPr>
          <w:rFonts w:ascii="Calibri" w:hAnsi="Calibri"/>
          <w:sz w:val="16"/>
        </w:rPr>
        <w:tab/>
        <w:t>почты</w:t>
      </w:r>
    </w:p>
    <w:p w:rsidR="007247C0" w:rsidRPr="0058219A" w:rsidRDefault="007247C0" w:rsidP="007247C0">
      <w:pPr>
        <w:jc w:val="both"/>
        <w:rPr>
          <w:rFonts w:ascii="Calibri" w:hAnsi="Calibri"/>
        </w:rPr>
      </w:pPr>
    </w:p>
    <w:p w:rsidR="007247C0" w:rsidRPr="0058219A" w:rsidRDefault="007247C0" w:rsidP="007247C0">
      <w:pPr>
        <w:jc w:val="both"/>
        <w:rPr>
          <w:rFonts w:ascii="Calibri" w:hAnsi="Calibri"/>
        </w:rPr>
      </w:pPr>
      <w:r w:rsidRPr="0058219A">
        <w:rPr>
          <w:rFonts w:ascii="Calibri" w:hAnsi="Calibri"/>
        </w:rPr>
        <w:t>Адрес деятельности              ------------------------------------------------------------</w:t>
      </w:r>
    </w:p>
    <w:p w:rsidR="007247C0" w:rsidRPr="0058219A" w:rsidRDefault="007247C0" w:rsidP="007247C0">
      <w:pPr>
        <w:jc w:val="both"/>
        <w:rPr>
          <w:rFonts w:ascii="Calibri" w:hAnsi="Calibri"/>
          <w:sz w:val="18"/>
          <w:szCs w:val="18"/>
        </w:rPr>
      </w:pPr>
      <w:r w:rsidRPr="0058219A">
        <w:rPr>
          <w:rFonts w:ascii="Calibri" w:hAnsi="Calibri"/>
          <w:sz w:val="18"/>
          <w:szCs w:val="18"/>
        </w:rPr>
        <w:t>адрес деятельности</w:t>
      </w:r>
    </w:p>
    <w:p w:rsidR="007247C0" w:rsidRPr="0058219A" w:rsidRDefault="007247C0" w:rsidP="007247C0">
      <w:pPr>
        <w:jc w:val="both"/>
        <w:rPr>
          <w:rFonts w:ascii="Calibri" w:hAnsi="Calibri"/>
          <w:sz w:val="18"/>
          <w:szCs w:val="18"/>
        </w:rPr>
      </w:pPr>
    </w:p>
    <w:p w:rsidR="007247C0" w:rsidRPr="0058219A" w:rsidRDefault="007247C0" w:rsidP="007247C0">
      <w:pPr>
        <w:jc w:val="both"/>
        <w:rPr>
          <w:rFonts w:ascii="Calibri" w:hAnsi="Calibri"/>
        </w:rPr>
      </w:pPr>
      <w:r w:rsidRPr="0058219A">
        <w:rPr>
          <w:rFonts w:ascii="Calibri" w:hAnsi="Calibri"/>
        </w:rPr>
        <w:t>Номер телефона                     -------------------------------------------------------------</w:t>
      </w:r>
    </w:p>
    <w:p w:rsidR="007247C0" w:rsidRPr="0058219A" w:rsidRDefault="007247C0" w:rsidP="007247C0">
      <w:pPr>
        <w:tabs>
          <w:tab w:val="left" w:pos="7371"/>
        </w:tabs>
        <w:spacing w:after="160"/>
        <w:ind w:left="3544" w:firstLine="3"/>
        <w:jc w:val="both"/>
        <w:rPr>
          <w:rFonts w:ascii="Calibri" w:hAnsi="Calibri"/>
          <w:sz w:val="16"/>
        </w:rPr>
      </w:pPr>
      <w:r w:rsidRPr="0058219A">
        <w:rPr>
          <w:rFonts w:ascii="Calibri" w:hAnsi="Calibri"/>
          <w:sz w:val="16"/>
        </w:rPr>
        <w:t>Номер телефона</w:t>
      </w:r>
    </w:p>
    <w:p w:rsidR="007247C0" w:rsidRPr="0058219A" w:rsidRDefault="007247C0" w:rsidP="007247C0">
      <w:pPr>
        <w:tabs>
          <w:tab w:val="left" w:pos="7371"/>
        </w:tabs>
        <w:spacing w:after="160"/>
        <w:ind w:left="3544" w:firstLine="3"/>
        <w:jc w:val="both"/>
        <w:rPr>
          <w:rFonts w:ascii="Calibri" w:hAnsi="Calibri"/>
          <w:sz w:val="16"/>
        </w:rPr>
      </w:pPr>
    </w:p>
    <w:p w:rsidR="007247C0" w:rsidRPr="0058219A" w:rsidRDefault="007247C0" w:rsidP="007247C0">
      <w:pPr>
        <w:widowControl w:val="0"/>
        <w:jc w:val="both"/>
        <w:rPr>
          <w:rFonts w:ascii="Calibri" w:hAnsi="Calibri"/>
        </w:rPr>
      </w:pPr>
      <w:r w:rsidRPr="0058219A">
        <w:rPr>
          <w:rFonts w:ascii="Calibri" w:hAnsi="Calibri"/>
        </w:rPr>
        <w:t>Настоящим _________________________________объявляет и подтверждает,что:</w:t>
      </w:r>
    </w:p>
    <w:p w:rsidR="007247C0" w:rsidRPr="0058219A" w:rsidRDefault="007247C0" w:rsidP="007247C0">
      <w:pPr>
        <w:widowControl w:val="0"/>
        <w:spacing w:after="120"/>
        <w:ind w:left="2835"/>
        <w:jc w:val="both"/>
        <w:rPr>
          <w:rFonts w:ascii="Calibri" w:hAnsi="Calibri"/>
          <w:sz w:val="16"/>
        </w:rPr>
      </w:pPr>
      <w:r w:rsidRPr="0058219A">
        <w:rPr>
          <w:rFonts w:ascii="Calibri" w:hAnsi="Calibri"/>
          <w:sz w:val="16"/>
        </w:rPr>
        <w:t>наименование участника</w:t>
      </w:r>
    </w:p>
    <w:p w:rsidR="007247C0" w:rsidRPr="0058219A" w:rsidRDefault="007247C0" w:rsidP="007247C0">
      <w:pPr>
        <w:pStyle w:val="aff4"/>
        <w:widowControl w:val="0"/>
        <w:numPr>
          <w:ilvl w:val="0"/>
          <w:numId w:val="20"/>
        </w:numPr>
        <w:spacing w:after="160"/>
        <w:jc w:val="both"/>
        <w:rPr>
          <w:rFonts w:ascii="Calibri" w:hAnsi="Calibri" w:cs="Arial"/>
        </w:rPr>
      </w:pPr>
      <w:r w:rsidRPr="0058219A">
        <w:rPr>
          <w:rFonts w:ascii="Calibri" w:hAnsi="Calibri"/>
        </w:rPr>
        <w:t>удовлетворяет</w:t>
      </w:r>
      <w:r w:rsidRPr="0058219A">
        <w:rPr>
          <w:rFonts w:ascii="Calibri" w:hAnsi="Calibri"/>
          <w:spacing w:val="-4"/>
        </w:rPr>
        <w:t xml:space="preserve"> требованиям к праву участия установленным приглашением на </w:t>
      </w:r>
      <w:r w:rsidRPr="0058219A">
        <w:rPr>
          <w:rFonts w:ascii="Calibri" w:hAnsi="Calibri"/>
          <w:i/>
        </w:rPr>
        <w:t>ЗАПРОС  КОТИРОВОК</w:t>
      </w:r>
      <w:r w:rsidRPr="0058219A">
        <w:rPr>
          <w:rFonts w:ascii="Calibri" w:hAnsi="Calibri"/>
        </w:rPr>
        <w:t xml:space="preserve"> под кодом </w:t>
      </w:r>
      <w:r w:rsidR="008665F7" w:rsidRPr="0058219A">
        <w:rPr>
          <w:rFonts w:ascii="Calibri" w:hAnsi="Calibri"/>
        </w:rPr>
        <w:t>"</w:t>
      </w:r>
      <w:r w:rsidR="008665F7" w:rsidRPr="00234049">
        <w:rPr>
          <w:rFonts w:ascii="Calibri" w:hAnsi="Calibri"/>
          <w:b/>
          <w:i/>
        </w:rPr>
        <w:t xml:space="preserve"> </w:t>
      </w:r>
      <w:r w:rsidR="008665F7">
        <w:rPr>
          <w:rFonts w:ascii="GHEA Grapalat" w:hAnsi="GHEA Grapalat" w:cs="Sylfaen"/>
          <w:sz w:val="22"/>
          <w:lang w:val="af-ZA"/>
        </w:rPr>
        <w:t>АМВННD</w:t>
      </w:r>
      <w:r w:rsidR="008665F7">
        <w:rPr>
          <w:rFonts w:ascii="Calibri" w:hAnsi="Calibri"/>
          <w:b/>
          <w:i/>
        </w:rPr>
        <w:t>-</w:t>
      </w:r>
      <w:r w:rsidR="008665F7" w:rsidRPr="008665F7">
        <w:rPr>
          <w:rFonts w:ascii="Calibri" w:hAnsi="Calibri"/>
          <w:b/>
          <w:i/>
          <w:lang w:val="ru-RU"/>
        </w:rPr>
        <w:t xml:space="preserve"> </w:t>
      </w:r>
      <w:r w:rsidR="008665F7">
        <w:rPr>
          <w:rFonts w:ascii="Calibri" w:hAnsi="Calibri"/>
          <w:b/>
          <w:i/>
          <w:lang w:val="en-US"/>
        </w:rPr>
        <w:t>GH</w:t>
      </w:r>
      <w:r w:rsidR="008665F7">
        <w:rPr>
          <w:rFonts w:ascii="Calibri" w:hAnsi="Calibri"/>
          <w:b/>
          <w:i/>
        </w:rPr>
        <w:t>APDzB-2020/1</w:t>
      </w:r>
      <w:r w:rsidR="008665F7" w:rsidRPr="0058219A">
        <w:rPr>
          <w:rFonts w:ascii="Calibri" w:hAnsi="Calibri"/>
        </w:rPr>
        <w:t>"</w:t>
      </w:r>
      <w:r w:rsidRPr="0058219A">
        <w:rPr>
          <w:rFonts w:ascii="Calibri" w:hAnsi="Calibri"/>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 в размере ценового предложения,</w:t>
      </w:r>
    </w:p>
    <w:p w:rsidR="007247C0" w:rsidRPr="0058219A" w:rsidRDefault="007247C0" w:rsidP="007247C0">
      <w:pPr>
        <w:pStyle w:val="aff4"/>
        <w:widowControl w:val="0"/>
        <w:numPr>
          <w:ilvl w:val="0"/>
          <w:numId w:val="20"/>
        </w:numPr>
        <w:tabs>
          <w:tab w:val="left" w:pos="567"/>
        </w:tabs>
        <w:spacing w:after="160"/>
        <w:jc w:val="both"/>
        <w:rPr>
          <w:rFonts w:ascii="Calibri" w:hAnsi="Calibri" w:cs="Arial"/>
        </w:rPr>
      </w:pPr>
      <w:r w:rsidRPr="0058219A">
        <w:rPr>
          <w:rFonts w:ascii="Calibri" w:hAnsi="Calibri"/>
        </w:rPr>
        <w:t xml:space="preserve">в рамках участия в </w:t>
      </w:r>
      <w:r w:rsidRPr="0058219A">
        <w:rPr>
          <w:rFonts w:ascii="Calibri" w:hAnsi="Calibri"/>
          <w:lang w:val="ru-RU"/>
        </w:rPr>
        <w:t xml:space="preserve"> </w:t>
      </w:r>
      <w:r w:rsidRPr="0058219A">
        <w:rPr>
          <w:rFonts w:ascii="Calibri" w:hAnsi="Calibri"/>
          <w:i/>
        </w:rPr>
        <w:t>ЗАПРОС</w:t>
      </w:r>
      <w:r w:rsidRPr="0058219A">
        <w:rPr>
          <w:rFonts w:ascii="Calibri" w:hAnsi="Calibri"/>
          <w:i/>
          <w:lang w:val="ru-RU"/>
        </w:rPr>
        <w:t>Е</w:t>
      </w:r>
      <w:r w:rsidRPr="0058219A">
        <w:rPr>
          <w:rFonts w:ascii="Calibri" w:hAnsi="Calibri"/>
          <w:i/>
        </w:rPr>
        <w:t xml:space="preserve">  КОТИРОВОК</w:t>
      </w:r>
      <w:r w:rsidRPr="0058219A">
        <w:rPr>
          <w:rFonts w:ascii="Calibri" w:hAnsi="Calibri"/>
        </w:rPr>
        <w:t xml:space="preserve"> </w:t>
      </w:r>
      <w:r w:rsidRPr="0058219A">
        <w:rPr>
          <w:rFonts w:ascii="Calibri" w:hAnsi="Calibri"/>
          <w:lang w:val="ru-RU"/>
        </w:rPr>
        <w:t xml:space="preserve"> </w:t>
      </w:r>
      <w:r w:rsidRPr="0058219A">
        <w:rPr>
          <w:rFonts w:ascii="Calibri" w:hAnsi="Calibri"/>
        </w:rPr>
        <w:t xml:space="preserve">под кодом </w:t>
      </w:r>
      <w:r w:rsidR="008665F7" w:rsidRPr="0058219A">
        <w:rPr>
          <w:rFonts w:ascii="Calibri" w:hAnsi="Calibri"/>
        </w:rPr>
        <w:t>"</w:t>
      </w:r>
      <w:r w:rsidR="008665F7" w:rsidRPr="00234049">
        <w:rPr>
          <w:rFonts w:ascii="Calibri" w:hAnsi="Calibri"/>
          <w:b/>
          <w:i/>
        </w:rPr>
        <w:t xml:space="preserve"> </w:t>
      </w:r>
      <w:r w:rsidR="008665F7">
        <w:rPr>
          <w:rFonts w:ascii="GHEA Grapalat" w:hAnsi="GHEA Grapalat" w:cs="Sylfaen"/>
          <w:sz w:val="22"/>
          <w:lang w:val="af-ZA"/>
        </w:rPr>
        <w:t>АМВННD</w:t>
      </w:r>
      <w:r w:rsidR="008665F7">
        <w:rPr>
          <w:rFonts w:ascii="Calibri" w:hAnsi="Calibri"/>
          <w:b/>
          <w:i/>
        </w:rPr>
        <w:t>-</w:t>
      </w:r>
      <w:r w:rsidR="008665F7" w:rsidRPr="008665F7">
        <w:rPr>
          <w:rFonts w:ascii="Calibri" w:hAnsi="Calibri"/>
          <w:b/>
          <w:i/>
          <w:lang w:val="ru-RU"/>
        </w:rPr>
        <w:t xml:space="preserve"> </w:t>
      </w:r>
      <w:r w:rsidR="008665F7">
        <w:rPr>
          <w:rFonts w:ascii="Calibri" w:hAnsi="Calibri"/>
          <w:b/>
          <w:i/>
          <w:lang w:val="en-US"/>
        </w:rPr>
        <w:t>GH</w:t>
      </w:r>
      <w:r w:rsidR="008665F7">
        <w:rPr>
          <w:rFonts w:ascii="Calibri" w:hAnsi="Calibri"/>
          <w:b/>
          <w:i/>
        </w:rPr>
        <w:t>APDzB-2020/1</w:t>
      </w:r>
      <w:r w:rsidR="008665F7" w:rsidRPr="0058219A">
        <w:rPr>
          <w:rFonts w:ascii="Calibri" w:hAnsi="Calibri"/>
        </w:rPr>
        <w:t>"</w:t>
      </w:r>
      <w:r w:rsidRPr="0058219A">
        <w:rPr>
          <w:rFonts w:ascii="Calibri" w:hAnsi="Calibri"/>
        </w:rPr>
        <w:t>"*</w:t>
      </w:r>
    </w:p>
    <w:p w:rsidR="007247C0" w:rsidRPr="0058219A" w:rsidRDefault="007247C0" w:rsidP="007247C0">
      <w:pPr>
        <w:pStyle w:val="aff4"/>
        <w:widowControl w:val="0"/>
        <w:numPr>
          <w:ilvl w:val="0"/>
          <w:numId w:val="21"/>
        </w:numPr>
        <w:tabs>
          <w:tab w:val="left" w:pos="567"/>
        </w:tabs>
        <w:spacing w:after="160"/>
        <w:jc w:val="both"/>
        <w:rPr>
          <w:rFonts w:ascii="Calibri" w:hAnsi="Calibri"/>
        </w:rPr>
      </w:pPr>
      <w:r w:rsidRPr="0058219A">
        <w:rPr>
          <w:rFonts w:ascii="Calibri" w:hAnsi="Calibri"/>
        </w:rPr>
        <w:lastRenderedPageBreak/>
        <w:t>не допускал и (или) не допустит злоупотребления доминирующим положением и антиконкурентного соглашения,</w:t>
      </w:r>
    </w:p>
    <w:p w:rsidR="007247C0" w:rsidRPr="0058219A" w:rsidRDefault="007247C0" w:rsidP="007247C0">
      <w:pPr>
        <w:pStyle w:val="aff4"/>
        <w:widowControl w:val="0"/>
        <w:numPr>
          <w:ilvl w:val="0"/>
          <w:numId w:val="21"/>
        </w:numPr>
        <w:tabs>
          <w:tab w:val="left" w:pos="567"/>
        </w:tabs>
        <w:spacing w:after="160"/>
        <w:jc w:val="both"/>
        <w:rPr>
          <w:rFonts w:ascii="Calibri" w:hAnsi="Calibri"/>
          <w:spacing w:val="-6"/>
        </w:rPr>
      </w:pPr>
      <w:r w:rsidRPr="0058219A">
        <w:rPr>
          <w:rFonts w:ascii="Calibri" w:hAnsi="Calibri"/>
          <w:spacing w:val="-6"/>
        </w:rPr>
        <w:t xml:space="preserve">отсутствует случай установленного приглашением на </w:t>
      </w:r>
      <w:r w:rsidRPr="0058219A">
        <w:rPr>
          <w:rFonts w:ascii="Calibri" w:hAnsi="Calibri"/>
        </w:rPr>
        <w:t xml:space="preserve">открытый конкурс случая     одновременного </w:t>
      </w:r>
    </w:p>
    <w:p w:rsidR="007247C0" w:rsidRPr="0058219A" w:rsidRDefault="007247C0" w:rsidP="007247C0">
      <w:pPr>
        <w:pStyle w:val="a3"/>
        <w:widowControl w:val="0"/>
        <w:spacing w:line="240" w:lineRule="auto"/>
        <w:ind w:firstLine="0"/>
        <w:jc w:val="left"/>
        <w:rPr>
          <w:rFonts w:ascii="Calibri" w:hAnsi="Calibri"/>
          <w:i w:val="0"/>
          <w:sz w:val="24"/>
        </w:rPr>
      </w:pPr>
      <w:r w:rsidRPr="0058219A">
        <w:rPr>
          <w:rFonts w:ascii="Calibri" w:hAnsi="Calibri"/>
          <w:i w:val="0"/>
          <w:sz w:val="24"/>
        </w:rPr>
        <w:t>участия взаимосвязанных с ________________ лиц и (или) учрежденных__________</w:t>
      </w:r>
    </w:p>
    <w:p w:rsidR="007247C0" w:rsidRPr="0058219A" w:rsidRDefault="007247C0" w:rsidP="007247C0">
      <w:pPr>
        <w:widowControl w:val="0"/>
        <w:tabs>
          <w:tab w:val="left" w:pos="7938"/>
        </w:tabs>
        <w:ind w:left="3119"/>
        <w:jc w:val="both"/>
        <w:rPr>
          <w:rFonts w:ascii="Calibri" w:hAnsi="Calibri"/>
          <w:sz w:val="16"/>
        </w:rPr>
      </w:pPr>
      <w:r w:rsidRPr="0058219A">
        <w:rPr>
          <w:rFonts w:ascii="Calibri" w:hAnsi="Calibri"/>
          <w:sz w:val="16"/>
        </w:rPr>
        <w:t>наименование участника</w:t>
      </w:r>
      <w:r w:rsidRPr="0058219A">
        <w:rPr>
          <w:rFonts w:ascii="Calibri" w:hAnsi="Calibri"/>
          <w:sz w:val="16"/>
        </w:rPr>
        <w:tab/>
        <w:t>наименование</w:t>
      </w:r>
    </w:p>
    <w:p w:rsidR="007247C0" w:rsidRPr="0058219A" w:rsidRDefault="007247C0" w:rsidP="007247C0">
      <w:pPr>
        <w:widowControl w:val="0"/>
        <w:tabs>
          <w:tab w:val="left" w:pos="7938"/>
        </w:tabs>
        <w:spacing w:after="160"/>
        <w:ind w:left="8080"/>
        <w:jc w:val="both"/>
        <w:rPr>
          <w:rFonts w:ascii="Calibri" w:hAnsi="Calibri" w:cs="Arial"/>
          <w:sz w:val="16"/>
        </w:rPr>
      </w:pPr>
      <w:r w:rsidRPr="0058219A">
        <w:rPr>
          <w:rFonts w:ascii="Calibri" w:hAnsi="Calibri"/>
          <w:sz w:val="16"/>
        </w:rPr>
        <w:t>участника</w:t>
      </w:r>
    </w:p>
    <w:p w:rsidR="007247C0" w:rsidRPr="0058219A" w:rsidRDefault="007247C0" w:rsidP="007247C0">
      <w:pPr>
        <w:widowControl w:val="0"/>
        <w:jc w:val="both"/>
        <w:rPr>
          <w:rFonts w:ascii="Calibri" w:hAnsi="Calibri"/>
          <w:u w:val="single"/>
        </w:rPr>
      </w:pPr>
      <w:r w:rsidRPr="0058219A">
        <w:rPr>
          <w:rFonts w:ascii="Calibri" w:hAnsi="Calibri"/>
        </w:rPr>
        <w:t>организаций, либо организаций, имеющих принадлежащую ____________________</w:t>
      </w:r>
    </w:p>
    <w:p w:rsidR="007247C0" w:rsidRPr="0058219A" w:rsidRDefault="007247C0" w:rsidP="007247C0">
      <w:pPr>
        <w:widowControl w:val="0"/>
        <w:spacing w:after="160"/>
        <w:ind w:left="7088"/>
        <w:jc w:val="both"/>
        <w:rPr>
          <w:rFonts w:ascii="Calibri" w:hAnsi="Calibri"/>
        </w:rPr>
      </w:pPr>
      <w:r w:rsidRPr="0058219A">
        <w:rPr>
          <w:rFonts w:ascii="Calibri" w:hAnsi="Calibri"/>
          <w:vertAlign w:val="superscript"/>
        </w:rPr>
        <w:t>наименование участника</w:t>
      </w:r>
    </w:p>
    <w:p w:rsidR="007247C0" w:rsidRPr="0058219A" w:rsidRDefault="007247C0" w:rsidP="007247C0">
      <w:pPr>
        <w:widowControl w:val="0"/>
        <w:spacing w:after="160"/>
        <w:jc w:val="both"/>
        <w:rPr>
          <w:rFonts w:ascii="Calibri" w:hAnsi="Calibri"/>
        </w:rPr>
      </w:pPr>
      <w:r w:rsidRPr="0058219A">
        <w:rPr>
          <w:rFonts w:ascii="Calibri" w:hAnsi="Calibri"/>
        </w:rPr>
        <w:t>долю (пай) в размере более пятидесяти процентов,</w:t>
      </w:r>
    </w:p>
    <w:p w:rsidR="007247C0" w:rsidRPr="0058219A" w:rsidRDefault="007247C0" w:rsidP="007247C0">
      <w:pPr>
        <w:pStyle w:val="aff4"/>
        <w:widowControl w:val="0"/>
        <w:numPr>
          <w:ilvl w:val="0"/>
          <w:numId w:val="22"/>
        </w:numPr>
        <w:tabs>
          <w:tab w:val="left" w:pos="1134"/>
        </w:tabs>
        <w:spacing w:after="160"/>
        <w:jc w:val="both"/>
        <w:rPr>
          <w:rFonts w:ascii="Calibri" w:hAnsi="Calibri" w:cs="Sylfaen"/>
        </w:rPr>
      </w:pPr>
      <w:r w:rsidRPr="0058219A">
        <w:rPr>
          <w:rFonts w:ascii="Calibri" w:hAnsi="Calibri"/>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58219A">
        <w:rPr>
          <w:rStyle w:val="af7"/>
          <w:rFonts w:ascii="Calibri" w:hAnsi="Calibri"/>
          <w:sz w:val="28"/>
          <w:szCs w:val="28"/>
        </w:rPr>
        <w:footnoteReference w:customMarkFollows="1" w:id="6"/>
        <w:t>**</w:t>
      </w:r>
      <w:r w:rsidRPr="0058219A">
        <w:rPr>
          <w:rFonts w:ascii="Calibri" w:hAnsi="Calibri"/>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343"/>
        <w:gridCol w:w="3644"/>
        <w:gridCol w:w="2728"/>
      </w:tblGrid>
      <w:tr w:rsidR="007247C0" w:rsidRPr="0058219A" w:rsidTr="00106036">
        <w:tc>
          <w:tcPr>
            <w:tcW w:w="236" w:type="dxa"/>
            <w:tcBorders>
              <w:top w:val="single" w:sz="4" w:space="0" w:color="auto"/>
              <w:left w:val="single" w:sz="4" w:space="0" w:color="auto"/>
              <w:bottom w:val="single" w:sz="4" w:space="0" w:color="auto"/>
              <w:right w:val="single" w:sz="4" w:space="0" w:color="auto"/>
            </w:tcBorders>
            <w:vAlign w:val="center"/>
            <w:hideMark/>
          </w:tcPr>
          <w:p w:rsidR="007247C0" w:rsidRPr="0058219A" w:rsidRDefault="007247C0" w:rsidP="00106036">
            <w:pPr>
              <w:pStyle w:val="31"/>
              <w:widowControl w:val="0"/>
              <w:spacing w:after="120" w:line="240" w:lineRule="auto"/>
              <w:ind w:firstLine="0"/>
              <w:jc w:val="center"/>
              <w:rPr>
                <w:rFonts w:ascii="Calibri" w:hAnsi="Calibri"/>
                <w:szCs w:val="24"/>
              </w:rPr>
            </w:pPr>
            <w:r w:rsidRPr="0058219A">
              <w:rPr>
                <w:rFonts w:ascii="Calibri" w:hAnsi="Calibri"/>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7247C0" w:rsidRPr="0058219A" w:rsidRDefault="007247C0" w:rsidP="00106036">
            <w:pPr>
              <w:pStyle w:val="31"/>
              <w:widowControl w:val="0"/>
              <w:spacing w:after="120" w:line="240" w:lineRule="auto"/>
              <w:ind w:firstLine="0"/>
              <w:jc w:val="center"/>
              <w:rPr>
                <w:rFonts w:ascii="Calibri" w:hAnsi="Calibri"/>
                <w:szCs w:val="24"/>
              </w:rPr>
            </w:pPr>
            <w:r w:rsidRPr="0058219A">
              <w:rPr>
                <w:rFonts w:ascii="Calibri" w:hAnsi="Calibri"/>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7247C0" w:rsidRPr="0058219A" w:rsidRDefault="007247C0" w:rsidP="00106036">
            <w:pPr>
              <w:pStyle w:val="31"/>
              <w:widowControl w:val="0"/>
              <w:spacing w:after="120" w:line="240" w:lineRule="auto"/>
              <w:ind w:firstLine="0"/>
              <w:jc w:val="center"/>
              <w:rPr>
                <w:rFonts w:ascii="Calibri" w:hAnsi="Calibri"/>
                <w:szCs w:val="24"/>
              </w:rPr>
            </w:pPr>
            <w:r w:rsidRPr="0058219A">
              <w:rPr>
                <w:rFonts w:ascii="Calibri" w:hAnsi="Calibri"/>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7247C0" w:rsidRPr="0058219A" w:rsidRDefault="007247C0" w:rsidP="00106036">
            <w:pPr>
              <w:pStyle w:val="31"/>
              <w:widowControl w:val="0"/>
              <w:spacing w:after="120" w:line="240" w:lineRule="auto"/>
              <w:ind w:firstLine="0"/>
              <w:jc w:val="center"/>
              <w:rPr>
                <w:rFonts w:ascii="Calibri" w:hAnsi="Calibri"/>
                <w:szCs w:val="24"/>
              </w:rPr>
            </w:pPr>
            <w:r w:rsidRPr="0058219A">
              <w:rPr>
                <w:rFonts w:ascii="Calibri" w:hAnsi="Calibri"/>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7247C0" w:rsidRPr="0058219A" w:rsidTr="00106036">
        <w:tc>
          <w:tcPr>
            <w:tcW w:w="236"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pStyle w:val="31"/>
              <w:widowControl w:val="0"/>
              <w:spacing w:after="120" w:line="240" w:lineRule="auto"/>
              <w:ind w:firstLine="0"/>
              <w:jc w:val="center"/>
              <w:rPr>
                <w:rFonts w:ascii="Calibri" w:hAnsi="Calibri"/>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pStyle w:val="31"/>
              <w:widowControl w:val="0"/>
              <w:spacing w:after="120" w:line="240" w:lineRule="auto"/>
              <w:ind w:firstLine="0"/>
              <w:jc w:val="center"/>
              <w:rPr>
                <w:rFonts w:ascii="Calibri" w:hAnsi="Calibri"/>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pStyle w:val="31"/>
              <w:widowControl w:val="0"/>
              <w:spacing w:after="120" w:line="240" w:lineRule="auto"/>
              <w:ind w:firstLine="0"/>
              <w:jc w:val="center"/>
              <w:rPr>
                <w:rFonts w:ascii="Calibri" w:hAnsi="Calibri"/>
                <w:szCs w:val="24"/>
              </w:rPr>
            </w:pPr>
          </w:p>
        </w:tc>
        <w:tc>
          <w:tcPr>
            <w:tcW w:w="272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pStyle w:val="31"/>
              <w:widowControl w:val="0"/>
              <w:spacing w:after="120" w:line="240" w:lineRule="auto"/>
              <w:ind w:firstLine="0"/>
              <w:jc w:val="center"/>
              <w:rPr>
                <w:rFonts w:ascii="Calibri" w:hAnsi="Calibri"/>
                <w:szCs w:val="24"/>
              </w:rPr>
            </w:pPr>
          </w:p>
        </w:tc>
      </w:tr>
      <w:tr w:rsidR="007247C0" w:rsidRPr="0058219A" w:rsidTr="00106036">
        <w:tc>
          <w:tcPr>
            <w:tcW w:w="236"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pStyle w:val="31"/>
              <w:widowControl w:val="0"/>
              <w:spacing w:after="120" w:line="240" w:lineRule="auto"/>
              <w:ind w:firstLine="0"/>
              <w:jc w:val="center"/>
              <w:rPr>
                <w:rFonts w:ascii="Calibri" w:hAnsi="Calibri"/>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pStyle w:val="31"/>
              <w:widowControl w:val="0"/>
              <w:spacing w:after="120" w:line="240" w:lineRule="auto"/>
              <w:ind w:firstLine="0"/>
              <w:jc w:val="center"/>
              <w:rPr>
                <w:rFonts w:ascii="Calibri" w:hAnsi="Calibri"/>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pStyle w:val="31"/>
              <w:widowControl w:val="0"/>
              <w:spacing w:after="120" w:line="240" w:lineRule="auto"/>
              <w:ind w:firstLine="0"/>
              <w:jc w:val="center"/>
              <w:rPr>
                <w:rFonts w:ascii="Calibri" w:hAnsi="Calibri"/>
                <w:szCs w:val="24"/>
              </w:rPr>
            </w:pPr>
          </w:p>
        </w:tc>
        <w:tc>
          <w:tcPr>
            <w:tcW w:w="272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pStyle w:val="31"/>
              <w:widowControl w:val="0"/>
              <w:spacing w:after="120" w:line="240" w:lineRule="auto"/>
              <w:ind w:firstLine="0"/>
              <w:jc w:val="center"/>
              <w:rPr>
                <w:rFonts w:ascii="Calibri" w:hAnsi="Calibri"/>
                <w:szCs w:val="24"/>
              </w:rPr>
            </w:pPr>
          </w:p>
        </w:tc>
      </w:tr>
      <w:tr w:rsidR="007247C0" w:rsidRPr="0058219A" w:rsidTr="00106036">
        <w:tc>
          <w:tcPr>
            <w:tcW w:w="236"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pStyle w:val="31"/>
              <w:widowControl w:val="0"/>
              <w:spacing w:after="120" w:line="240" w:lineRule="auto"/>
              <w:ind w:firstLine="0"/>
              <w:jc w:val="center"/>
              <w:rPr>
                <w:rFonts w:ascii="Calibri" w:hAnsi="Calibri"/>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pStyle w:val="31"/>
              <w:widowControl w:val="0"/>
              <w:spacing w:after="120" w:line="240" w:lineRule="auto"/>
              <w:ind w:firstLine="0"/>
              <w:jc w:val="center"/>
              <w:rPr>
                <w:rFonts w:ascii="Calibri" w:hAnsi="Calibri"/>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pStyle w:val="31"/>
              <w:widowControl w:val="0"/>
              <w:spacing w:after="120" w:line="240" w:lineRule="auto"/>
              <w:ind w:firstLine="0"/>
              <w:jc w:val="center"/>
              <w:rPr>
                <w:rFonts w:ascii="Calibri" w:hAnsi="Calibri"/>
                <w:szCs w:val="24"/>
              </w:rPr>
            </w:pPr>
          </w:p>
        </w:tc>
        <w:tc>
          <w:tcPr>
            <w:tcW w:w="272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pStyle w:val="31"/>
              <w:widowControl w:val="0"/>
              <w:spacing w:after="120" w:line="240" w:lineRule="auto"/>
              <w:ind w:firstLine="0"/>
              <w:jc w:val="center"/>
              <w:rPr>
                <w:rFonts w:ascii="Calibri" w:hAnsi="Calibri"/>
                <w:szCs w:val="24"/>
              </w:rPr>
            </w:pPr>
          </w:p>
        </w:tc>
      </w:tr>
    </w:tbl>
    <w:p w:rsidR="007247C0" w:rsidRPr="0058219A" w:rsidRDefault="007247C0" w:rsidP="007247C0">
      <w:pPr>
        <w:jc w:val="both"/>
        <w:rPr>
          <w:rFonts w:ascii="Calibri" w:hAnsi="Calibri"/>
        </w:rPr>
      </w:pPr>
    </w:p>
    <w:p w:rsidR="007247C0" w:rsidRPr="0058219A" w:rsidRDefault="007247C0" w:rsidP="007247C0">
      <w:pPr>
        <w:rPr>
          <w:rFonts w:ascii="Calibri" w:hAnsi="Calibri"/>
        </w:rPr>
      </w:pPr>
      <w:r w:rsidRPr="0058219A">
        <w:rPr>
          <w:rFonts w:ascii="Calibri" w:hAnsi="Calibri"/>
        </w:rPr>
        <w:br w:type="page"/>
      </w:r>
    </w:p>
    <w:p w:rsidR="007247C0" w:rsidRPr="0058219A" w:rsidRDefault="007247C0" w:rsidP="007247C0">
      <w:pPr>
        <w:jc w:val="both"/>
        <w:rPr>
          <w:rFonts w:ascii="Calibri" w:hAnsi="Calibri"/>
        </w:rPr>
      </w:pPr>
    </w:p>
    <w:p w:rsidR="007247C0" w:rsidRPr="0058219A" w:rsidRDefault="007247C0" w:rsidP="007247C0">
      <w:pPr>
        <w:jc w:val="both"/>
        <w:rPr>
          <w:rFonts w:ascii="Calibri" w:hAnsi="Calibri"/>
        </w:rPr>
      </w:pPr>
      <w:r w:rsidRPr="0058219A">
        <w:rPr>
          <w:rFonts w:ascii="Calibri" w:hAnsi="Calibri"/>
        </w:rPr>
        <w:t>Прилагается  полное описание предлагаемого   ----------------------------    товара,</w:t>
      </w:r>
    </w:p>
    <w:p w:rsidR="007247C0" w:rsidRPr="0058219A" w:rsidRDefault="007247C0" w:rsidP="007247C0">
      <w:pPr>
        <w:jc w:val="both"/>
        <w:rPr>
          <w:rFonts w:ascii="Calibri" w:hAnsi="Calibri"/>
        </w:rPr>
      </w:pPr>
      <w:r w:rsidRPr="0058219A">
        <w:rPr>
          <w:rFonts w:ascii="Calibri" w:hAnsi="Calibri"/>
          <w:sz w:val="16"/>
        </w:rPr>
        <w:t xml:space="preserve"> наименование участника</w:t>
      </w:r>
    </w:p>
    <w:p w:rsidR="007247C0" w:rsidRPr="0058219A" w:rsidRDefault="007247C0" w:rsidP="007247C0">
      <w:pPr>
        <w:jc w:val="both"/>
        <w:rPr>
          <w:rFonts w:ascii="Calibri" w:hAnsi="Calibri"/>
          <w:sz w:val="16"/>
          <w:lang w:val="hy-AM"/>
        </w:rPr>
      </w:pPr>
      <w:r w:rsidRPr="0058219A">
        <w:rPr>
          <w:rFonts w:ascii="Calibri" w:hAnsi="Calibri"/>
        </w:rPr>
        <w:t>согласно Приложению 1.1.</w:t>
      </w:r>
    </w:p>
    <w:p w:rsidR="007247C0" w:rsidRPr="0058219A" w:rsidRDefault="007247C0" w:rsidP="007247C0">
      <w:pPr>
        <w:tabs>
          <w:tab w:val="left" w:pos="7371"/>
        </w:tabs>
        <w:spacing w:after="160"/>
        <w:ind w:left="3544" w:firstLine="3"/>
        <w:jc w:val="both"/>
        <w:rPr>
          <w:rFonts w:ascii="Calibri" w:hAnsi="Calibri"/>
          <w:sz w:val="16"/>
          <w:lang w:val="hy-AM"/>
        </w:rPr>
      </w:pPr>
    </w:p>
    <w:p w:rsidR="007247C0" w:rsidRPr="0058219A" w:rsidRDefault="007247C0" w:rsidP="007247C0">
      <w:pPr>
        <w:tabs>
          <w:tab w:val="left" w:pos="7371"/>
        </w:tabs>
        <w:spacing w:after="160"/>
        <w:ind w:left="3544" w:firstLine="3"/>
        <w:jc w:val="both"/>
        <w:rPr>
          <w:rFonts w:ascii="Calibri" w:hAnsi="Calibri"/>
          <w:sz w:val="16"/>
          <w:lang w:val="hy-AM"/>
        </w:rPr>
      </w:pPr>
    </w:p>
    <w:p w:rsidR="007247C0" w:rsidRPr="0058219A" w:rsidRDefault="007247C0" w:rsidP="007247C0">
      <w:pPr>
        <w:tabs>
          <w:tab w:val="left" w:pos="7371"/>
        </w:tabs>
        <w:spacing w:after="160"/>
        <w:ind w:left="3544" w:firstLine="3"/>
        <w:jc w:val="both"/>
        <w:rPr>
          <w:rFonts w:ascii="Calibri" w:hAnsi="Calibri"/>
          <w:sz w:val="16"/>
        </w:rPr>
      </w:pPr>
    </w:p>
    <w:p w:rsidR="007247C0" w:rsidRPr="0058219A" w:rsidRDefault="007247C0" w:rsidP="007247C0">
      <w:pPr>
        <w:tabs>
          <w:tab w:val="left" w:pos="7371"/>
        </w:tabs>
        <w:spacing w:after="160"/>
        <w:ind w:left="3544" w:firstLine="3"/>
        <w:jc w:val="both"/>
        <w:rPr>
          <w:rFonts w:ascii="Calibri" w:hAnsi="Calibri"/>
          <w:sz w:val="16"/>
        </w:rPr>
      </w:pPr>
    </w:p>
    <w:p w:rsidR="007247C0" w:rsidRPr="0058219A" w:rsidRDefault="007247C0" w:rsidP="007247C0">
      <w:pPr>
        <w:jc w:val="both"/>
        <w:rPr>
          <w:rFonts w:ascii="Calibri" w:hAnsi="Calibri"/>
        </w:rPr>
      </w:pPr>
      <w:r w:rsidRPr="0058219A">
        <w:rPr>
          <w:rFonts w:ascii="Calibri" w:hAnsi="Calibri"/>
        </w:rPr>
        <w:t>_______________________________________________</w:t>
      </w:r>
      <w:r w:rsidRPr="0058219A">
        <w:rPr>
          <w:rFonts w:ascii="Calibri" w:hAnsi="Calibri"/>
        </w:rPr>
        <w:tab/>
        <w:t>_____________________</w:t>
      </w:r>
    </w:p>
    <w:p w:rsidR="007247C0" w:rsidRPr="0058219A" w:rsidRDefault="007247C0" w:rsidP="007247C0">
      <w:pPr>
        <w:tabs>
          <w:tab w:val="left" w:pos="7230"/>
        </w:tabs>
        <w:ind w:left="851"/>
        <w:jc w:val="both"/>
        <w:rPr>
          <w:rFonts w:ascii="Calibri" w:hAnsi="Calibri"/>
          <w:sz w:val="16"/>
        </w:rPr>
      </w:pPr>
      <w:r w:rsidRPr="0058219A">
        <w:rPr>
          <w:rFonts w:ascii="Calibri" w:hAnsi="Calibri"/>
          <w:sz w:val="16"/>
        </w:rPr>
        <w:t>наименование участника (должность,</w:t>
      </w:r>
      <w:r w:rsidRPr="0058219A">
        <w:rPr>
          <w:rFonts w:ascii="Calibri" w:hAnsi="Calibri"/>
          <w:sz w:val="16"/>
        </w:rPr>
        <w:tab/>
        <w:t>подпись)</w:t>
      </w:r>
    </w:p>
    <w:p w:rsidR="007247C0" w:rsidRPr="0058219A" w:rsidRDefault="007247C0" w:rsidP="007247C0">
      <w:pPr>
        <w:spacing w:after="160"/>
        <w:ind w:left="1134"/>
        <w:jc w:val="both"/>
        <w:rPr>
          <w:rFonts w:ascii="Calibri" w:hAnsi="Calibri"/>
          <w:sz w:val="16"/>
        </w:rPr>
      </w:pPr>
      <w:r w:rsidRPr="0058219A">
        <w:rPr>
          <w:rFonts w:ascii="Calibri" w:hAnsi="Calibri"/>
          <w:sz w:val="16"/>
        </w:rPr>
        <w:t>имя, фамилия руководителя)</w:t>
      </w:r>
    </w:p>
    <w:p w:rsidR="007247C0" w:rsidRPr="0058219A" w:rsidRDefault="007247C0" w:rsidP="007247C0">
      <w:pPr>
        <w:widowControl w:val="0"/>
        <w:spacing w:after="160"/>
        <w:jc w:val="right"/>
        <w:rPr>
          <w:rFonts w:ascii="Calibri" w:hAnsi="Calibri"/>
          <w:b/>
        </w:rPr>
      </w:pPr>
      <w:r w:rsidRPr="0058219A">
        <w:rPr>
          <w:rFonts w:ascii="Calibri" w:hAnsi="Calibri"/>
        </w:rPr>
        <w:t>М. П.</w:t>
      </w:r>
    </w:p>
    <w:p w:rsidR="007247C0" w:rsidRPr="0058219A" w:rsidRDefault="007247C0" w:rsidP="007247C0">
      <w:pPr>
        <w:rPr>
          <w:rFonts w:ascii="Calibri" w:hAnsi="Calibri"/>
          <w:b/>
        </w:rPr>
      </w:pPr>
      <w:r w:rsidRPr="0058219A">
        <w:rPr>
          <w:rFonts w:ascii="Calibri" w:hAnsi="Calibri"/>
          <w:b/>
        </w:rPr>
        <w:br w:type="page"/>
      </w:r>
    </w:p>
    <w:p w:rsidR="007247C0" w:rsidRPr="0058219A" w:rsidRDefault="007247C0" w:rsidP="007247C0">
      <w:pPr>
        <w:rPr>
          <w:rFonts w:ascii="Calibri" w:hAnsi="Calibri"/>
          <w:b/>
        </w:rPr>
      </w:pPr>
    </w:p>
    <w:p w:rsidR="007247C0" w:rsidRPr="0058219A" w:rsidRDefault="007247C0" w:rsidP="007247C0">
      <w:pPr>
        <w:pStyle w:val="3"/>
        <w:keepNext w:val="0"/>
        <w:widowControl w:val="0"/>
        <w:spacing w:after="160" w:line="240" w:lineRule="auto"/>
        <w:ind w:firstLine="567"/>
        <w:jc w:val="right"/>
        <w:rPr>
          <w:rFonts w:ascii="Calibri" w:hAnsi="Calibri" w:cs="Arial"/>
          <w:b/>
          <w:i w:val="0"/>
          <w:sz w:val="24"/>
          <w:szCs w:val="24"/>
        </w:rPr>
      </w:pPr>
      <w:r w:rsidRPr="0058219A">
        <w:rPr>
          <w:rFonts w:ascii="Calibri" w:hAnsi="Calibri"/>
          <w:b/>
          <w:i w:val="0"/>
          <w:sz w:val="24"/>
          <w:szCs w:val="24"/>
        </w:rPr>
        <w:t>Приложение № 1,1</w:t>
      </w:r>
    </w:p>
    <w:p w:rsidR="007247C0" w:rsidRPr="0058219A" w:rsidRDefault="007247C0" w:rsidP="008665F7">
      <w:pPr>
        <w:pStyle w:val="a3"/>
        <w:widowControl w:val="0"/>
        <w:spacing w:after="160" w:line="240" w:lineRule="auto"/>
        <w:ind w:firstLine="0"/>
        <w:jc w:val="right"/>
        <w:rPr>
          <w:rFonts w:ascii="Calibri" w:hAnsi="Calibri"/>
          <w:b/>
        </w:rPr>
      </w:pPr>
      <w:r w:rsidRPr="0058219A">
        <w:rPr>
          <w:rFonts w:ascii="Calibri" w:hAnsi="Calibri"/>
          <w:b/>
          <w:sz w:val="24"/>
          <w:szCs w:val="24"/>
        </w:rPr>
        <w:t>к Приглашению на ЗАПРОС  КОТИРОВОК</w:t>
      </w:r>
      <w:r w:rsidRPr="0058219A">
        <w:rPr>
          <w:rFonts w:ascii="Calibri" w:hAnsi="Calibri" w:cs="Arial"/>
          <w:b/>
          <w:sz w:val="24"/>
          <w:szCs w:val="24"/>
        </w:rPr>
        <w:br/>
      </w:r>
      <w:r w:rsidRPr="0058219A">
        <w:rPr>
          <w:rFonts w:ascii="Calibri" w:hAnsi="Calibri"/>
          <w:b/>
          <w:sz w:val="24"/>
          <w:szCs w:val="24"/>
        </w:rPr>
        <w:t xml:space="preserve">под кодом </w:t>
      </w:r>
      <w:r w:rsidR="008665F7" w:rsidRPr="0058219A">
        <w:rPr>
          <w:rFonts w:ascii="Calibri" w:hAnsi="Calibri"/>
        </w:rPr>
        <w:t>"</w:t>
      </w:r>
      <w:r w:rsidR="008665F7" w:rsidRPr="00234049">
        <w:rPr>
          <w:rFonts w:ascii="Calibri" w:hAnsi="Calibri"/>
          <w:b/>
          <w:i w:val="0"/>
        </w:rPr>
        <w:t xml:space="preserve"> </w:t>
      </w:r>
      <w:r w:rsidR="008665F7">
        <w:rPr>
          <w:rFonts w:ascii="GHEA Grapalat" w:hAnsi="GHEA Grapalat" w:cs="Sylfaen"/>
          <w:sz w:val="22"/>
          <w:lang w:val="af-ZA"/>
        </w:rPr>
        <w:t>АМВННD</w:t>
      </w:r>
      <w:r w:rsidR="008665F7">
        <w:rPr>
          <w:rFonts w:ascii="Calibri" w:hAnsi="Calibri"/>
          <w:b/>
          <w:i w:val="0"/>
        </w:rPr>
        <w:t>-</w:t>
      </w:r>
      <w:r w:rsidR="008665F7" w:rsidRPr="008665F7">
        <w:rPr>
          <w:rFonts w:ascii="Calibri" w:hAnsi="Calibri"/>
          <w:b/>
          <w:i w:val="0"/>
        </w:rPr>
        <w:t xml:space="preserve"> </w:t>
      </w:r>
      <w:r w:rsidR="008665F7">
        <w:rPr>
          <w:rFonts w:ascii="Calibri" w:hAnsi="Calibri"/>
          <w:b/>
          <w:i w:val="0"/>
          <w:lang w:val="en-US"/>
        </w:rPr>
        <w:t>GH</w:t>
      </w:r>
      <w:r w:rsidR="008665F7">
        <w:rPr>
          <w:rFonts w:ascii="Calibri" w:hAnsi="Calibri"/>
          <w:b/>
          <w:i w:val="0"/>
        </w:rPr>
        <w:t>APDzB-2020/1</w:t>
      </w:r>
      <w:r w:rsidR="008665F7" w:rsidRPr="0058219A">
        <w:rPr>
          <w:rFonts w:ascii="Calibri" w:hAnsi="Calibri"/>
        </w:rPr>
        <w:t>"</w:t>
      </w:r>
    </w:p>
    <w:p w:rsidR="007247C0" w:rsidRPr="0058219A" w:rsidRDefault="007247C0" w:rsidP="007247C0">
      <w:pPr>
        <w:pStyle w:val="3"/>
        <w:keepNext w:val="0"/>
        <w:widowControl w:val="0"/>
        <w:spacing w:after="160" w:line="240" w:lineRule="auto"/>
        <w:ind w:left="567" w:right="565"/>
        <w:rPr>
          <w:rFonts w:ascii="Calibri" w:hAnsi="Calibri"/>
          <w:b/>
          <w:i w:val="0"/>
          <w:sz w:val="24"/>
          <w:szCs w:val="24"/>
        </w:rPr>
      </w:pPr>
      <w:r w:rsidRPr="0058219A">
        <w:rPr>
          <w:rFonts w:ascii="Calibri" w:hAnsi="Calibri"/>
          <w:b/>
          <w:i w:val="0"/>
          <w:sz w:val="24"/>
          <w:szCs w:val="24"/>
        </w:rPr>
        <w:t>ПОЛНОЕ ОПИСАНИЕ</w:t>
      </w:r>
    </w:p>
    <w:p w:rsidR="007247C0" w:rsidRPr="0058219A" w:rsidRDefault="007247C0" w:rsidP="007247C0">
      <w:pPr>
        <w:pStyle w:val="3"/>
        <w:keepNext w:val="0"/>
        <w:widowControl w:val="0"/>
        <w:spacing w:after="160" w:line="240" w:lineRule="auto"/>
        <w:ind w:left="567" w:right="565"/>
        <w:rPr>
          <w:rFonts w:ascii="Calibri" w:hAnsi="Calibri"/>
          <w:b/>
          <w:i w:val="0"/>
          <w:sz w:val="24"/>
          <w:szCs w:val="24"/>
        </w:rPr>
      </w:pPr>
      <w:r w:rsidRPr="0058219A">
        <w:rPr>
          <w:rFonts w:ascii="Calibri" w:hAnsi="Calibri"/>
          <w:b/>
          <w:i w:val="0"/>
          <w:sz w:val="24"/>
          <w:szCs w:val="24"/>
        </w:rPr>
        <w:t>предлагаемого товара</w:t>
      </w:r>
    </w:p>
    <w:p w:rsidR="007247C0" w:rsidRPr="0058219A" w:rsidRDefault="007247C0" w:rsidP="007247C0">
      <w:pPr>
        <w:pStyle w:val="3"/>
        <w:keepNext w:val="0"/>
        <w:widowControl w:val="0"/>
        <w:spacing w:after="160" w:line="240" w:lineRule="auto"/>
        <w:ind w:left="567" w:right="565"/>
        <w:rPr>
          <w:rFonts w:ascii="Calibri" w:hAnsi="Calibri" w:cs="Arial"/>
          <w:sz w:val="24"/>
          <w:szCs w:val="24"/>
        </w:rPr>
      </w:pPr>
    </w:p>
    <w:p w:rsidR="007247C0" w:rsidRPr="0058219A" w:rsidRDefault="007247C0" w:rsidP="007247C0">
      <w:pPr>
        <w:widowControl w:val="0"/>
        <w:jc w:val="both"/>
        <w:rPr>
          <w:rFonts w:ascii="Calibri" w:hAnsi="Calibri"/>
        </w:rPr>
      </w:pPr>
      <w:r w:rsidRPr="0058219A">
        <w:rPr>
          <w:rFonts w:ascii="Calibri" w:hAnsi="Calibri"/>
        </w:rPr>
        <w:t>_____________________________,                               в качестве участника в</w:t>
      </w:r>
    </w:p>
    <w:p w:rsidR="007247C0" w:rsidRPr="0058219A" w:rsidRDefault="007247C0" w:rsidP="007247C0">
      <w:pPr>
        <w:widowControl w:val="0"/>
        <w:spacing w:after="120"/>
        <w:jc w:val="both"/>
        <w:rPr>
          <w:rFonts w:ascii="Calibri" w:hAnsi="Calibri" w:cs="Arial"/>
          <w:sz w:val="16"/>
          <w:u w:val="single"/>
        </w:rPr>
      </w:pPr>
      <w:r w:rsidRPr="0058219A">
        <w:rPr>
          <w:rFonts w:ascii="Calibri" w:hAnsi="Calibri"/>
          <w:sz w:val="16"/>
        </w:rPr>
        <w:t>наименование участника</w:t>
      </w:r>
    </w:p>
    <w:p w:rsidR="007247C0" w:rsidRPr="00B054CD" w:rsidRDefault="007247C0" w:rsidP="007247C0">
      <w:pPr>
        <w:pStyle w:val="a3"/>
        <w:widowControl w:val="0"/>
        <w:spacing w:after="160" w:line="240" w:lineRule="auto"/>
        <w:ind w:firstLine="0"/>
        <w:jc w:val="center"/>
        <w:rPr>
          <w:rFonts w:ascii="Calibri" w:hAnsi="Calibri"/>
          <w:b/>
          <w:i w:val="0"/>
          <w:sz w:val="24"/>
          <w:szCs w:val="24"/>
        </w:rPr>
      </w:pPr>
      <w:r w:rsidRPr="0058219A">
        <w:rPr>
          <w:rFonts w:ascii="Calibri" w:hAnsi="Calibri"/>
        </w:rPr>
        <w:t xml:space="preserve">рамках </w:t>
      </w:r>
      <w:r w:rsidRPr="0058219A">
        <w:rPr>
          <w:rFonts w:ascii="Calibri" w:hAnsi="Calibri"/>
          <w:i w:val="0"/>
        </w:rPr>
        <w:t>ЗАПРОСА  КОТИРОВОК</w:t>
      </w:r>
      <w:r w:rsidRPr="0058219A">
        <w:rPr>
          <w:rFonts w:ascii="Calibri" w:hAnsi="Calibri"/>
        </w:rPr>
        <w:t xml:space="preserve">  под кодом </w:t>
      </w:r>
      <w:r w:rsidR="008665F7" w:rsidRPr="0058219A">
        <w:rPr>
          <w:rFonts w:ascii="Calibri" w:hAnsi="Calibri"/>
        </w:rPr>
        <w:t>"</w:t>
      </w:r>
      <w:r w:rsidR="008665F7" w:rsidRPr="00234049">
        <w:rPr>
          <w:rFonts w:ascii="Calibri" w:hAnsi="Calibri"/>
          <w:b/>
          <w:i w:val="0"/>
        </w:rPr>
        <w:t xml:space="preserve"> </w:t>
      </w:r>
      <w:r w:rsidR="008665F7">
        <w:rPr>
          <w:rFonts w:ascii="GHEA Grapalat" w:hAnsi="GHEA Grapalat" w:cs="Sylfaen"/>
          <w:sz w:val="22"/>
          <w:lang w:val="af-ZA"/>
        </w:rPr>
        <w:t>АМВННD</w:t>
      </w:r>
      <w:r w:rsidR="008665F7">
        <w:rPr>
          <w:rFonts w:ascii="Calibri" w:hAnsi="Calibri"/>
          <w:b/>
          <w:i w:val="0"/>
        </w:rPr>
        <w:t>-</w:t>
      </w:r>
      <w:r w:rsidR="008665F7" w:rsidRPr="008665F7">
        <w:rPr>
          <w:rFonts w:ascii="Calibri" w:hAnsi="Calibri"/>
          <w:b/>
          <w:i w:val="0"/>
        </w:rPr>
        <w:t xml:space="preserve"> </w:t>
      </w:r>
      <w:r w:rsidR="008665F7">
        <w:rPr>
          <w:rFonts w:ascii="Calibri" w:hAnsi="Calibri"/>
          <w:b/>
          <w:i w:val="0"/>
          <w:lang w:val="en-US"/>
        </w:rPr>
        <w:t>GH</w:t>
      </w:r>
      <w:r w:rsidR="008665F7">
        <w:rPr>
          <w:rFonts w:ascii="Calibri" w:hAnsi="Calibri"/>
          <w:b/>
          <w:i w:val="0"/>
        </w:rPr>
        <w:t>APDzB-2020/1</w:t>
      </w:r>
      <w:r w:rsidR="008665F7" w:rsidRPr="0058219A">
        <w:rPr>
          <w:rFonts w:ascii="Calibri" w:hAnsi="Calibri"/>
        </w:rPr>
        <w:t>"</w:t>
      </w:r>
      <w:r w:rsidRPr="0058219A">
        <w:rPr>
          <w:rFonts w:ascii="Calibri" w:hAnsi="Calibri"/>
        </w:rPr>
        <w:t>ниже по лотам представляет</w:t>
      </w:r>
      <w:r>
        <w:rPr>
          <w:rFonts w:ascii="Calibri" w:hAnsi="Calibri"/>
        </w:rPr>
        <w:t xml:space="preserve"> </w:t>
      </w:r>
      <w:r w:rsidRPr="0058219A">
        <w:rPr>
          <w:rFonts w:ascii="Calibri" w:hAnsi="Calibri"/>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7247C0" w:rsidRPr="0058219A" w:rsidTr="00106036">
        <w:tc>
          <w:tcPr>
            <w:tcW w:w="1042" w:type="dxa"/>
            <w:vMerge w:val="restart"/>
            <w:vAlign w:val="center"/>
          </w:tcPr>
          <w:p w:rsidR="007247C0" w:rsidRPr="0058219A" w:rsidRDefault="007247C0" w:rsidP="00106036">
            <w:pPr>
              <w:widowControl w:val="0"/>
              <w:jc w:val="center"/>
              <w:rPr>
                <w:rFonts w:ascii="Calibri" w:hAnsi="Calibri"/>
                <w:b/>
                <w:sz w:val="20"/>
                <w:szCs w:val="20"/>
              </w:rPr>
            </w:pPr>
          </w:p>
          <w:p w:rsidR="007247C0" w:rsidRPr="0058219A" w:rsidRDefault="007247C0" w:rsidP="00106036">
            <w:pPr>
              <w:widowControl w:val="0"/>
              <w:jc w:val="center"/>
              <w:rPr>
                <w:rFonts w:ascii="Calibri" w:hAnsi="Calibri"/>
                <w:b/>
                <w:bCs/>
                <w:sz w:val="20"/>
                <w:szCs w:val="20"/>
              </w:rPr>
            </w:pPr>
            <w:r w:rsidRPr="0058219A">
              <w:rPr>
                <w:rFonts w:ascii="Calibri" w:hAnsi="Calibri"/>
                <w:b/>
                <w:sz w:val="20"/>
                <w:szCs w:val="20"/>
              </w:rPr>
              <w:t>Номер лота</w:t>
            </w:r>
          </w:p>
        </w:tc>
        <w:tc>
          <w:tcPr>
            <w:tcW w:w="8244" w:type="dxa"/>
            <w:gridSpan w:val="5"/>
            <w:vAlign w:val="center"/>
          </w:tcPr>
          <w:p w:rsidR="007247C0" w:rsidRPr="0058219A" w:rsidRDefault="007247C0" w:rsidP="00106036">
            <w:pPr>
              <w:widowControl w:val="0"/>
              <w:jc w:val="center"/>
              <w:rPr>
                <w:rFonts w:ascii="Calibri" w:hAnsi="Calibri"/>
                <w:b/>
                <w:bCs/>
                <w:sz w:val="20"/>
                <w:szCs w:val="20"/>
              </w:rPr>
            </w:pPr>
            <w:r w:rsidRPr="0058219A">
              <w:rPr>
                <w:rFonts w:ascii="Calibri" w:hAnsi="Calibri"/>
                <w:b/>
                <w:sz w:val="20"/>
                <w:szCs w:val="20"/>
              </w:rPr>
              <w:t>Предлагаемый товар</w:t>
            </w:r>
          </w:p>
        </w:tc>
      </w:tr>
      <w:tr w:rsidR="007247C0" w:rsidRPr="0058219A" w:rsidTr="00106036">
        <w:trPr>
          <w:trHeight w:val="696"/>
        </w:trPr>
        <w:tc>
          <w:tcPr>
            <w:tcW w:w="1042" w:type="dxa"/>
            <w:vMerge/>
            <w:vAlign w:val="center"/>
          </w:tcPr>
          <w:p w:rsidR="007247C0" w:rsidRPr="0058219A" w:rsidRDefault="007247C0" w:rsidP="00106036">
            <w:pPr>
              <w:widowControl w:val="0"/>
              <w:jc w:val="center"/>
              <w:rPr>
                <w:rFonts w:ascii="Calibri" w:hAnsi="Calibri"/>
                <w:b/>
                <w:bCs/>
                <w:sz w:val="20"/>
                <w:szCs w:val="20"/>
              </w:rPr>
            </w:pPr>
          </w:p>
        </w:tc>
        <w:tc>
          <w:tcPr>
            <w:tcW w:w="1605" w:type="dxa"/>
            <w:vAlign w:val="center"/>
          </w:tcPr>
          <w:p w:rsidR="007247C0" w:rsidRPr="0058219A" w:rsidRDefault="007247C0" w:rsidP="00106036">
            <w:pPr>
              <w:widowControl w:val="0"/>
              <w:jc w:val="center"/>
              <w:rPr>
                <w:rFonts w:ascii="Calibri" w:hAnsi="Calibri"/>
                <w:b/>
                <w:sz w:val="20"/>
                <w:szCs w:val="20"/>
              </w:rPr>
            </w:pPr>
            <w:r w:rsidRPr="0058219A">
              <w:rPr>
                <w:rFonts w:ascii="Calibri" w:hAnsi="Calibri"/>
                <w:b/>
                <w:sz w:val="20"/>
                <w:szCs w:val="20"/>
              </w:rPr>
              <w:t>фирменное</w:t>
            </w:r>
          </w:p>
          <w:p w:rsidR="007247C0" w:rsidRPr="0058219A" w:rsidRDefault="007247C0" w:rsidP="00106036">
            <w:pPr>
              <w:widowControl w:val="0"/>
              <w:jc w:val="center"/>
              <w:rPr>
                <w:rFonts w:ascii="Calibri" w:hAnsi="Calibri"/>
                <w:b/>
                <w:bCs/>
                <w:sz w:val="20"/>
                <w:szCs w:val="20"/>
              </w:rPr>
            </w:pPr>
            <w:r w:rsidRPr="0058219A">
              <w:rPr>
                <w:rFonts w:ascii="Calibri" w:hAnsi="Calibri"/>
                <w:b/>
                <w:sz w:val="20"/>
                <w:szCs w:val="20"/>
              </w:rPr>
              <w:t>наименование</w:t>
            </w:r>
          </w:p>
        </w:tc>
        <w:tc>
          <w:tcPr>
            <w:tcW w:w="1463" w:type="dxa"/>
            <w:vAlign w:val="center"/>
          </w:tcPr>
          <w:p w:rsidR="007247C0" w:rsidRPr="0058219A" w:rsidRDefault="007247C0" w:rsidP="00106036">
            <w:pPr>
              <w:widowControl w:val="0"/>
              <w:jc w:val="center"/>
              <w:rPr>
                <w:rFonts w:ascii="Calibri" w:hAnsi="Calibri"/>
                <w:b/>
                <w:bCs/>
                <w:sz w:val="20"/>
                <w:szCs w:val="20"/>
              </w:rPr>
            </w:pPr>
            <w:r w:rsidRPr="0058219A">
              <w:rPr>
                <w:rFonts w:ascii="Calibri" w:hAnsi="Calibri"/>
                <w:b/>
                <w:sz w:val="20"/>
                <w:szCs w:val="20"/>
              </w:rPr>
              <w:t>товарный знак</w:t>
            </w:r>
          </w:p>
        </w:tc>
        <w:tc>
          <w:tcPr>
            <w:tcW w:w="1699" w:type="dxa"/>
            <w:vAlign w:val="center"/>
          </w:tcPr>
          <w:p w:rsidR="007247C0" w:rsidRPr="0058219A" w:rsidRDefault="007247C0" w:rsidP="00106036">
            <w:pPr>
              <w:widowControl w:val="0"/>
              <w:jc w:val="center"/>
              <w:rPr>
                <w:rFonts w:ascii="Calibri" w:hAnsi="Calibri"/>
                <w:b/>
                <w:bCs/>
                <w:sz w:val="20"/>
                <w:szCs w:val="20"/>
                <w:lang w:val="hy-AM"/>
              </w:rPr>
            </w:pPr>
            <w:r w:rsidRPr="0058219A">
              <w:rPr>
                <w:rFonts w:ascii="Calibri" w:hAnsi="Calibri"/>
                <w:b/>
                <w:bCs/>
                <w:sz w:val="20"/>
                <w:szCs w:val="20"/>
              </w:rPr>
              <w:t>марка</w:t>
            </w:r>
          </w:p>
        </w:tc>
        <w:tc>
          <w:tcPr>
            <w:tcW w:w="1727" w:type="dxa"/>
            <w:vAlign w:val="center"/>
          </w:tcPr>
          <w:p w:rsidR="007247C0" w:rsidRPr="0058219A" w:rsidRDefault="007247C0" w:rsidP="00106036">
            <w:pPr>
              <w:widowControl w:val="0"/>
              <w:jc w:val="center"/>
              <w:rPr>
                <w:rFonts w:ascii="Calibri" w:hAnsi="Calibri"/>
                <w:b/>
                <w:bCs/>
                <w:sz w:val="20"/>
                <w:szCs w:val="20"/>
              </w:rPr>
            </w:pPr>
            <w:r w:rsidRPr="0058219A">
              <w:rPr>
                <w:rFonts w:ascii="Calibri" w:hAnsi="Calibri"/>
                <w:b/>
                <w:sz w:val="20"/>
                <w:szCs w:val="20"/>
              </w:rPr>
              <w:t>наименование производителя</w:t>
            </w:r>
          </w:p>
        </w:tc>
        <w:tc>
          <w:tcPr>
            <w:tcW w:w="1750" w:type="dxa"/>
            <w:vAlign w:val="center"/>
          </w:tcPr>
          <w:p w:rsidR="007247C0" w:rsidRPr="0058219A" w:rsidRDefault="007247C0" w:rsidP="00106036">
            <w:pPr>
              <w:widowControl w:val="0"/>
              <w:jc w:val="center"/>
              <w:rPr>
                <w:rFonts w:ascii="Calibri" w:hAnsi="Calibri"/>
                <w:b/>
                <w:bCs/>
                <w:sz w:val="20"/>
                <w:szCs w:val="20"/>
              </w:rPr>
            </w:pPr>
            <w:r w:rsidRPr="0058219A">
              <w:rPr>
                <w:rFonts w:ascii="Calibri" w:hAnsi="Calibri"/>
                <w:b/>
                <w:sz w:val="20"/>
                <w:szCs w:val="20"/>
              </w:rPr>
              <w:t>технические характеристики</w:t>
            </w:r>
          </w:p>
        </w:tc>
      </w:tr>
      <w:tr w:rsidR="007247C0" w:rsidRPr="0058219A" w:rsidTr="00106036">
        <w:tc>
          <w:tcPr>
            <w:tcW w:w="1042" w:type="dxa"/>
          </w:tcPr>
          <w:p w:rsidR="007247C0" w:rsidRPr="0058219A" w:rsidRDefault="007247C0" w:rsidP="00106036">
            <w:pPr>
              <w:pStyle w:val="3"/>
              <w:keepNext w:val="0"/>
              <w:widowControl w:val="0"/>
              <w:spacing w:line="240" w:lineRule="auto"/>
              <w:jc w:val="left"/>
              <w:rPr>
                <w:rFonts w:ascii="Calibri" w:hAnsi="Calibri"/>
                <w:b/>
              </w:rPr>
            </w:pPr>
          </w:p>
        </w:tc>
        <w:tc>
          <w:tcPr>
            <w:tcW w:w="1605" w:type="dxa"/>
          </w:tcPr>
          <w:p w:rsidR="007247C0" w:rsidRPr="0058219A" w:rsidRDefault="007247C0" w:rsidP="00106036">
            <w:pPr>
              <w:pStyle w:val="3"/>
              <w:keepNext w:val="0"/>
              <w:widowControl w:val="0"/>
              <w:spacing w:line="240" w:lineRule="auto"/>
              <w:jc w:val="left"/>
              <w:rPr>
                <w:rFonts w:ascii="Calibri" w:hAnsi="Calibri"/>
                <w:b/>
              </w:rPr>
            </w:pPr>
          </w:p>
        </w:tc>
        <w:tc>
          <w:tcPr>
            <w:tcW w:w="1463" w:type="dxa"/>
          </w:tcPr>
          <w:p w:rsidR="007247C0" w:rsidRPr="0058219A" w:rsidRDefault="007247C0" w:rsidP="00106036">
            <w:pPr>
              <w:pStyle w:val="3"/>
              <w:keepNext w:val="0"/>
              <w:widowControl w:val="0"/>
              <w:spacing w:line="240" w:lineRule="auto"/>
              <w:jc w:val="left"/>
              <w:rPr>
                <w:rFonts w:ascii="Calibri" w:hAnsi="Calibri"/>
                <w:b/>
              </w:rPr>
            </w:pPr>
          </w:p>
        </w:tc>
        <w:tc>
          <w:tcPr>
            <w:tcW w:w="1699" w:type="dxa"/>
          </w:tcPr>
          <w:p w:rsidR="007247C0" w:rsidRPr="0058219A" w:rsidRDefault="007247C0" w:rsidP="00106036">
            <w:pPr>
              <w:pStyle w:val="3"/>
              <w:keepNext w:val="0"/>
              <w:widowControl w:val="0"/>
              <w:spacing w:line="240" w:lineRule="auto"/>
              <w:jc w:val="left"/>
              <w:rPr>
                <w:rFonts w:ascii="Calibri" w:hAnsi="Calibri"/>
                <w:b/>
              </w:rPr>
            </w:pPr>
          </w:p>
        </w:tc>
        <w:tc>
          <w:tcPr>
            <w:tcW w:w="1727" w:type="dxa"/>
          </w:tcPr>
          <w:p w:rsidR="007247C0" w:rsidRPr="0058219A" w:rsidRDefault="007247C0" w:rsidP="00106036">
            <w:pPr>
              <w:pStyle w:val="3"/>
              <w:keepNext w:val="0"/>
              <w:widowControl w:val="0"/>
              <w:spacing w:line="240" w:lineRule="auto"/>
              <w:jc w:val="left"/>
              <w:rPr>
                <w:rFonts w:ascii="Calibri" w:hAnsi="Calibri"/>
                <w:b/>
              </w:rPr>
            </w:pPr>
          </w:p>
        </w:tc>
        <w:tc>
          <w:tcPr>
            <w:tcW w:w="1750" w:type="dxa"/>
          </w:tcPr>
          <w:p w:rsidR="007247C0" w:rsidRPr="0058219A" w:rsidRDefault="007247C0" w:rsidP="00106036">
            <w:pPr>
              <w:pStyle w:val="3"/>
              <w:keepNext w:val="0"/>
              <w:widowControl w:val="0"/>
              <w:spacing w:line="240" w:lineRule="auto"/>
              <w:jc w:val="left"/>
              <w:rPr>
                <w:rFonts w:ascii="Calibri" w:hAnsi="Calibri"/>
                <w:b/>
              </w:rPr>
            </w:pPr>
          </w:p>
        </w:tc>
      </w:tr>
      <w:tr w:rsidR="007247C0" w:rsidRPr="0058219A" w:rsidTr="00106036">
        <w:tc>
          <w:tcPr>
            <w:tcW w:w="1042" w:type="dxa"/>
          </w:tcPr>
          <w:p w:rsidR="007247C0" w:rsidRPr="0058219A" w:rsidRDefault="007247C0" w:rsidP="00106036">
            <w:pPr>
              <w:pStyle w:val="3"/>
              <w:keepNext w:val="0"/>
              <w:widowControl w:val="0"/>
              <w:spacing w:line="240" w:lineRule="auto"/>
              <w:jc w:val="left"/>
              <w:rPr>
                <w:rFonts w:ascii="Calibri" w:hAnsi="Calibri"/>
                <w:b/>
              </w:rPr>
            </w:pPr>
          </w:p>
        </w:tc>
        <w:tc>
          <w:tcPr>
            <w:tcW w:w="1605" w:type="dxa"/>
          </w:tcPr>
          <w:p w:rsidR="007247C0" w:rsidRPr="0058219A" w:rsidRDefault="007247C0" w:rsidP="00106036">
            <w:pPr>
              <w:pStyle w:val="3"/>
              <w:keepNext w:val="0"/>
              <w:widowControl w:val="0"/>
              <w:spacing w:line="240" w:lineRule="auto"/>
              <w:jc w:val="left"/>
              <w:rPr>
                <w:rFonts w:ascii="Calibri" w:hAnsi="Calibri"/>
                <w:b/>
              </w:rPr>
            </w:pPr>
          </w:p>
        </w:tc>
        <w:tc>
          <w:tcPr>
            <w:tcW w:w="1463" w:type="dxa"/>
          </w:tcPr>
          <w:p w:rsidR="007247C0" w:rsidRPr="0058219A" w:rsidRDefault="007247C0" w:rsidP="00106036">
            <w:pPr>
              <w:pStyle w:val="3"/>
              <w:keepNext w:val="0"/>
              <w:widowControl w:val="0"/>
              <w:spacing w:line="240" w:lineRule="auto"/>
              <w:jc w:val="left"/>
              <w:rPr>
                <w:rFonts w:ascii="Calibri" w:hAnsi="Calibri"/>
                <w:b/>
              </w:rPr>
            </w:pPr>
          </w:p>
        </w:tc>
        <w:tc>
          <w:tcPr>
            <w:tcW w:w="1699" w:type="dxa"/>
          </w:tcPr>
          <w:p w:rsidR="007247C0" w:rsidRPr="0058219A" w:rsidRDefault="007247C0" w:rsidP="00106036">
            <w:pPr>
              <w:pStyle w:val="3"/>
              <w:keepNext w:val="0"/>
              <w:widowControl w:val="0"/>
              <w:spacing w:line="240" w:lineRule="auto"/>
              <w:jc w:val="left"/>
              <w:rPr>
                <w:rFonts w:ascii="Calibri" w:hAnsi="Calibri"/>
                <w:b/>
              </w:rPr>
            </w:pPr>
          </w:p>
        </w:tc>
        <w:tc>
          <w:tcPr>
            <w:tcW w:w="1727" w:type="dxa"/>
          </w:tcPr>
          <w:p w:rsidR="007247C0" w:rsidRPr="0058219A" w:rsidRDefault="007247C0" w:rsidP="00106036">
            <w:pPr>
              <w:pStyle w:val="3"/>
              <w:keepNext w:val="0"/>
              <w:widowControl w:val="0"/>
              <w:spacing w:line="240" w:lineRule="auto"/>
              <w:jc w:val="left"/>
              <w:rPr>
                <w:rFonts w:ascii="Calibri" w:hAnsi="Calibri"/>
                <w:b/>
              </w:rPr>
            </w:pPr>
          </w:p>
        </w:tc>
        <w:tc>
          <w:tcPr>
            <w:tcW w:w="1750" w:type="dxa"/>
          </w:tcPr>
          <w:p w:rsidR="007247C0" w:rsidRPr="0058219A" w:rsidRDefault="007247C0" w:rsidP="00106036">
            <w:pPr>
              <w:pStyle w:val="3"/>
              <w:keepNext w:val="0"/>
              <w:widowControl w:val="0"/>
              <w:spacing w:line="240" w:lineRule="auto"/>
              <w:jc w:val="left"/>
              <w:rPr>
                <w:rFonts w:ascii="Calibri" w:hAnsi="Calibri"/>
                <w:b/>
              </w:rPr>
            </w:pPr>
          </w:p>
        </w:tc>
      </w:tr>
      <w:tr w:rsidR="007247C0" w:rsidRPr="0058219A" w:rsidTr="00106036">
        <w:tc>
          <w:tcPr>
            <w:tcW w:w="1042" w:type="dxa"/>
          </w:tcPr>
          <w:p w:rsidR="007247C0" w:rsidRPr="0058219A" w:rsidRDefault="007247C0" w:rsidP="00106036">
            <w:pPr>
              <w:pStyle w:val="3"/>
              <w:keepNext w:val="0"/>
              <w:widowControl w:val="0"/>
              <w:spacing w:line="240" w:lineRule="auto"/>
              <w:jc w:val="left"/>
              <w:rPr>
                <w:rFonts w:ascii="Calibri" w:hAnsi="Calibri"/>
                <w:b/>
              </w:rPr>
            </w:pPr>
          </w:p>
        </w:tc>
        <w:tc>
          <w:tcPr>
            <w:tcW w:w="1605" w:type="dxa"/>
          </w:tcPr>
          <w:p w:rsidR="007247C0" w:rsidRPr="0058219A" w:rsidRDefault="007247C0" w:rsidP="00106036">
            <w:pPr>
              <w:pStyle w:val="3"/>
              <w:keepNext w:val="0"/>
              <w:widowControl w:val="0"/>
              <w:spacing w:line="240" w:lineRule="auto"/>
              <w:jc w:val="left"/>
              <w:rPr>
                <w:rFonts w:ascii="Calibri" w:hAnsi="Calibri"/>
                <w:b/>
              </w:rPr>
            </w:pPr>
          </w:p>
        </w:tc>
        <w:tc>
          <w:tcPr>
            <w:tcW w:w="1463" w:type="dxa"/>
          </w:tcPr>
          <w:p w:rsidR="007247C0" w:rsidRPr="0058219A" w:rsidRDefault="007247C0" w:rsidP="00106036">
            <w:pPr>
              <w:pStyle w:val="3"/>
              <w:keepNext w:val="0"/>
              <w:widowControl w:val="0"/>
              <w:spacing w:line="240" w:lineRule="auto"/>
              <w:jc w:val="left"/>
              <w:rPr>
                <w:rFonts w:ascii="Calibri" w:hAnsi="Calibri"/>
                <w:b/>
              </w:rPr>
            </w:pPr>
          </w:p>
        </w:tc>
        <w:tc>
          <w:tcPr>
            <w:tcW w:w="1699" w:type="dxa"/>
          </w:tcPr>
          <w:p w:rsidR="007247C0" w:rsidRPr="0058219A" w:rsidRDefault="007247C0" w:rsidP="00106036">
            <w:pPr>
              <w:pStyle w:val="3"/>
              <w:keepNext w:val="0"/>
              <w:widowControl w:val="0"/>
              <w:spacing w:line="240" w:lineRule="auto"/>
              <w:jc w:val="left"/>
              <w:rPr>
                <w:rFonts w:ascii="Calibri" w:hAnsi="Calibri"/>
                <w:b/>
              </w:rPr>
            </w:pPr>
          </w:p>
        </w:tc>
        <w:tc>
          <w:tcPr>
            <w:tcW w:w="1727" w:type="dxa"/>
          </w:tcPr>
          <w:p w:rsidR="007247C0" w:rsidRPr="0058219A" w:rsidRDefault="007247C0" w:rsidP="00106036">
            <w:pPr>
              <w:pStyle w:val="3"/>
              <w:keepNext w:val="0"/>
              <w:widowControl w:val="0"/>
              <w:spacing w:line="240" w:lineRule="auto"/>
              <w:jc w:val="left"/>
              <w:rPr>
                <w:rFonts w:ascii="Calibri" w:hAnsi="Calibri"/>
                <w:b/>
              </w:rPr>
            </w:pPr>
          </w:p>
        </w:tc>
        <w:tc>
          <w:tcPr>
            <w:tcW w:w="1750" w:type="dxa"/>
          </w:tcPr>
          <w:p w:rsidR="007247C0" w:rsidRPr="0058219A" w:rsidRDefault="007247C0" w:rsidP="00106036">
            <w:pPr>
              <w:pStyle w:val="3"/>
              <w:keepNext w:val="0"/>
              <w:widowControl w:val="0"/>
              <w:spacing w:line="240" w:lineRule="auto"/>
              <w:jc w:val="left"/>
              <w:rPr>
                <w:rFonts w:ascii="Calibri" w:hAnsi="Calibri"/>
                <w:b/>
              </w:rPr>
            </w:pPr>
          </w:p>
        </w:tc>
      </w:tr>
    </w:tbl>
    <w:p w:rsidR="007247C0" w:rsidRPr="0058219A" w:rsidRDefault="007247C0" w:rsidP="007247C0">
      <w:pPr>
        <w:widowControl w:val="0"/>
        <w:tabs>
          <w:tab w:val="left" w:pos="6804"/>
        </w:tabs>
        <w:jc w:val="center"/>
        <w:rPr>
          <w:rFonts w:ascii="Calibri" w:hAnsi="Calibri"/>
          <w:lang w:val="en-US"/>
        </w:rPr>
      </w:pPr>
    </w:p>
    <w:p w:rsidR="007247C0" w:rsidRPr="0058219A" w:rsidRDefault="007247C0" w:rsidP="007247C0">
      <w:pPr>
        <w:widowControl w:val="0"/>
        <w:tabs>
          <w:tab w:val="left" w:pos="6804"/>
        </w:tabs>
        <w:jc w:val="center"/>
        <w:rPr>
          <w:rFonts w:ascii="Calibri" w:hAnsi="Calibri"/>
        </w:rPr>
      </w:pPr>
      <w:r w:rsidRPr="0058219A">
        <w:rPr>
          <w:rFonts w:ascii="Calibri" w:hAnsi="Calibri"/>
        </w:rPr>
        <w:t>_________________________________________________</w:t>
      </w:r>
      <w:r w:rsidRPr="0058219A">
        <w:rPr>
          <w:rFonts w:ascii="Calibri" w:hAnsi="Calibri"/>
        </w:rPr>
        <w:tab/>
        <w:t>_________________</w:t>
      </w:r>
    </w:p>
    <w:p w:rsidR="007247C0" w:rsidRPr="0058219A" w:rsidRDefault="007247C0" w:rsidP="007247C0">
      <w:pPr>
        <w:widowControl w:val="0"/>
        <w:tabs>
          <w:tab w:val="left" w:pos="7513"/>
        </w:tabs>
        <w:spacing w:after="160"/>
        <w:ind w:left="709"/>
        <w:jc w:val="both"/>
        <w:rPr>
          <w:rFonts w:ascii="Calibri" w:hAnsi="Calibri" w:cs="Arial"/>
          <w:sz w:val="16"/>
        </w:rPr>
      </w:pPr>
      <w:r w:rsidRPr="0058219A">
        <w:rPr>
          <w:rFonts w:ascii="Calibri" w:hAnsi="Calibri"/>
          <w:sz w:val="16"/>
        </w:rPr>
        <w:t>наименование участника (должность, имя, фамилия руководителя</w:t>
      </w:r>
      <w:r w:rsidRPr="0058219A">
        <w:rPr>
          <w:rFonts w:ascii="Calibri" w:hAnsi="Calibri"/>
          <w:sz w:val="16"/>
        </w:rPr>
        <w:tab/>
        <w:t>подпись</w:t>
      </w:r>
    </w:p>
    <w:p w:rsidR="007247C0" w:rsidRPr="0058219A" w:rsidRDefault="007247C0" w:rsidP="007247C0">
      <w:pPr>
        <w:widowControl w:val="0"/>
        <w:spacing w:after="160"/>
        <w:jc w:val="right"/>
        <w:rPr>
          <w:rFonts w:ascii="Calibri" w:hAnsi="Calibri"/>
        </w:rPr>
      </w:pPr>
    </w:p>
    <w:p w:rsidR="007247C0" w:rsidRPr="0058219A" w:rsidRDefault="007247C0" w:rsidP="007247C0">
      <w:pPr>
        <w:widowControl w:val="0"/>
        <w:spacing w:after="160"/>
        <w:jc w:val="right"/>
        <w:rPr>
          <w:rFonts w:ascii="Calibri" w:hAnsi="Calibri"/>
        </w:rPr>
      </w:pPr>
      <w:r w:rsidRPr="0058219A">
        <w:rPr>
          <w:rFonts w:ascii="Calibri" w:hAnsi="Calibri"/>
        </w:rPr>
        <w:t>М. П.</w:t>
      </w:r>
    </w:p>
    <w:p w:rsidR="007247C0" w:rsidRPr="0058219A" w:rsidRDefault="007247C0" w:rsidP="007247C0">
      <w:pPr>
        <w:rPr>
          <w:rFonts w:ascii="Calibri" w:hAnsi="Calibri"/>
        </w:rPr>
      </w:pPr>
      <w:r w:rsidRPr="0058219A">
        <w:rPr>
          <w:rFonts w:ascii="Calibri" w:hAnsi="Calibri"/>
        </w:rPr>
        <w:br w:type="page"/>
      </w:r>
    </w:p>
    <w:p w:rsidR="007247C0" w:rsidRPr="0058219A" w:rsidRDefault="007247C0" w:rsidP="007247C0">
      <w:pPr>
        <w:pStyle w:val="31"/>
        <w:widowControl w:val="0"/>
        <w:spacing w:after="160" w:line="240" w:lineRule="auto"/>
        <w:ind w:firstLine="0"/>
        <w:jc w:val="right"/>
        <w:rPr>
          <w:rFonts w:ascii="Calibri" w:hAnsi="Calibri" w:cs="Arial"/>
          <w:b/>
          <w:sz w:val="24"/>
          <w:szCs w:val="24"/>
        </w:rPr>
      </w:pPr>
      <w:r w:rsidRPr="0058219A">
        <w:rPr>
          <w:rFonts w:ascii="Calibri" w:hAnsi="Calibri"/>
          <w:b/>
          <w:sz w:val="24"/>
          <w:szCs w:val="24"/>
        </w:rPr>
        <w:lastRenderedPageBreak/>
        <w:t>Приложение № 2</w:t>
      </w:r>
    </w:p>
    <w:p w:rsidR="007247C0" w:rsidRPr="0058219A" w:rsidRDefault="007247C0" w:rsidP="008665F7">
      <w:pPr>
        <w:pStyle w:val="a3"/>
        <w:widowControl w:val="0"/>
        <w:spacing w:after="160" w:line="240" w:lineRule="auto"/>
        <w:ind w:firstLine="0"/>
        <w:jc w:val="right"/>
        <w:rPr>
          <w:rFonts w:ascii="Calibri" w:hAnsi="Calibri"/>
        </w:rPr>
      </w:pPr>
      <w:r w:rsidRPr="0058219A">
        <w:rPr>
          <w:rFonts w:ascii="Calibri" w:hAnsi="Calibri"/>
          <w:b/>
          <w:sz w:val="24"/>
          <w:szCs w:val="24"/>
        </w:rPr>
        <w:t>к Приглашению на ЗАПРОС  КОТИРОВОК</w:t>
      </w:r>
      <w:r w:rsidRPr="0058219A">
        <w:rPr>
          <w:rFonts w:ascii="Calibri" w:hAnsi="Calibri" w:cs="Arial"/>
          <w:b/>
          <w:sz w:val="24"/>
          <w:szCs w:val="24"/>
        </w:rPr>
        <w:br/>
      </w:r>
      <w:r w:rsidRPr="0058219A">
        <w:rPr>
          <w:rFonts w:ascii="Calibri" w:hAnsi="Calibri"/>
          <w:b/>
          <w:sz w:val="24"/>
          <w:szCs w:val="24"/>
        </w:rPr>
        <w:t xml:space="preserve">под кодом </w:t>
      </w:r>
      <w:r w:rsidR="008665F7" w:rsidRPr="0058219A">
        <w:rPr>
          <w:rFonts w:ascii="Calibri" w:hAnsi="Calibri"/>
        </w:rPr>
        <w:t>"</w:t>
      </w:r>
      <w:r w:rsidR="008665F7" w:rsidRPr="00234049">
        <w:rPr>
          <w:rFonts w:ascii="Calibri" w:hAnsi="Calibri"/>
          <w:b/>
          <w:i w:val="0"/>
        </w:rPr>
        <w:t xml:space="preserve"> </w:t>
      </w:r>
      <w:r w:rsidR="008665F7">
        <w:rPr>
          <w:rFonts w:ascii="GHEA Grapalat" w:hAnsi="GHEA Grapalat" w:cs="Sylfaen"/>
          <w:sz w:val="22"/>
          <w:lang w:val="af-ZA"/>
        </w:rPr>
        <w:t>АМВННD</w:t>
      </w:r>
      <w:r w:rsidR="008665F7">
        <w:rPr>
          <w:rFonts w:ascii="Calibri" w:hAnsi="Calibri"/>
          <w:b/>
          <w:i w:val="0"/>
        </w:rPr>
        <w:t>-</w:t>
      </w:r>
      <w:r w:rsidR="008665F7" w:rsidRPr="008665F7">
        <w:rPr>
          <w:rFonts w:ascii="Calibri" w:hAnsi="Calibri"/>
          <w:b/>
          <w:i w:val="0"/>
        </w:rPr>
        <w:t xml:space="preserve"> </w:t>
      </w:r>
      <w:r w:rsidR="008665F7">
        <w:rPr>
          <w:rFonts w:ascii="Calibri" w:hAnsi="Calibri"/>
          <w:b/>
          <w:i w:val="0"/>
          <w:lang w:val="en-US"/>
        </w:rPr>
        <w:t>GH</w:t>
      </w:r>
      <w:r w:rsidR="008665F7">
        <w:rPr>
          <w:rFonts w:ascii="Calibri" w:hAnsi="Calibri"/>
          <w:b/>
          <w:i w:val="0"/>
        </w:rPr>
        <w:t>APDzB-2020/1</w:t>
      </w:r>
      <w:r w:rsidR="008665F7" w:rsidRPr="0058219A">
        <w:rPr>
          <w:rFonts w:ascii="Calibri" w:hAnsi="Calibri"/>
        </w:rPr>
        <w:t>"</w:t>
      </w:r>
    </w:p>
    <w:p w:rsidR="007247C0" w:rsidRPr="0058219A" w:rsidRDefault="007247C0" w:rsidP="007247C0">
      <w:pPr>
        <w:widowControl w:val="0"/>
        <w:spacing w:after="120"/>
        <w:ind w:left="-66"/>
        <w:jc w:val="center"/>
        <w:rPr>
          <w:rFonts w:ascii="Calibri" w:hAnsi="Calibri"/>
          <w:b/>
        </w:rPr>
      </w:pPr>
      <w:r w:rsidRPr="0058219A">
        <w:rPr>
          <w:rFonts w:ascii="Calibri" w:hAnsi="Calibri"/>
          <w:b/>
        </w:rPr>
        <w:t>ЦЕНОВОЕ ПРЕДЛОЖЕНИЕ</w:t>
      </w:r>
    </w:p>
    <w:p w:rsidR="007247C0" w:rsidRPr="0058219A" w:rsidRDefault="007247C0" w:rsidP="007247C0">
      <w:pPr>
        <w:widowControl w:val="0"/>
        <w:spacing w:after="120"/>
        <w:ind w:firstLine="567"/>
        <w:jc w:val="center"/>
        <w:rPr>
          <w:rFonts w:ascii="Calibri" w:hAnsi="Calibri"/>
        </w:rPr>
      </w:pPr>
    </w:p>
    <w:p w:rsidR="007247C0" w:rsidRPr="002452D3" w:rsidRDefault="007247C0" w:rsidP="007247C0">
      <w:pPr>
        <w:pStyle w:val="a3"/>
        <w:widowControl w:val="0"/>
        <w:spacing w:after="160" w:line="240" w:lineRule="auto"/>
        <w:ind w:firstLine="0"/>
        <w:jc w:val="center"/>
        <w:rPr>
          <w:rFonts w:ascii="Calibri" w:hAnsi="Calibri"/>
          <w:b/>
          <w:i w:val="0"/>
          <w:sz w:val="24"/>
          <w:szCs w:val="24"/>
        </w:rPr>
      </w:pPr>
      <w:r w:rsidRPr="0058219A">
        <w:rPr>
          <w:rFonts w:ascii="Calibri" w:hAnsi="Calibri"/>
          <w:spacing w:val="-6"/>
        </w:rPr>
        <w:t xml:space="preserve">Рассмотрев приглашение на </w:t>
      </w:r>
      <w:r w:rsidRPr="0058219A">
        <w:rPr>
          <w:rFonts w:ascii="Calibri" w:hAnsi="Calibri"/>
          <w:i w:val="0"/>
        </w:rPr>
        <w:t>ЗАПРОС  КОТИРОВОК</w:t>
      </w:r>
      <w:r w:rsidRPr="0058219A">
        <w:rPr>
          <w:rFonts w:ascii="Calibri" w:hAnsi="Calibri"/>
          <w:spacing w:val="-6"/>
        </w:rPr>
        <w:t xml:space="preserve">  под кодом </w:t>
      </w:r>
      <w:r w:rsidR="008665F7" w:rsidRPr="0058219A">
        <w:rPr>
          <w:rFonts w:ascii="Calibri" w:hAnsi="Calibri"/>
        </w:rPr>
        <w:t>"</w:t>
      </w:r>
      <w:r w:rsidR="008665F7" w:rsidRPr="00234049">
        <w:rPr>
          <w:rFonts w:ascii="Calibri" w:hAnsi="Calibri"/>
          <w:b/>
          <w:i w:val="0"/>
        </w:rPr>
        <w:t xml:space="preserve"> </w:t>
      </w:r>
      <w:r w:rsidR="008665F7">
        <w:rPr>
          <w:rFonts w:ascii="GHEA Grapalat" w:hAnsi="GHEA Grapalat" w:cs="Sylfaen"/>
          <w:sz w:val="22"/>
          <w:lang w:val="af-ZA"/>
        </w:rPr>
        <w:t>АМВННD</w:t>
      </w:r>
      <w:r w:rsidR="008665F7">
        <w:rPr>
          <w:rFonts w:ascii="Calibri" w:hAnsi="Calibri"/>
          <w:b/>
          <w:i w:val="0"/>
        </w:rPr>
        <w:t>-</w:t>
      </w:r>
      <w:r w:rsidR="008665F7" w:rsidRPr="008665F7">
        <w:rPr>
          <w:rFonts w:ascii="Calibri" w:hAnsi="Calibri"/>
          <w:b/>
          <w:i w:val="0"/>
        </w:rPr>
        <w:t xml:space="preserve"> </w:t>
      </w:r>
      <w:r w:rsidR="008665F7">
        <w:rPr>
          <w:rFonts w:ascii="Calibri" w:hAnsi="Calibri"/>
          <w:b/>
          <w:i w:val="0"/>
          <w:lang w:val="en-US"/>
        </w:rPr>
        <w:t>GH</w:t>
      </w:r>
      <w:r w:rsidR="008665F7">
        <w:rPr>
          <w:rFonts w:ascii="Calibri" w:hAnsi="Calibri"/>
          <w:b/>
          <w:i w:val="0"/>
        </w:rPr>
        <w:t>APDzB-2020/1</w:t>
      </w:r>
      <w:r w:rsidR="008665F7" w:rsidRPr="0058219A">
        <w:rPr>
          <w:rFonts w:ascii="Calibri" w:hAnsi="Calibri"/>
        </w:rPr>
        <w:t>"</w:t>
      </w:r>
      <w:r w:rsidRPr="0058219A">
        <w:rPr>
          <w:rFonts w:ascii="Calibri" w:hAnsi="Calibri"/>
          <w:spacing w:val="-6"/>
        </w:rPr>
        <w:t>,</w:t>
      </w:r>
    </w:p>
    <w:p w:rsidR="007247C0" w:rsidRPr="0058219A" w:rsidRDefault="007247C0" w:rsidP="007247C0">
      <w:pPr>
        <w:widowControl w:val="0"/>
        <w:jc w:val="both"/>
        <w:rPr>
          <w:rFonts w:ascii="Calibri" w:hAnsi="Calibri"/>
        </w:rPr>
      </w:pPr>
      <w:r w:rsidRPr="0058219A">
        <w:rPr>
          <w:rFonts w:ascii="Calibri" w:hAnsi="Calibri"/>
        </w:rPr>
        <w:t>в том числе проект заключаемого договора__________________________________</w:t>
      </w:r>
    </w:p>
    <w:p w:rsidR="007247C0" w:rsidRPr="0058219A" w:rsidRDefault="007247C0" w:rsidP="007247C0">
      <w:pPr>
        <w:widowControl w:val="0"/>
        <w:spacing w:after="160"/>
        <w:ind w:left="6237"/>
        <w:jc w:val="both"/>
        <w:rPr>
          <w:rFonts w:ascii="Calibri" w:hAnsi="Calibri"/>
          <w:vertAlign w:val="superscript"/>
        </w:rPr>
      </w:pPr>
      <w:r w:rsidRPr="0058219A">
        <w:rPr>
          <w:rFonts w:ascii="Calibri" w:hAnsi="Calibri"/>
          <w:vertAlign w:val="superscript"/>
        </w:rPr>
        <w:t>наименование участника</w:t>
      </w:r>
    </w:p>
    <w:p w:rsidR="007247C0" w:rsidRPr="0058219A" w:rsidRDefault="007247C0" w:rsidP="007247C0">
      <w:pPr>
        <w:widowControl w:val="0"/>
        <w:spacing w:after="160"/>
        <w:jc w:val="both"/>
        <w:rPr>
          <w:rFonts w:ascii="Calibri" w:hAnsi="Calibri"/>
        </w:rPr>
      </w:pPr>
      <w:r w:rsidRPr="0058219A">
        <w:rPr>
          <w:rFonts w:ascii="Calibri" w:hAnsi="Calibri"/>
        </w:rPr>
        <w:t>предлагаетвыполнить договор по нижеуказанным общим ценам:</w:t>
      </w:r>
    </w:p>
    <w:p w:rsidR="007247C0" w:rsidRPr="0058219A" w:rsidRDefault="007247C0" w:rsidP="007247C0">
      <w:pPr>
        <w:widowControl w:val="0"/>
        <w:spacing w:after="160"/>
        <w:jc w:val="right"/>
        <w:rPr>
          <w:rFonts w:ascii="Calibri" w:hAnsi="Calibri"/>
        </w:rPr>
      </w:pPr>
      <w:r w:rsidRPr="0058219A">
        <w:rPr>
          <w:rFonts w:ascii="Calibri" w:hAnsi="Calibri"/>
        </w:rPr>
        <w:t>драмов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7247C0" w:rsidRPr="0058219A" w:rsidTr="00106036">
        <w:trPr>
          <w:trHeight w:val="916"/>
          <w:jc w:val="center"/>
        </w:trPr>
        <w:tc>
          <w:tcPr>
            <w:tcW w:w="1368" w:type="dxa"/>
            <w:tcBorders>
              <w:top w:val="single" w:sz="4" w:space="0" w:color="auto"/>
              <w:left w:val="single" w:sz="4" w:space="0" w:color="auto"/>
              <w:right w:val="single" w:sz="4" w:space="0" w:color="auto"/>
            </w:tcBorders>
            <w:vAlign w:val="center"/>
          </w:tcPr>
          <w:p w:rsidR="007247C0" w:rsidRPr="0058219A" w:rsidRDefault="007247C0" w:rsidP="00106036">
            <w:pPr>
              <w:widowControl w:val="0"/>
              <w:jc w:val="center"/>
              <w:rPr>
                <w:rFonts w:ascii="Calibri" w:hAnsi="Calibri"/>
                <w:b/>
                <w:bCs/>
                <w:sz w:val="20"/>
                <w:szCs w:val="20"/>
                <w:lang w:val="en-US"/>
              </w:rPr>
            </w:pPr>
            <w:r w:rsidRPr="0058219A">
              <w:rPr>
                <w:rFonts w:ascii="Calibri" w:hAnsi="Calibri"/>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7247C0" w:rsidRPr="0058219A" w:rsidRDefault="007247C0" w:rsidP="00106036">
            <w:pPr>
              <w:widowControl w:val="0"/>
              <w:jc w:val="center"/>
              <w:rPr>
                <w:rFonts w:ascii="Calibri" w:hAnsi="Calibri"/>
                <w:b/>
                <w:bCs/>
                <w:sz w:val="20"/>
                <w:szCs w:val="20"/>
              </w:rPr>
            </w:pPr>
            <w:r w:rsidRPr="0058219A">
              <w:rPr>
                <w:rFonts w:ascii="Calibri" w:hAnsi="Calibri"/>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7247C0" w:rsidRPr="0058219A" w:rsidRDefault="007247C0" w:rsidP="00106036">
            <w:pPr>
              <w:widowControl w:val="0"/>
              <w:jc w:val="center"/>
              <w:rPr>
                <w:rFonts w:ascii="Calibri" w:hAnsi="Calibri"/>
                <w:b/>
                <w:bCs/>
                <w:sz w:val="20"/>
                <w:szCs w:val="20"/>
              </w:rPr>
            </w:pPr>
            <w:r w:rsidRPr="0058219A">
              <w:rPr>
                <w:rFonts w:ascii="Calibri" w:hAnsi="Calibri"/>
                <w:b/>
                <w:sz w:val="20"/>
                <w:szCs w:val="20"/>
              </w:rPr>
              <w:t>Себестоимость/прописью и цифрами/</w:t>
            </w:r>
          </w:p>
        </w:tc>
        <w:tc>
          <w:tcPr>
            <w:tcW w:w="1418" w:type="dxa"/>
            <w:tcBorders>
              <w:top w:val="single" w:sz="4" w:space="0" w:color="auto"/>
              <w:left w:val="single" w:sz="4" w:space="0" w:color="auto"/>
              <w:right w:val="single" w:sz="4" w:space="0" w:color="auto"/>
            </w:tcBorders>
            <w:vAlign w:val="center"/>
          </w:tcPr>
          <w:p w:rsidR="007247C0" w:rsidRPr="0058219A" w:rsidRDefault="007247C0" w:rsidP="00106036">
            <w:pPr>
              <w:widowControl w:val="0"/>
              <w:jc w:val="center"/>
              <w:rPr>
                <w:rFonts w:ascii="Calibri" w:hAnsi="Calibri"/>
                <w:b/>
                <w:bCs/>
                <w:sz w:val="20"/>
                <w:szCs w:val="20"/>
              </w:rPr>
            </w:pPr>
            <w:r w:rsidRPr="0058219A">
              <w:rPr>
                <w:rFonts w:ascii="Calibri" w:hAnsi="Calibri"/>
                <w:b/>
                <w:bCs/>
                <w:sz w:val="20"/>
                <w:szCs w:val="20"/>
              </w:rPr>
              <w:t>Прибыль</w:t>
            </w:r>
          </w:p>
          <w:p w:rsidR="007247C0" w:rsidRPr="0058219A" w:rsidRDefault="007247C0" w:rsidP="00106036">
            <w:pPr>
              <w:widowControl w:val="0"/>
              <w:jc w:val="center"/>
              <w:rPr>
                <w:rFonts w:ascii="Calibri" w:hAnsi="Calibri"/>
                <w:b/>
                <w:bCs/>
                <w:sz w:val="20"/>
                <w:szCs w:val="20"/>
              </w:rPr>
            </w:pPr>
            <w:r w:rsidRPr="0058219A">
              <w:rPr>
                <w:rFonts w:ascii="Calibri" w:hAnsi="Calibri"/>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7247C0" w:rsidRPr="0058219A" w:rsidRDefault="007247C0" w:rsidP="00106036">
            <w:pPr>
              <w:widowControl w:val="0"/>
              <w:jc w:val="center"/>
              <w:rPr>
                <w:rFonts w:ascii="Calibri" w:hAnsi="Calibri"/>
                <w:b/>
                <w:bCs/>
                <w:sz w:val="20"/>
                <w:szCs w:val="20"/>
              </w:rPr>
            </w:pPr>
            <w:r w:rsidRPr="0058219A">
              <w:rPr>
                <w:rFonts w:ascii="Calibri" w:hAnsi="Calibri"/>
                <w:b/>
                <w:sz w:val="20"/>
                <w:szCs w:val="20"/>
              </w:rPr>
              <w:t>НДС</w:t>
            </w:r>
            <w:r w:rsidRPr="0058219A">
              <w:rPr>
                <w:rStyle w:val="af7"/>
                <w:rFonts w:ascii="Calibri" w:hAnsi="Calibri"/>
                <w:b/>
                <w:sz w:val="20"/>
                <w:szCs w:val="20"/>
              </w:rPr>
              <w:footnoteReference w:customMarkFollows="1" w:id="7"/>
              <w:t>**</w:t>
            </w:r>
            <w:r w:rsidRPr="0058219A">
              <w:rPr>
                <w:rFonts w:ascii="Calibri" w:hAnsi="Calibri"/>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7247C0" w:rsidRPr="0058219A" w:rsidRDefault="007247C0" w:rsidP="00106036">
            <w:pPr>
              <w:widowControl w:val="0"/>
              <w:jc w:val="center"/>
              <w:rPr>
                <w:rFonts w:ascii="Calibri" w:hAnsi="Calibri"/>
                <w:b/>
                <w:bCs/>
                <w:sz w:val="20"/>
                <w:szCs w:val="20"/>
              </w:rPr>
            </w:pPr>
            <w:r w:rsidRPr="0058219A">
              <w:rPr>
                <w:rFonts w:ascii="Calibri" w:hAnsi="Calibri"/>
                <w:b/>
                <w:sz w:val="20"/>
                <w:szCs w:val="20"/>
              </w:rPr>
              <w:t>Общая цена</w:t>
            </w:r>
          </w:p>
          <w:p w:rsidR="007247C0" w:rsidRPr="0058219A" w:rsidRDefault="007247C0" w:rsidP="00106036">
            <w:pPr>
              <w:widowControl w:val="0"/>
              <w:jc w:val="center"/>
              <w:rPr>
                <w:rFonts w:ascii="Calibri" w:hAnsi="Calibri"/>
                <w:b/>
                <w:bCs/>
                <w:sz w:val="20"/>
                <w:szCs w:val="20"/>
              </w:rPr>
            </w:pPr>
            <w:r w:rsidRPr="0058219A">
              <w:rPr>
                <w:rFonts w:ascii="Calibri" w:hAnsi="Calibri"/>
                <w:b/>
                <w:sz w:val="20"/>
                <w:szCs w:val="20"/>
              </w:rPr>
              <w:t>/прописью и цифрами/</w:t>
            </w:r>
          </w:p>
        </w:tc>
      </w:tr>
      <w:tr w:rsidR="007247C0" w:rsidRPr="0058219A" w:rsidTr="00106036">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7247C0" w:rsidRPr="0058219A" w:rsidRDefault="007247C0" w:rsidP="00106036">
            <w:pPr>
              <w:widowControl w:val="0"/>
              <w:jc w:val="center"/>
              <w:rPr>
                <w:rFonts w:ascii="Calibri" w:hAnsi="Calibri"/>
                <w:b/>
                <w:i/>
                <w:sz w:val="20"/>
                <w:szCs w:val="20"/>
              </w:rPr>
            </w:pPr>
            <w:r w:rsidRPr="0058219A">
              <w:rPr>
                <w:rFonts w:ascii="Calibri" w:hAnsi="Calibri"/>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7247C0" w:rsidRPr="0058219A" w:rsidRDefault="007247C0" w:rsidP="00106036">
            <w:pPr>
              <w:widowControl w:val="0"/>
              <w:jc w:val="center"/>
              <w:rPr>
                <w:rFonts w:ascii="Calibri" w:hAnsi="Calibri"/>
                <w:b/>
                <w:i/>
                <w:sz w:val="20"/>
                <w:szCs w:val="20"/>
              </w:rPr>
            </w:pPr>
            <w:r w:rsidRPr="0058219A">
              <w:rPr>
                <w:rFonts w:ascii="Calibri" w:hAnsi="Calibri"/>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7247C0" w:rsidRPr="0058219A" w:rsidRDefault="007247C0" w:rsidP="00106036">
            <w:pPr>
              <w:widowControl w:val="0"/>
              <w:jc w:val="center"/>
              <w:rPr>
                <w:rFonts w:ascii="Calibri" w:hAnsi="Calibri"/>
                <w:i/>
                <w:sz w:val="20"/>
                <w:szCs w:val="20"/>
              </w:rPr>
            </w:pPr>
            <w:r w:rsidRPr="0058219A">
              <w:rPr>
                <w:rFonts w:ascii="Calibri" w:hAnsi="Calibri"/>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7247C0" w:rsidRPr="0058219A" w:rsidRDefault="007247C0" w:rsidP="00106036">
            <w:pPr>
              <w:widowControl w:val="0"/>
              <w:jc w:val="center"/>
              <w:rPr>
                <w:rFonts w:ascii="Calibri" w:hAnsi="Calibri"/>
                <w:i/>
                <w:sz w:val="20"/>
                <w:szCs w:val="20"/>
              </w:rPr>
            </w:pPr>
            <w:r w:rsidRPr="0058219A">
              <w:rPr>
                <w:rFonts w:ascii="Calibri" w:hAnsi="Calibri"/>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7247C0" w:rsidRPr="0058219A" w:rsidRDefault="007247C0" w:rsidP="00106036">
            <w:pPr>
              <w:widowControl w:val="0"/>
              <w:jc w:val="center"/>
              <w:rPr>
                <w:rFonts w:ascii="Calibri" w:hAnsi="Calibri"/>
                <w:i/>
                <w:sz w:val="20"/>
                <w:szCs w:val="20"/>
              </w:rPr>
            </w:pPr>
            <w:r w:rsidRPr="0058219A">
              <w:rPr>
                <w:rFonts w:ascii="Calibri" w:hAnsi="Calibri"/>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7247C0" w:rsidRPr="0058219A" w:rsidRDefault="007247C0" w:rsidP="00106036">
            <w:pPr>
              <w:widowControl w:val="0"/>
              <w:jc w:val="center"/>
              <w:rPr>
                <w:rFonts w:ascii="Calibri" w:hAnsi="Calibri"/>
                <w:i/>
                <w:sz w:val="20"/>
                <w:szCs w:val="20"/>
              </w:rPr>
            </w:pPr>
            <w:r w:rsidRPr="0058219A">
              <w:rPr>
                <w:rFonts w:ascii="Calibri" w:hAnsi="Calibri"/>
                <w:b/>
                <w:i/>
                <w:sz w:val="20"/>
                <w:szCs w:val="20"/>
              </w:rPr>
              <w:t>6=3+4+5</w:t>
            </w:r>
          </w:p>
        </w:tc>
      </w:tr>
      <w:tr w:rsidR="007247C0" w:rsidRPr="0058219A" w:rsidTr="0010603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jc w:val="center"/>
              <w:rPr>
                <w:rFonts w:ascii="Calibri" w:hAnsi="Calibri"/>
                <w:b/>
                <w:bCs/>
                <w:sz w:val="20"/>
                <w:szCs w:val="20"/>
              </w:rPr>
            </w:pPr>
            <w:r w:rsidRPr="0058219A">
              <w:rPr>
                <w:rFonts w:ascii="Calibri" w:hAnsi="Calibri"/>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rPr>
                <w:rFonts w:ascii="Calibri" w:hAnsi="Calibri"/>
                <w:sz w:val="20"/>
                <w:szCs w:val="20"/>
              </w:rPr>
            </w:pPr>
            <w:r w:rsidRPr="0058219A">
              <w:rPr>
                <w:rFonts w:ascii="Calibri" w:hAnsi="Calibri"/>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247C0" w:rsidRPr="0058219A" w:rsidRDefault="007247C0" w:rsidP="00106036">
            <w:pPr>
              <w:widowControl w:val="0"/>
              <w:jc w:val="center"/>
              <w:rPr>
                <w:rFonts w:ascii="Calibri" w:hAnsi="Calibri"/>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7247C0" w:rsidRPr="0058219A" w:rsidRDefault="007247C0" w:rsidP="00106036">
            <w:pPr>
              <w:widowControl w:val="0"/>
              <w:jc w:val="center"/>
              <w:rPr>
                <w:rFonts w:ascii="Calibri" w:hAnsi="Calibri"/>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7247C0" w:rsidRPr="0058219A" w:rsidRDefault="007247C0" w:rsidP="00106036">
            <w:pPr>
              <w:widowControl w:val="0"/>
              <w:jc w:val="center"/>
              <w:rPr>
                <w:rFonts w:ascii="Calibri" w:hAnsi="Calibri"/>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7247C0" w:rsidRPr="0058219A" w:rsidRDefault="007247C0" w:rsidP="00106036">
            <w:pPr>
              <w:widowControl w:val="0"/>
              <w:jc w:val="center"/>
              <w:rPr>
                <w:rFonts w:ascii="Calibri" w:hAnsi="Calibri"/>
                <w:sz w:val="20"/>
                <w:szCs w:val="20"/>
              </w:rPr>
            </w:pPr>
          </w:p>
        </w:tc>
      </w:tr>
      <w:tr w:rsidR="007247C0" w:rsidRPr="0058219A" w:rsidTr="00106036">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jc w:val="center"/>
              <w:rPr>
                <w:rFonts w:ascii="Calibri" w:hAnsi="Calibri"/>
                <w:b/>
                <w:bCs/>
                <w:sz w:val="20"/>
                <w:szCs w:val="20"/>
              </w:rPr>
            </w:pPr>
            <w:r w:rsidRPr="0058219A">
              <w:rPr>
                <w:rFonts w:ascii="Calibri" w:hAnsi="Calibri"/>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rPr>
                <w:rFonts w:ascii="Calibri" w:hAnsi="Calibri"/>
                <w:sz w:val="20"/>
                <w:szCs w:val="20"/>
              </w:rPr>
            </w:pPr>
            <w:r w:rsidRPr="0058219A">
              <w:rPr>
                <w:rFonts w:ascii="Calibri" w:hAnsi="Calibri"/>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247C0" w:rsidRPr="0058219A" w:rsidRDefault="007247C0" w:rsidP="00106036">
            <w:pPr>
              <w:widowControl w:val="0"/>
              <w:jc w:val="center"/>
              <w:rPr>
                <w:rFonts w:ascii="Calibri" w:hAnsi="Calibri"/>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7247C0" w:rsidRPr="0058219A" w:rsidRDefault="007247C0" w:rsidP="00106036">
            <w:pPr>
              <w:widowControl w:val="0"/>
              <w:jc w:val="center"/>
              <w:rPr>
                <w:rFonts w:ascii="Calibri" w:hAnsi="Calibri"/>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7247C0" w:rsidRPr="0058219A" w:rsidRDefault="007247C0" w:rsidP="00106036">
            <w:pPr>
              <w:widowControl w:val="0"/>
              <w:jc w:val="center"/>
              <w:rPr>
                <w:rFonts w:ascii="Calibri" w:hAnsi="Calibri"/>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7247C0" w:rsidRPr="0058219A" w:rsidRDefault="007247C0" w:rsidP="00106036">
            <w:pPr>
              <w:widowControl w:val="0"/>
              <w:rPr>
                <w:rFonts w:ascii="Calibri" w:hAnsi="Calibri"/>
                <w:sz w:val="20"/>
                <w:szCs w:val="20"/>
              </w:rPr>
            </w:pPr>
          </w:p>
        </w:tc>
      </w:tr>
      <w:tr w:rsidR="007247C0" w:rsidRPr="0058219A" w:rsidTr="0010603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jc w:val="center"/>
              <w:rPr>
                <w:rFonts w:ascii="Calibri" w:hAnsi="Calibri"/>
                <w:b/>
                <w:bCs/>
                <w:sz w:val="20"/>
                <w:szCs w:val="20"/>
              </w:rPr>
            </w:pPr>
            <w:r w:rsidRPr="0058219A">
              <w:rPr>
                <w:rFonts w:ascii="Calibri" w:hAnsi="Calibri"/>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rPr>
                <w:rFonts w:ascii="Calibri" w:hAnsi="Calibri"/>
                <w:sz w:val="20"/>
                <w:szCs w:val="20"/>
              </w:rPr>
            </w:pPr>
            <w:r w:rsidRPr="0058219A">
              <w:rPr>
                <w:rFonts w:ascii="Calibri" w:hAnsi="Calibri"/>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247C0" w:rsidRPr="0058219A" w:rsidRDefault="007247C0" w:rsidP="00106036">
            <w:pPr>
              <w:widowControl w:val="0"/>
              <w:jc w:val="center"/>
              <w:rPr>
                <w:rFonts w:ascii="Calibri" w:hAnsi="Calibri"/>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7247C0" w:rsidRPr="0058219A" w:rsidRDefault="007247C0" w:rsidP="00106036">
            <w:pPr>
              <w:widowControl w:val="0"/>
              <w:jc w:val="center"/>
              <w:rPr>
                <w:rFonts w:ascii="Calibri" w:hAnsi="Calibri"/>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7247C0" w:rsidRPr="0058219A" w:rsidRDefault="007247C0" w:rsidP="00106036">
            <w:pPr>
              <w:widowControl w:val="0"/>
              <w:jc w:val="center"/>
              <w:rPr>
                <w:rFonts w:ascii="Calibri" w:hAnsi="Calibri"/>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7247C0" w:rsidRPr="0058219A" w:rsidRDefault="007247C0" w:rsidP="00106036">
            <w:pPr>
              <w:widowControl w:val="0"/>
              <w:jc w:val="center"/>
              <w:rPr>
                <w:rFonts w:ascii="Calibri" w:hAnsi="Calibri"/>
                <w:sz w:val="20"/>
                <w:szCs w:val="20"/>
              </w:rPr>
            </w:pPr>
          </w:p>
        </w:tc>
      </w:tr>
      <w:tr w:rsidR="007247C0" w:rsidRPr="0058219A" w:rsidTr="0010603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jc w:val="center"/>
              <w:rPr>
                <w:rFonts w:ascii="Calibri" w:hAnsi="Calibri"/>
                <w:b/>
                <w:bCs/>
                <w:sz w:val="20"/>
                <w:szCs w:val="20"/>
              </w:rPr>
            </w:pPr>
            <w:r w:rsidRPr="0058219A">
              <w:rPr>
                <w:rFonts w:ascii="Calibri" w:hAnsi="Calibri"/>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rPr>
                <w:rFonts w:ascii="Calibri" w:hAnsi="Calibri"/>
                <w:sz w:val="20"/>
                <w:szCs w:val="20"/>
              </w:rPr>
            </w:pPr>
            <w:r w:rsidRPr="0058219A">
              <w:rPr>
                <w:rFonts w:ascii="Calibri" w:hAnsi="Calibri"/>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247C0" w:rsidRPr="0058219A" w:rsidRDefault="007247C0" w:rsidP="00106036">
            <w:pPr>
              <w:widowControl w:val="0"/>
              <w:jc w:val="center"/>
              <w:rPr>
                <w:rFonts w:ascii="Calibri" w:hAnsi="Calibri"/>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7247C0" w:rsidRPr="0058219A" w:rsidRDefault="007247C0" w:rsidP="00106036">
            <w:pPr>
              <w:widowControl w:val="0"/>
              <w:jc w:val="center"/>
              <w:rPr>
                <w:rFonts w:ascii="Calibri" w:hAnsi="Calibri"/>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7247C0" w:rsidRPr="0058219A" w:rsidRDefault="007247C0" w:rsidP="00106036">
            <w:pPr>
              <w:widowControl w:val="0"/>
              <w:jc w:val="center"/>
              <w:rPr>
                <w:rFonts w:ascii="Calibri" w:hAnsi="Calibri"/>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7247C0" w:rsidRPr="0058219A" w:rsidRDefault="007247C0" w:rsidP="00106036">
            <w:pPr>
              <w:widowControl w:val="0"/>
              <w:jc w:val="center"/>
              <w:rPr>
                <w:rFonts w:ascii="Calibri" w:hAnsi="Calibri"/>
                <w:sz w:val="20"/>
                <w:szCs w:val="20"/>
              </w:rPr>
            </w:pPr>
          </w:p>
        </w:tc>
      </w:tr>
      <w:tr w:rsidR="007247C0" w:rsidRPr="0058219A" w:rsidTr="00106036">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jc w:val="center"/>
              <w:rPr>
                <w:rFonts w:ascii="Calibri" w:hAnsi="Calibri"/>
                <w:b/>
                <w:bCs/>
                <w:sz w:val="20"/>
                <w:szCs w:val="20"/>
              </w:rPr>
            </w:pPr>
            <w:r w:rsidRPr="0058219A">
              <w:rPr>
                <w:rFonts w:ascii="Calibri" w:hAnsi="Calibri"/>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rPr>
                <w:rFonts w:ascii="Calibri" w:hAnsi="Calibri"/>
                <w:sz w:val="20"/>
                <w:szCs w:val="20"/>
              </w:rPr>
            </w:pPr>
            <w:r w:rsidRPr="0058219A">
              <w:rPr>
                <w:rFonts w:ascii="Calibri" w:hAnsi="Calibri"/>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7247C0" w:rsidRPr="0058219A" w:rsidRDefault="007247C0" w:rsidP="00106036">
            <w:pPr>
              <w:widowControl w:val="0"/>
              <w:jc w:val="center"/>
              <w:rPr>
                <w:rFonts w:ascii="Calibri" w:hAnsi="Calibri"/>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247C0" w:rsidRPr="0058219A" w:rsidRDefault="007247C0" w:rsidP="00106036">
            <w:pPr>
              <w:widowControl w:val="0"/>
              <w:jc w:val="center"/>
              <w:rPr>
                <w:rFonts w:ascii="Calibri" w:hAnsi="Calibri"/>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7247C0" w:rsidRPr="0058219A" w:rsidRDefault="007247C0" w:rsidP="00106036">
            <w:pPr>
              <w:widowControl w:val="0"/>
              <w:jc w:val="center"/>
              <w:rPr>
                <w:rFonts w:ascii="Calibri" w:hAnsi="Calibri"/>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7247C0" w:rsidRPr="0058219A" w:rsidRDefault="007247C0" w:rsidP="00106036">
            <w:pPr>
              <w:widowControl w:val="0"/>
              <w:jc w:val="center"/>
              <w:rPr>
                <w:rFonts w:ascii="Calibri" w:hAnsi="Calibri"/>
                <w:sz w:val="20"/>
                <w:szCs w:val="20"/>
              </w:rPr>
            </w:pPr>
          </w:p>
        </w:tc>
      </w:tr>
    </w:tbl>
    <w:p w:rsidR="007247C0" w:rsidRPr="0058219A" w:rsidRDefault="007247C0" w:rsidP="007247C0">
      <w:pPr>
        <w:widowControl w:val="0"/>
        <w:tabs>
          <w:tab w:val="left" w:pos="6804"/>
        </w:tabs>
        <w:jc w:val="center"/>
        <w:rPr>
          <w:rFonts w:ascii="Calibri" w:hAnsi="Calibri"/>
        </w:rPr>
      </w:pPr>
      <w:r w:rsidRPr="0058219A">
        <w:rPr>
          <w:rFonts w:ascii="Calibri" w:hAnsi="Calibri"/>
        </w:rPr>
        <w:t>_________________________________________________</w:t>
      </w:r>
      <w:r w:rsidRPr="0058219A">
        <w:rPr>
          <w:rFonts w:ascii="Calibri" w:hAnsi="Calibri"/>
        </w:rPr>
        <w:tab/>
        <w:t>_________________</w:t>
      </w:r>
    </w:p>
    <w:p w:rsidR="007247C0" w:rsidRPr="0058219A" w:rsidRDefault="007247C0" w:rsidP="007247C0">
      <w:pPr>
        <w:widowControl w:val="0"/>
        <w:tabs>
          <w:tab w:val="left" w:pos="7513"/>
        </w:tabs>
        <w:spacing w:after="160"/>
        <w:ind w:left="709"/>
        <w:jc w:val="both"/>
        <w:rPr>
          <w:rFonts w:ascii="Calibri" w:hAnsi="Calibri" w:cs="Arial"/>
          <w:sz w:val="16"/>
        </w:rPr>
      </w:pPr>
      <w:r w:rsidRPr="0058219A">
        <w:rPr>
          <w:rFonts w:ascii="Calibri" w:hAnsi="Calibri"/>
          <w:sz w:val="16"/>
        </w:rPr>
        <w:t>наименование участника (должность, имя, фамилия руководителя)</w:t>
      </w:r>
      <w:r w:rsidRPr="0058219A">
        <w:rPr>
          <w:rFonts w:ascii="Calibri" w:hAnsi="Calibri"/>
          <w:sz w:val="16"/>
        </w:rPr>
        <w:tab/>
        <w:t>подпись</w:t>
      </w:r>
    </w:p>
    <w:p w:rsidR="007247C0" w:rsidRPr="0058219A" w:rsidRDefault="007247C0" w:rsidP="007247C0">
      <w:pPr>
        <w:widowControl w:val="0"/>
        <w:spacing w:after="160"/>
        <w:jc w:val="both"/>
        <w:rPr>
          <w:rFonts w:ascii="Calibri" w:hAnsi="Calibri"/>
          <w:lang w:val="es-ES"/>
        </w:rPr>
      </w:pPr>
    </w:p>
    <w:p w:rsidR="007247C0" w:rsidRPr="0058219A" w:rsidRDefault="007247C0" w:rsidP="007247C0">
      <w:pPr>
        <w:widowControl w:val="0"/>
        <w:spacing w:after="160"/>
        <w:jc w:val="right"/>
        <w:rPr>
          <w:rFonts w:ascii="Calibri" w:hAnsi="Calibri"/>
        </w:rPr>
      </w:pPr>
      <w:r w:rsidRPr="0058219A">
        <w:rPr>
          <w:rFonts w:ascii="Calibri" w:hAnsi="Calibri"/>
        </w:rPr>
        <w:t>М. П.</w:t>
      </w:r>
    </w:p>
    <w:p w:rsidR="007247C0" w:rsidRPr="0058219A" w:rsidRDefault="007247C0" w:rsidP="007247C0">
      <w:pPr>
        <w:rPr>
          <w:rFonts w:ascii="Calibri" w:hAnsi="Calibri"/>
          <w:b/>
        </w:rPr>
      </w:pPr>
      <w:r w:rsidRPr="0058219A">
        <w:rPr>
          <w:rFonts w:ascii="Calibri" w:hAnsi="Calibri"/>
          <w:b/>
        </w:rPr>
        <w:br w:type="page"/>
      </w:r>
    </w:p>
    <w:p w:rsidR="007247C0" w:rsidRPr="0058219A" w:rsidRDefault="007247C0" w:rsidP="007247C0">
      <w:pPr>
        <w:widowControl w:val="0"/>
        <w:spacing w:after="160"/>
        <w:jc w:val="right"/>
        <w:rPr>
          <w:rFonts w:ascii="Calibri" w:hAnsi="Calibri" w:cs="GHEA Grapalat"/>
          <w:i/>
          <w:sz w:val="22"/>
          <w:szCs w:val="22"/>
        </w:rPr>
      </w:pPr>
      <w:r w:rsidRPr="0058219A">
        <w:rPr>
          <w:rFonts w:ascii="Calibri" w:hAnsi="Calibri"/>
          <w:i/>
          <w:sz w:val="22"/>
          <w:szCs w:val="22"/>
        </w:rPr>
        <w:lastRenderedPageBreak/>
        <w:t>Приложение № 4.1</w:t>
      </w:r>
    </w:p>
    <w:p w:rsidR="007247C0" w:rsidRPr="00870485" w:rsidRDefault="007247C0" w:rsidP="007247C0">
      <w:pPr>
        <w:pStyle w:val="a3"/>
        <w:widowControl w:val="0"/>
        <w:spacing w:after="160" w:line="240" w:lineRule="auto"/>
        <w:ind w:firstLine="0"/>
        <w:jc w:val="right"/>
        <w:rPr>
          <w:rFonts w:ascii="Calibri" w:hAnsi="Calibri"/>
          <w:b/>
          <w:i w:val="0"/>
          <w:sz w:val="24"/>
          <w:szCs w:val="24"/>
        </w:rPr>
      </w:pPr>
      <w:r w:rsidRPr="0058219A">
        <w:rPr>
          <w:rFonts w:ascii="Calibri" w:hAnsi="Calibri"/>
          <w:i w:val="0"/>
          <w:sz w:val="22"/>
          <w:szCs w:val="22"/>
        </w:rPr>
        <w:t xml:space="preserve">к  Приглашению на  </w:t>
      </w:r>
      <w:r w:rsidRPr="0058219A">
        <w:rPr>
          <w:rFonts w:ascii="Calibri" w:hAnsi="Calibri"/>
          <w:i w:val="0"/>
        </w:rPr>
        <w:t>ЗАПРОС  КОТИРОВОК</w:t>
      </w:r>
      <w:r w:rsidRPr="0058219A">
        <w:rPr>
          <w:rFonts w:ascii="Calibri" w:hAnsi="Calibri" w:cs="GHEA Grapalat"/>
          <w:i w:val="0"/>
          <w:sz w:val="22"/>
          <w:szCs w:val="22"/>
        </w:rPr>
        <w:br/>
      </w:r>
      <w:r w:rsidRPr="0058219A">
        <w:rPr>
          <w:rFonts w:ascii="Calibri" w:hAnsi="Calibri"/>
          <w:i w:val="0"/>
          <w:sz w:val="22"/>
          <w:szCs w:val="22"/>
        </w:rPr>
        <w:t xml:space="preserve">под кодом </w:t>
      </w:r>
      <w:r w:rsidR="008665F7" w:rsidRPr="0058219A">
        <w:rPr>
          <w:rFonts w:ascii="Calibri" w:hAnsi="Calibri"/>
        </w:rPr>
        <w:t>"</w:t>
      </w:r>
      <w:r w:rsidR="008665F7" w:rsidRPr="00234049">
        <w:rPr>
          <w:rFonts w:ascii="Calibri" w:hAnsi="Calibri"/>
          <w:b/>
          <w:i w:val="0"/>
        </w:rPr>
        <w:t xml:space="preserve"> </w:t>
      </w:r>
      <w:r w:rsidR="008665F7">
        <w:rPr>
          <w:rFonts w:ascii="GHEA Grapalat" w:hAnsi="GHEA Grapalat" w:cs="Sylfaen"/>
          <w:sz w:val="22"/>
          <w:lang w:val="af-ZA"/>
        </w:rPr>
        <w:t>АМВННD</w:t>
      </w:r>
      <w:r w:rsidR="008665F7">
        <w:rPr>
          <w:rFonts w:ascii="Calibri" w:hAnsi="Calibri"/>
          <w:b/>
          <w:i w:val="0"/>
        </w:rPr>
        <w:t>-</w:t>
      </w:r>
      <w:r w:rsidR="008665F7" w:rsidRPr="008665F7">
        <w:rPr>
          <w:rFonts w:ascii="Calibri" w:hAnsi="Calibri"/>
          <w:b/>
          <w:i w:val="0"/>
        </w:rPr>
        <w:t xml:space="preserve"> </w:t>
      </w:r>
      <w:r w:rsidR="008665F7">
        <w:rPr>
          <w:rFonts w:ascii="Calibri" w:hAnsi="Calibri"/>
          <w:b/>
          <w:i w:val="0"/>
          <w:lang w:val="en-US"/>
        </w:rPr>
        <w:t>GH</w:t>
      </w:r>
      <w:r w:rsidR="008665F7">
        <w:rPr>
          <w:rFonts w:ascii="Calibri" w:hAnsi="Calibri"/>
          <w:b/>
          <w:i w:val="0"/>
        </w:rPr>
        <w:t>APDzB-2020/1</w:t>
      </w:r>
      <w:r w:rsidR="008665F7" w:rsidRPr="0058219A">
        <w:rPr>
          <w:rFonts w:ascii="Calibri" w:hAnsi="Calibri"/>
        </w:rPr>
        <w:t>"</w:t>
      </w:r>
    </w:p>
    <w:p w:rsidR="007247C0" w:rsidRPr="0058219A" w:rsidRDefault="007247C0" w:rsidP="007247C0">
      <w:pPr>
        <w:widowControl w:val="0"/>
        <w:spacing w:after="160"/>
        <w:jc w:val="center"/>
        <w:rPr>
          <w:rFonts w:ascii="Calibri" w:hAnsi="Calibri"/>
          <w:b/>
          <w:sz w:val="22"/>
          <w:szCs w:val="22"/>
        </w:rPr>
      </w:pPr>
    </w:p>
    <w:p w:rsidR="007247C0" w:rsidRPr="0058219A" w:rsidRDefault="007247C0" w:rsidP="007247C0">
      <w:pPr>
        <w:widowControl w:val="0"/>
        <w:spacing w:after="160"/>
        <w:jc w:val="center"/>
        <w:rPr>
          <w:rFonts w:ascii="Calibri" w:hAnsi="Calibri" w:cs="GHEA Grapalat"/>
          <w:b/>
          <w:sz w:val="22"/>
          <w:szCs w:val="22"/>
        </w:rPr>
      </w:pPr>
      <w:r w:rsidRPr="0058219A">
        <w:rPr>
          <w:rFonts w:ascii="Calibri" w:hAnsi="Calibri"/>
          <w:b/>
          <w:sz w:val="22"/>
          <w:szCs w:val="22"/>
        </w:rPr>
        <w:t xml:space="preserve">СОГЛАШЕНИЕ О НЕУСТОЙКЕ </w:t>
      </w:r>
    </w:p>
    <w:p w:rsidR="007247C0" w:rsidRPr="0058219A" w:rsidRDefault="007247C0" w:rsidP="007247C0">
      <w:pPr>
        <w:widowControl w:val="0"/>
        <w:spacing w:after="160"/>
        <w:jc w:val="center"/>
        <w:rPr>
          <w:rFonts w:ascii="Calibri" w:hAnsi="Calibri" w:cs="GHEA Grapalat"/>
          <w:b/>
          <w:sz w:val="22"/>
          <w:szCs w:val="22"/>
        </w:rPr>
      </w:pPr>
      <w:r w:rsidRPr="0058219A">
        <w:rPr>
          <w:rFonts w:ascii="Calibri" w:hAnsi="Calibri"/>
          <w:b/>
          <w:sz w:val="22"/>
          <w:szCs w:val="22"/>
        </w:rPr>
        <w:t>(обеспечение квалификации)</w:t>
      </w:r>
    </w:p>
    <w:tbl>
      <w:tblPr>
        <w:tblW w:w="0" w:type="auto"/>
        <w:tblLook w:val="04A0" w:firstRow="1" w:lastRow="0" w:firstColumn="1" w:lastColumn="0" w:noHBand="0" w:noVBand="1"/>
      </w:tblPr>
      <w:tblGrid>
        <w:gridCol w:w="4786"/>
        <w:gridCol w:w="4500"/>
      </w:tblGrid>
      <w:tr w:rsidR="007247C0" w:rsidRPr="0058219A" w:rsidTr="00106036">
        <w:tc>
          <w:tcPr>
            <w:tcW w:w="4786" w:type="dxa"/>
          </w:tcPr>
          <w:p w:rsidR="007247C0" w:rsidRPr="0058219A" w:rsidRDefault="007247C0" w:rsidP="00106036">
            <w:pPr>
              <w:widowControl w:val="0"/>
              <w:spacing w:after="160"/>
              <w:rPr>
                <w:rFonts w:ascii="Calibri" w:hAnsi="Calibri" w:cs="GHEA Grapalat"/>
                <w:b/>
                <w:sz w:val="22"/>
                <w:szCs w:val="22"/>
                <w:lang w:val="en-US"/>
              </w:rPr>
            </w:pPr>
          </w:p>
        </w:tc>
        <w:tc>
          <w:tcPr>
            <w:tcW w:w="4500" w:type="dxa"/>
          </w:tcPr>
          <w:p w:rsidR="007247C0" w:rsidRPr="0058219A" w:rsidRDefault="007247C0" w:rsidP="00106036">
            <w:pPr>
              <w:widowControl w:val="0"/>
              <w:spacing w:after="160"/>
              <w:jc w:val="right"/>
              <w:rPr>
                <w:rFonts w:ascii="Calibri" w:hAnsi="Calibri" w:cs="GHEA Grapalat"/>
                <w:b/>
                <w:sz w:val="22"/>
                <w:szCs w:val="22"/>
              </w:rPr>
            </w:pPr>
            <w:r w:rsidRPr="0058219A">
              <w:rPr>
                <w:rFonts w:ascii="Calibri" w:hAnsi="Calibri"/>
                <w:sz w:val="22"/>
                <w:szCs w:val="22"/>
              </w:rPr>
              <w:t>"</w:t>
            </w:r>
            <w:r w:rsidRPr="0058219A">
              <w:rPr>
                <w:rFonts w:ascii="Calibri" w:hAnsi="Calibri"/>
                <w:sz w:val="22"/>
                <w:szCs w:val="22"/>
                <w:lang w:val="en-US"/>
              </w:rPr>
              <w:tab/>
            </w:r>
            <w:r w:rsidRPr="0058219A">
              <w:rPr>
                <w:rFonts w:ascii="Calibri" w:hAnsi="Calibri"/>
                <w:sz w:val="22"/>
                <w:szCs w:val="22"/>
              </w:rPr>
              <w:t xml:space="preserve">" </w:t>
            </w:r>
            <w:r w:rsidRPr="0058219A">
              <w:rPr>
                <w:rFonts w:ascii="Calibri" w:hAnsi="Calibri"/>
                <w:sz w:val="22"/>
                <w:szCs w:val="22"/>
                <w:lang w:val="en-US"/>
              </w:rPr>
              <w:tab/>
            </w:r>
            <w:r w:rsidRPr="0058219A">
              <w:rPr>
                <w:rFonts w:ascii="Calibri" w:hAnsi="Calibri"/>
                <w:sz w:val="22"/>
                <w:szCs w:val="22"/>
              </w:rPr>
              <w:t>20</w:t>
            </w:r>
            <w:r w:rsidRPr="0058219A">
              <w:rPr>
                <w:rFonts w:ascii="Calibri" w:hAnsi="Calibri"/>
                <w:sz w:val="22"/>
                <w:szCs w:val="22"/>
                <w:lang w:val="en-US"/>
              </w:rPr>
              <w:tab/>
            </w:r>
            <w:r w:rsidRPr="0058219A">
              <w:rPr>
                <w:rFonts w:ascii="Calibri" w:hAnsi="Calibri"/>
                <w:sz w:val="22"/>
                <w:szCs w:val="22"/>
              </w:rPr>
              <w:t>г.</w:t>
            </w:r>
            <w:r w:rsidRPr="0058219A">
              <w:rPr>
                <w:rStyle w:val="af7"/>
                <w:rFonts w:ascii="Calibri" w:hAnsi="Calibri"/>
                <w:sz w:val="22"/>
                <w:szCs w:val="22"/>
              </w:rPr>
              <w:footnoteReference w:customMarkFollows="1" w:id="8"/>
              <w:t>**</w:t>
            </w:r>
          </w:p>
        </w:tc>
      </w:tr>
    </w:tbl>
    <w:p w:rsidR="007247C0" w:rsidRPr="0058219A" w:rsidRDefault="007247C0" w:rsidP="007247C0">
      <w:pPr>
        <w:widowControl w:val="0"/>
        <w:spacing w:after="160"/>
        <w:rPr>
          <w:rFonts w:ascii="Calibri" w:hAnsi="Calibri" w:cs="GHEA Grapalat"/>
          <w:b/>
          <w:sz w:val="22"/>
          <w:szCs w:val="22"/>
        </w:rPr>
      </w:pPr>
    </w:p>
    <w:p w:rsidR="007247C0" w:rsidRPr="0058219A" w:rsidRDefault="007247C0" w:rsidP="007247C0">
      <w:pPr>
        <w:widowControl w:val="0"/>
        <w:jc w:val="both"/>
        <w:rPr>
          <w:rFonts w:ascii="Calibri" w:hAnsi="Calibri" w:cs="GHEA Grapalat"/>
          <w:sz w:val="22"/>
          <w:szCs w:val="22"/>
          <w:u w:val="single"/>
          <w:vertAlign w:val="subscript"/>
        </w:rPr>
      </w:pPr>
      <w:r w:rsidRPr="0058219A">
        <w:rPr>
          <w:rFonts w:ascii="Calibri" w:hAnsi="Calibri"/>
          <w:sz w:val="22"/>
          <w:szCs w:val="22"/>
        </w:rPr>
        <w:t>_______________________________________________, в лице директора Компании,</w:t>
      </w:r>
    </w:p>
    <w:p w:rsidR="007247C0" w:rsidRPr="0058219A" w:rsidRDefault="007247C0" w:rsidP="007247C0">
      <w:pPr>
        <w:widowControl w:val="0"/>
        <w:spacing w:after="160"/>
        <w:ind w:left="1843"/>
        <w:jc w:val="both"/>
        <w:rPr>
          <w:rFonts w:ascii="Calibri" w:hAnsi="Calibri"/>
          <w:sz w:val="22"/>
          <w:szCs w:val="22"/>
          <w:vertAlign w:val="superscript"/>
          <w:lang w:val="en-US"/>
        </w:rPr>
      </w:pPr>
      <w:r w:rsidRPr="0058219A">
        <w:rPr>
          <w:rFonts w:ascii="Calibri" w:hAnsi="Calibri"/>
          <w:sz w:val="22"/>
          <w:szCs w:val="22"/>
          <w:vertAlign w:val="superscript"/>
        </w:rPr>
        <w:t>наименование Компании</w:t>
      </w:r>
    </w:p>
    <w:p w:rsidR="007247C0" w:rsidRPr="0058219A" w:rsidRDefault="007247C0" w:rsidP="007247C0">
      <w:pPr>
        <w:widowControl w:val="0"/>
        <w:jc w:val="both"/>
        <w:rPr>
          <w:rFonts w:ascii="Calibri" w:hAnsi="Calibri"/>
          <w:sz w:val="22"/>
          <w:szCs w:val="22"/>
          <w:lang w:val="en-US"/>
        </w:rPr>
      </w:pPr>
      <w:r w:rsidRPr="0058219A">
        <w:rPr>
          <w:rFonts w:ascii="Calibri" w:hAnsi="Calibri"/>
          <w:sz w:val="22"/>
          <w:szCs w:val="22"/>
          <w:lang w:val="en-US"/>
        </w:rPr>
        <w:t>_________________________________________________________________________</w:t>
      </w:r>
    </w:p>
    <w:p w:rsidR="007247C0" w:rsidRPr="0058219A" w:rsidRDefault="007247C0" w:rsidP="007247C0">
      <w:pPr>
        <w:widowControl w:val="0"/>
        <w:spacing w:after="160"/>
        <w:jc w:val="center"/>
        <w:rPr>
          <w:rFonts w:ascii="Calibri" w:hAnsi="Calibri"/>
          <w:sz w:val="22"/>
          <w:szCs w:val="22"/>
          <w:vertAlign w:val="superscript"/>
        </w:rPr>
      </w:pPr>
      <w:r w:rsidRPr="0058219A">
        <w:rPr>
          <w:rFonts w:ascii="Calibri" w:hAnsi="Calibri"/>
          <w:sz w:val="22"/>
          <w:szCs w:val="22"/>
          <w:vertAlign w:val="superscript"/>
        </w:rPr>
        <w:t>имя, фамилия, паспортные данные директора компании</w:t>
      </w:r>
    </w:p>
    <w:p w:rsidR="007247C0" w:rsidRPr="0058219A" w:rsidRDefault="007247C0" w:rsidP="007247C0">
      <w:pPr>
        <w:widowControl w:val="0"/>
        <w:spacing w:after="160"/>
        <w:jc w:val="both"/>
        <w:rPr>
          <w:rFonts w:ascii="Calibri" w:hAnsi="Calibri" w:cs="GHEA Grapalat"/>
          <w:sz w:val="22"/>
          <w:szCs w:val="22"/>
        </w:rPr>
      </w:pPr>
      <w:r w:rsidRPr="0058219A">
        <w:rPr>
          <w:rFonts w:ascii="Calibri" w:hAnsi="Calibri"/>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7247C0" w:rsidRPr="0058219A" w:rsidRDefault="007247C0" w:rsidP="007247C0">
      <w:pPr>
        <w:widowControl w:val="0"/>
        <w:spacing w:after="160"/>
        <w:ind w:firstLine="709"/>
        <w:jc w:val="both"/>
        <w:rPr>
          <w:rFonts w:ascii="Calibri" w:hAnsi="Calibri" w:cs="GHEA Grapalat"/>
          <w:sz w:val="22"/>
          <w:szCs w:val="22"/>
        </w:rPr>
      </w:pPr>
    </w:p>
    <w:p w:rsidR="007247C0" w:rsidRPr="0058219A" w:rsidRDefault="007247C0" w:rsidP="007247C0">
      <w:pPr>
        <w:widowControl w:val="0"/>
        <w:spacing w:after="160"/>
        <w:jc w:val="center"/>
        <w:rPr>
          <w:rFonts w:ascii="Calibri" w:hAnsi="Calibri" w:cs="GHEA Grapalat"/>
          <w:b/>
          <w:bCs/>
          <w:sz w:val="22"/>
          <w:szCs w:val="22"/>
        </w:rPr>
      </w:pPr>
      <w:r w:rsidRPr="0058219A">
        <w:rPr>
          <w:rFonts w:ascii="Calibri" w:hAnsi="Calibri"/>
          <w:b/>
          <w:sz w:val="22"/>
          <w:szCs w:val="22"/>
        </w:rPr>
        <w:t>1. Предмет соглашения</w:t>
      </w:r>
    </w:p>
    <w:p w:rsidR="00195E71" w:rsidRPr="00195E71" w:rsidRDefault="007247C0" w:rsidP="00195E71">
      <w:pPr>
        <w:rPr>
          <w:rFonts w:ascii="Calibri" w:hAnsi="Calibri"/>
          <w:b/>
          <w:i/>
        </w:rPr>
      </w:pPr>
      <w:r w:rsidRPr="0058219A">
        <w:rPr>
          <w:rFonts w:ascii="Calibri" w:hAnsi="Calibri"/>
          <w:sz w:val="22"/>
          <w:szCs w:val="22"/>
        </w:rPr>
        <w:t>1</w:t>
      </w:r>
      <w:r w:rsidRPr="0058219A">
        <w:rPr>
          <w:rFonts w:ascii="Calibri" w:hAnsi="Calibri"/>
          <w:spacing w:val="-6"/>
          <w:sz w:val="22"/>
          <w:szCs w:val="22"/>
        </w:rPr>
        <w:t>.1.</w:t>
      </w:r>
      <w:r w:rsidRPr="0058219A">
        <w:rPr>
          <w:rFonts w:ascii="Calibri" w:hAnsi="Calibri"/>
          <w:spacing w:val="-6"/>
          <w:sz w:val="22"/>
          <w:szCs w:val="22"/>
        </w:rPr>
        <w:tab/>
        <w:t xml:space="preserve">Компания участвует в организованной </w:t>
      </w:r>
      <w:r>
        <w:rPr>
          <w:rFonts w:ascii="Calibri" w:hAnsi="Calibri"/>
          <w:spacing w:val="-6"/>
          <w:sz w:val="22"/>
          <w:szCs w:val="22"/>
        </w:rPr>
        <w:t xml:space="preserve"> </w:t>
      </w:r>
      <w:r w:rsidR="008665F7" w:rsidRPr="00060018">
        <w:rPr>
          <w:rFonts w:ascii="GHEA Grapalat" w:hAnsi="GHEA Grapalat" w:cs="Sylfaen"/>
          <w:sz w:val="22"/>
          <w:lang w:val="af-ZA"/>
        </w:rPr>
        <w:t>«</w:t>
      </w:r>
      <w:r w:rsidR="008665F7">
        <w:rPr>
          <w:rFonts w:ascii="GHEA Grapalat" w:hAnsi="GHEA Grapalat" w:cs="Sylfaen"/>
          <w:sz w:val="22"/>
          <w:lang w:val="af-ZA"/>
        </w:rPr>
        <w:t>Оснавная школа имени Саргиса  Оганнисяна</w:t>
      </w:r>
      <w:r w:rsidR="008665F7" w:rsidRPr="00060018">
        <w:rPr>
          <w:rFonts w:ascii="GHEA Grapalat" w:hAnsi="GHEA Grapalat" w:cs="Sylfaen"/>
          <w:sz w:val="22"/>
          <w:lang w:val="af-ZA"/>
        </w:rPr>
        <w:t xml:space="preserve"> </w:t>
      </w:r>
      <w:r w:rsidR="008665F7">
        <w:rPr>
          <w:rFonts w:ascii="GHEA Grapalat" w:hAnsi="GHEA Grapalat" w:cs="Sylfaen"/>
          <w:sz w:val="22"/>
          <w:lang w:val="af-ZA"/>
        </w:rPr>
        <w:t>села Воскетап Араратского марза</w:t>
      </w:r>
      <w:r w:rsidR="008665F7" w:rsidRPr="00060018">
        <w:rPr>
          <w:rFonts w:ascii="GHEA Grapalat" w:hAnsi="GHEA Grapalat" w:cs="Sylfaen"/>
          <w:sz w:val="22"/>
          <w:lang w:val="af-ZA"/>
        </w:rPr>
        <w:t>» ГНКО</w:t>
      </w:r>
      <w:r w:rsidRPr="0058219A">
        <w:rPr>
          <w:rFonts w:ascii="Calibri" w:hAnsi="Calibri"/>
          <w:spacing w:val="-6"/>
          <w:sz w:val="22"/>
          <w:szCs w:val="22"/>
        </w:rPr>
        <w:t xml:space="preserve">*(далее — Заказчик) </w:t>
      </w:r>
      <w:r w:rsidRPr="0058219A">
        <w:rPr>
          <w:rFonts w:ascii="Calibri" w:hAnsi="Calibri"/>
          <w:sz w:val="22"/>
          <w:szCs w:val="22"/>
        </w:rPr>
        <w:t xml:space="preserve">процедуре закупок под кодом </w:t>
      </w:r>
      <w:r w:rsidR="00195E71" w:rsidRPr="0058219A">
        <w:rPr>
          <w:rFonts w:ascii="Calibri" w:hAnsi="Calibri"/>
        </w:rPr>
        <w:t>"</w:t>
      </w:r>
      <w:r w:rsidR="00195E71" w:rsidRPr="00234049">
        <w:rPr>
          <w:rFonts w:ascii="Calibri" w:hAnsi="Calibri"/>
          <w:b/>
          <w:i/>
        </w:rPr>
        <w:t xml:space="preserve"> </w:t>
      </w:r>
      <w:r w:rsidR="00195E71">
        <w:rPr>
          <w:rFonts w:ascii="GHEA Grapalat" w:hAnsi="GHEA Grapalat" w:cs="Sylfaen"/>
          <w:sz w:val="22"/>
          <w:lang w:val="af-ZA"/>
        </w:rPr>
        <w:t>АМВННD</w:t>
      </w:r>
      <w:r w:rsidR="00195E71">
        <w:rPr>
          <w:rFonts w:ascii="Calibri" w:hAnsi="Calibri"/>
          <w:b/>
          <w:i/>
        </w:rPr>
        <w:t>-</w:t>
      </w:r>
      <w:r w:rsidR="00195E71" w:rsidRPr="008665F7">
        <w:rPr>
          <w:rFonts w:ascii="Calibri" w:hAnsi="Calibri"/>
          <w:b/>
          <w:i/>
        </w:rPr>
        <w:t xml:space="preserve"> </w:t>
      </w:r>
      <w:r w:rsidR="00195E71">
        <w:rPr>
          <w:rFonts w:ascii="Calibri" w:hAnsi="Calibri"/>
          <w:b/>
          <w:i/>
          <w:lang w:val="en-US"/>
        </w:rPr>
        <w:t>GH</w:t>
      </w:r>
      <w:r w:rsidR="00195E71">
        <w:rPr>
          <w:rFonts w:ascii="Calibri" w:hAnsi="Calibri"/>
          <w:b/>
          <w:i/>
        </w:rPr>
        <w:t>APDzB-2020/1</w:t>
      </w:r>
      <w:r w:rsidR="00195E71" w:rsidRPr="00195E71">
        <w:rPr>
          <w:rFonts w:ascii="Calibri" w:hAnsi="Calibri"/>
          <w:b/>
          <w:i/>
        </w:rPr>
        <w:t xml:space="preserve"> </w:t>
      </w:r>
    </w:p>
    <w:p w:rsidR="007247C0" w:rsidRPr="0058219A" w:rsidRDefault="007247C0" w:rsidP="00195E71">
      <w:pPr>
        <w:rPr>
          <w:rFonts w:ascii="Calibri" w:hAnsi="Calibri"/>
          <w:sz w:val="22"/>
          <w:szCs w:val="22"/>
        </w:rPr>
      </w:pPr>
      <w:r w:rsidRPr="0058219A">
        <w:rPr>
          <w:rFonts w:ascii="Calibri" w:hAnsi="Calibri"/>
          <w:sz w:val="22"/>
          <w:szCs w:val="22"/>
        </w:rPr>
        <w:t>1.2.</w:t>
      </w:r>
      <w:r w:rsidRPr="0058219A">
        <w:rPr>
          <w:rFonts w:ascii="Calibri" w:hAnsi="Calibri"/>
          <w:sz w:val="22"/>
          <w:szCs w:val="22"/>
        </w:rPr>
        <w:tab/>
      </w:r>
      <w:r w:rsidRPr="0058219A">
        <w:rPr>
          <w:rFonts w:ascii="Calibri" w:hAnsi="Calibri" w:cs="GHEA Grapalat"/>
          <w:sz w:val="22"/>
          <w:szCs w:val="22"/>
        </w:rPr>
        <w:t xml:space="preserve">В качестве участника, </w:t>
      </w:r>
      <w:r w:rsidRPr="0058219A">
        <w:rPr>
          <w:rFonts w:ascii="GHEA Grapalat" w:hAnsi="GHEA Grapalat" w:cs="GHEA Grapalat"/>
          <w:sz w:val="22"/>
          <w:szCs w:val="22"/>
          <w:lang w:val="hy-AM"/>
        </w:rPr>
        <w:t>օ</w:t>
      </w:r>
      <w:r w:rsidRPr="0058219A">
        <w:rPr>
          <w:rFonts w:ascii="Calibri" w:hAnsi="Calibri"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58219A">
        <w:rPr>
          <w:rFonts w:ascii="Calibri" w:hAnsi="Calibri" w:cs="GHEA Grapalat"/>
          <w:sz w:val="22"/>
          <w:szCs w:val="22"/>
          <w:lang w:val="en-US"/>
        </w:rPr>
        <w:t>K</w:t>
      </w:r>
      <w:r w:rsidRPr="0058219A">
        <w:rPr>
          <w:rFonts w:ascii="Calibri" w:hAnsi="Calibri" w:cs="GHEA Grapalat"/>
          <w:sz w:val="22"/>
          <w:szCs w:val="22"/>
        </w:rPr>
        <w:t xml:space="preserve">омпания </w:t>
      </w:r>
      <w:r w:rsidRPr="0058219A">
        <w:rPr>
          <w:rFonts w:ascii="Calibri" w:hAnsi="Calibri"/>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7247C0" w:rsidRPr="0058219A" w:rsidRDefault="007247C0" w:rsidP="007247C0">
      <w:pPr>
        <w:widowControl w:val="0"/>
        <w:tabs>
          <w:tab w:val="left" w:pos="1134"/>
        </w:tabs>
        <w:spacing w:after="160"/>
        <w:ind w:firstLine="567"/>
        <w:jc w:val="both"/>
        <w:rPr>
          <w:rFonts w:ascii="Calibri" w:hAnsi="Calibri" w:cs="GHEA Grapalat"/>
          <w:sz w:val="22"/>
          <w:szCs w:val="22"/>
        </w:rPr>
      </w:pPr>
      <w:r w:rsidRPr="0058219A">
        <w:rPr>
          <w:rFonts w:ascii="Calibri" w:hAnsi="Calibri"/>
          <w:sz w:val="22"/>
          <w:szCs w:val="22"/>
        </w:rPr>
        <w:t>1.3.</w:t>
      </w:r>
      <w:r w:rsidRPr="0058219A">
        <w:rPr>
          <w:rFonts w:ascii="Calibri" w:hAnsi="Calibri"/>
          <w:sz w:val="22"/>
          <w:szCs w:val="22"/>
        </w:rPr>
        <w:tab/>
        <w:t>Подписав платежное требование (далее — Требование), прилагаемое к</w:t>
      </w:r>
      <w:r w:rsidRPr="0058219A">
        <w:rPr>
          <w:rFonts w:ascii="Calibri" w:hAnsi="Calibri"/>
          <w:sz w:val="22"/>
          <w:szCs w:val="22"/>
          <w:lang w:val="en-US"/>
        </w:rPr>
        <w:t> </w:t>
      </w:r>
      <w:r w:rsidRPr="0058219A">
        <w:rPr>
          <w:rFonts w:ascii="Calibri" w:hAnsi="Calibri"/>
          <w:sz w:val="22"/>
          <w:szCs w:val="22"/>
        </w:rPr>
        <w:t xml:space="preserve">настоящему Соглашению о неустойке, Компания безотзывно соглашается, что: </w:t>
      </w:r>
    </w:p>
    <w:p w:rsidR="007247C0" w:rsidRPr="0058219A" w:rsidRDefault="007247C0" w:rsidP="007247C0">
      <w:pPr>
        <w:widowControl w:val="0"/>
        <w:tabs>
          <w:tab w:val="left" w:pos="1134"/>
        </w:tabs>
        <w:spacing w:after="160"/>
        <w:ind w:firstLine="567"/>
        <w:jc w:val="both"/>
        <w:rPr>
          <w:rFonts w:ascii="Calibri" w:hAnsi="Calibri" w:cs="GHEA Grapalat"/>
          <w:sz w:val="22"/>
          <w:szCs w:val="22"/>
        </w:rPr>
      </w:pPr>
      <w:r w:rsidRPr="0058219A">
        <w:rPr>
          <w:rFonts w:ascii="Calibri" w:hAnsi="Calibri"/>
          <w:sz w:val="22"/>
          <w:szCs w:val="22"/>
        </w:rPr>
        <w:t>а)</w:t>
      </w:r>
      <w:r w:rsidRPr="0058219A">
        <w:rPr>
          <w:rFonts w:ascii="Calibri" w:hAnsi="Calibri"/>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7247C0" w:rsidRPr="0058219A" w:rsidRDefault="007247C0" w:rsidP="007247C0">
      <w:pPr>
        <w:widowControl w:val="0"/>
        <w:tabs>
          <w:tab w:val="left" w:pos="1134"/>
        </w:tabs>
        <w:spacing w:after="160"/>
        <w:ind w:firstLine="567"/>
        <w:jc w:val="both"/>
        <w:rPr>
          <w:rFonts w:ascii="Calibri" w:hAnsi="Calibri" w:cs="GHEA Grapalat"/>
          <w:sz w:val="22"/>
          <w:szCs w:val="22"/>
        </w:rPr>
      </w:pPr>
      <w:r w:rsidRPr="0058219A">
        <w:rPr>
          <w:rFonts w:ascii="Calibri" w:hAnsi="Calibri"/>
          <w:sz w:val="22"/>
          <w:szCs w:val="22"/>
        </w:rPr>
        <w:t>б)</w:t>
      </w:r>
      <w:r w:rsidRPr="0058219A">
        <w:rPr>
          <w:rFonts w:ascii="Calibri" w:hAnsi="Calibri"/>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7247C0" w:rsidRPr="0058219A" w:rsidRDefault="007247C0" w:rsidP="007247C0">
      <w:pPr>
        <w:widowControl w:val="0"/>
        <w:tabs>
          <w:tab w:val="left" w:pos="1134"/>
        </w:tabs>
        <w:spacing w:after="160"/>
        <w:ind w:firstLine="567"/>
        <w:jc w:val="both"/>
        <w:rPr>
          <w:rFonts w:ascii="Calibri" w:hAnsi="Calibri" w:cs="GHEA Grapalat"/>
          <w:sz w:val="22"/>
          <w:szCs w:val="22"/>
        </w:rPr>
      </w:pPr>
      <w:r w:rsidRPr="0058219A">
        <w:rPr>
          <w:rFonts w:ascii="Calibri" w:hAnsi="Calibri"/>
          <w:sz w:val="22"/>
          <w:szCs w:val="22"/>
        </w:rPr>
        <w:t>в)</w:t>
      </w:r>
      <w:r w:rsidRPr="0058219A">
        <w:rPr>
          <w:rFonts w:ascii="Calibri" w:hAnsi="Calibri"/>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7247C0" w:rsidRPr="0058219A" w:rsidRDefault="007247C0" w:rsidP="007247C0">
      <w:pPr>
        <w:widowControl w:val="0"/>
        <w:tabs>
          <w:tab w:val="left" w:pos="1134"/>
        </w:tabs>
        <w:spacing w:after="160"/>
        <w:ind w:firstLine="567"/>
        <w:jc w:val="both"/>
        <w:rPr>
          <w:rFonts w:ascii="Calibri" w:hAnsi="Calibri" w:cs="GHEA Grapalat"/>
          <w:sz w:val="22"/>
          <w:szCs w:val="22"/>
        </w:rPr>
      </w:pPr>
      <w:r w:rsidRPr="0058219A">
        <w:rPr>
          <w:rFonts w:ascii="Calibri" w:hAnsi="Calibri"/>
          <w:sz w:val="22"/>
          <w:szCs w:val="22"/>
        </w:rPr>
        <w:t>г)</w:t>
      </w:r>
      <w:r w:rsidRPr="0058219A">
        <w:rPr>
          <w:rFonts w:ascii="Calibri" w:hAnsi="Calibri"/>
          <w:sz w:val="22"/>
          <w:szCs w:val="22"/>
        </w:rPr>
        <w:tab/>
        <w:t>Компания подтверждает, что акцептовала Требование в полном размере суммы неустойки.</w:t>
      </w:r>
    </w:p>
    <w:p w:rsidR="007247C0" w:rsidRPr="0058219A" w:rsidRDefault="007247C0" w:rsidP="007247C0">
      <w:pPr>
        <w:widowControl w:val="0"/>
        <w:tabs>
          <w:tab w:val="left" w:pos="1134"/>
        </w:tabs>
        <w:spacing w:after="160"/>
        <w:ind w:firstLine="567"/>
        <w:jc w:val="both"/>
        <w:rPr>
          <w:rFonts w:ascii="Calibri" w:hAnsi="Calibri" w:cs="GHEA Grapalat"/>
          <w:sz w:val="22"/>
          <w:szCs w:val="22"/>
        </w:rPr>
      </w:pPr>
      <w:r w:rsidRPr="0058219A">
        <w:rPr>
          <w:rFonts w:ascii="Calibri" w:hAnsi="Calibri"/>
          <w:sz w:val="22"/>
          <w:szCs w:val="22"/>
        </w:rPr>
        <w:t>д)</w:t>
      </w:r>
      <w:r w:rsidRPr="0058219A">
        <w:rPr>
          <w:rFonts w:ascii="Calibri" w:hAnsi="Calibri"/>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7247C0" w:rsidRPr="0058219A" w:rsidRDefault="007247C0" w:rsidP="007247C0">
      <w:pPr>
        <w:widowControl w:val="0"/>
        <w:tabs>
          <w:tab w:val="left" w:pos="1134"/>
        </w:tabs>
        <w:spacing w:after="160"/>
        <w:ind w:firstLine="567"/>
        <w:jc w:val="both"/>
        <w:rPr>
          <w:rFonts w:ascii="Calibri" w:hAnsi="Calibri" w:cs="GHEA Grapalat"/>
          <w:sz w:val="22"/>
          <w:szCs w:val="22"/>
        </w:rPr>
      </w:pPr>
      <w:r w:rsidRPr="0058219A">
        <w:rPr>
          <w:rFonts w:ascii="Calibri" w:hAnsi="Calibri"/>
          <w:sz w:val="22"/>
          <w:szCs w:val="22"/>
        </w:rPr>
        <w:lastRenderedPageBreak/>
        <w:t>1.4.</w:t>
      </w:r>
      <w:r w:rsidRPr="0058219A">
        <w:rPr>
          <w:rFonts w:ascii="Calibri" w:hAnsi="Calibri"/>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58219A">
        <w:rPr>
          <w:rFonts w:ascii="Calibri" w:hAnsi="Calibri" w:cs="Courier New"/>
          <w:sz w:val="22"/>
          <w:szCs w:val="22"/>
          <w:lang w:val="en-US"/>
        </w:rPr>
        <w:t> </w:t>
      </w:r>
      <w:r w:rsidRPr="0058219A">
        <w:rPr>
          <w:rFonts w:ascii="Calibri" w:hAnsi="Calibri"/>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7247C0" w:rsidRPr="0058219A" w:rsidRDefault="007247C0" w:rsidP="007247C0">
      <w:pPr>
        <w:widowControl w:val="0"/>
        <w:tabs>
          <w:tab w:val="left" w:pos="1134"/>
        </w:tabs>
        <w:spacing w:after="160"/>
        <w:ind w:firstLine="567"/>
        <w:jc w:val="both"/>
        <w:rPr>
          <w:rFonts w:ascii="Calibri" w:hAnsi="Calibri" w:cs="GHEA Grapalat"/>
          <w:sz w:val="22"/>
          <w:szCs w:val="22"/>
        </w:rPr>
      </w:pPr>
      <w:r w:rsidRPr="0058219A">
        <w:rPr>
          <w:rFonts w:ascii="Calibri" w:hAnsi="Calibri"/>
          <w:sz w:val="22"/>
          <w:szCs w:val="22"/>
        </w:rPr>
        <w:t>1.5.</w:t>
      </w:r>
      <w:r w:rsidRPr="0058219A">
        <w:rPr>
          <w:rFonts w:ascii="Calibri" w:hAnsi="Calibri"/>
          <w:sz w:val="22"/>
          <w:szCs w:val="22"/>
        </w:rPr>
        <w:tab/>
        <w:t>Заказчик может представить в Банк-плательщик иные дополнительные документы.</w:t>
      </w:r>
    </w:p>
    <w:p w:rsidR="007247C0" w:rsidRPr="0058219A" w:rsidRDefault="007247C0" w:rsidP="007247C0">
      <w:pPr>
        <w:widowControl w:val="0"/>
        <w:tabs>
          <w:tab w:val="left" w:pos="1134"/>
        </w:tabs>
        <w:spacing w:after="160"/>
        <w:ind w:firstLine="567"/>
        <w:jc w:val="both"/>
        <w:rPr>
          <w:rFonts w:ascii="Calibri" w:hAnsi="Calibri" w:cs="GHEA Grapalat"/>
          <w:sz w:val="22"/>
          <w:szCs w:val="22"/>
        </w:rPr>
      </w:pPr>
      <w:r w:rsidRPr="0058219A">
        <w:rPr>
          <w:rFonts w:ascii="Calibri" w:hAnsi="Calibri"/>
          <w:sz w:val="22"/>
          <w:szCs w:val="22"/>
        </w:rPr>
        <w:t>1.6. Банк не несет какой-либо ответственности за риски (понесенные</w:t>
      </w:r>
      <w:r w:rsidRPr="0058219A">
        <w:rPr>
          <w:rFonts w:ascii="Calibri" w:hAnsi="Calibri" w:cs="Courier New"/>
          <w:sz w:val="22"/>
          <w:szCs w:val="22"/>
          <w:lang w:val="en-US"/>
        </w:rPr>
        <w:t> </w:t>
      </w:r>
      <w:r w:rsidRPr="0058219A">
        <w:rPr>
          <w:rFonts w:ascii="Calibri" w:hAnsi="Calibri"/>
          <w:sz w:val="22"/>
          <w:szCs w:val="22"/>
        </w:rPr>
        <w:t>Компанией убытки) и негативные последствия, возникшие для Компании в результате уплаты Банком-плательщиком суммы, указанной в</w:t>
      </w:r>
      <w:r w:rsidRPr="0058219A">
        <w:rPr>
          <w:rFonts w:ascii="Calibri" w:hAnsi="Calibri" w:cs="Courier New"/>
          <w:sz w:val="22"/>
          <w:szCs w:val="22"/>
          <w:lang w:val="en-US"/>
        </w:rPr>
        <w:t> </w:t>
      </w:r>
      <w:r w:rsidRPr="0058219A">
        <w:rPr>
          <w:rFonts w:ascii="Calibri" w:hAnsi="Calibri"/>
          <w:sz w:val="22"/>
          <w:szCs w:val="22"/>
        </w:rPr>
        <w:t>Требовании. Банк не обязан проверять факты нарушения Компанией условий договора.</w:t>
      </w:r>
    </w:p>
    <w:p w:rsidR="007247C0" w:rsidRPr="0058219A" w:rsidRDefault="007247C0" w:rsidP="007247C0">
      <w:pPr>
        <w:widowControl w:val="0"/>
        <w:tabs>
          <w:tab w:val="left" w:pos="1134"/>
        </w:tabs>
        <w:spacing w:after="160"/>
        <w:ind w:firstLine="567"/>
        <w:jc w:val="both"/>
        <w:rPr>
          <w:rFonts w:ascii="Calibri" w:hAnsi="Calibri" w:cs="GHEA Grapalat"/>
          <w:sz w:val="22"/>
          <w:szCs w:val="22"/>
        </w:rPr>
      </w:pPr>
      <w:r w:rsidRPr="0058219A">
        <w:rPr>
          <w:rFonts w:ascii="Calibri" w:hAnsi="Calibri"/>
          <w:sz w:val="22"/>
          <w:szCs w:val="22"/>
        </w:rPr>
        <w:t>1.7.</w:t>
      </w:r>
      <w:r w:rsidRPr="0058219A">
        <w:rPr>
          <w:rFonts w:ascii="Calibri" w:hAnsi="Calibri"/>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7247C0" w:rsidRPr="0058219A" w:rsidRDefault="007247C0" w:rsidP="007247C0">
      <w:pPr>
        <w:widowControl w:val="0"/>
        <w:tabs>
          <w:tab w:val="left" w:pos="1134"/>
        </w:tabs>
        <w:spacing w:after="160"/>
        <w:ind w:firstLine="567"/>
        <w:jc w:val="both"/>
        <w:rPr>
          <w:rFonts w:ascii="Calibri" w:hAnsi="Calibri" w:cs="GHEA Grapalat"/>
          <w:sz w:val="22"/>
          <w:szCs w:val="22"/>
        </w:rPr>
      </w:pPr>
      <w:r w:rsidRPr="0058219A">
        <w:rPr>
          <w:rFonts w:ascii="Calibri" w:hAnsi="Calibri"/>
          <w:sz w:val="22"/>
          <w:szCs w:val="22"/>
        </w:rPr>
        <w:t>1.8.</w:t>
      </w:r>
      <w:r w:rsidRPr="0058219A">
        <w:rPr>
          <w:rFonts w:ascii="Calibri" w:hAnsi="Calibri"/>
          <w:sz w:val="22"/>
          <w:szCs w:val="22"/>
        </w:rPr>
        <w:tab/>
        <w:t>В случае если в течение десяти рабочих дней после представления в</w:t>
      </w:r>
      <w:r w:rsidRPr="0058219A">
        <w:rPr>
          <w:rFonts w:ascii="Calibri" w:hAnsi="Calibri" w:cs="Courier New"/>
          <w:sz w:val="22"/>
          <w:szCs w:val="22"/>
          <w:lang w:val="en-US"/>
        </w:rPr>
        <w:t> </w:t>
      </w:r>
      <w:r w:rsidRPr="0058219A">
        <w:rPr>
          <w:rFonts w:ascii="Calibri" w:hAnsi="Calibri"/>
          <w:sz w:val="22"/>
          <w:szCs w:val="22"/>
        </w:rPr>
        <w:t>Банк настоящего Соглашения и прилагаемого Требования по независящим от</w:t>
      </w:r>
      <w:r w:rsidRPr="0058219A">
        <w:rPr>
          <w:rFonts w:ascii="Calibri" w:hAnsi="Calibri" w:cs="Courier New"/>
          <w:sz w:val="22"/>
          <w:szCs w:val="22"/>
          <w:lang w:val="en-US"/>
        </w:rPr>
        <w:t> </w:t>
      </w:r>
      <w:r w:rsidRPr="0058219A">
        <w:rPr>
          <w:rFonts w:ascii="Calibri" w:hAnsi="Calibri"/>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58219A">
        <w:rPr>
          <w:rFonts w:ascii="Calibri" w:hAnsi="Calibri" w:cs="Courier New"/>
          <w:sz w:val="22"/>
          <w:szCs w:val="22"/>
          <w:lang w:val="en-US"/>
        </w:rPr>
        <w:t> </w:t>
      </w:r>
      <w:r w:rsidRPr="0058219A">
        <w:rPr>
          <w:rFonts w:ascii="Calibri" w:hAnsi="Calibri"/>
          <w:sz w:val="22"/>
          <w:szCs w:val="22"/>
        </w:rPr>
        <w:t>неуплатой.</w:t>
      </w:r>
    </w:p>
    <w:p w:rsidR="007247C0" w:rsidRPr="0058219A" w:rsidRDefault="007247C0" w:rsidP="007247C0">
      <w:pPr>
        <w:widowControl w:val="0"/>
        <w:spacing w:after="160"/>
        <w:jc w:val="center"/>
        <w:rPr>
          <w:rFonts w:ascii="Calibri" w:hAnsi="Calibri" w:cs="GHEA Grapalat"/>
          <w:b/>
          <w:bCs/>
          <w:sz w:val="22"/>
          <w:szCs w:val="22"/>
        </w:rPr>
      </w:pPr>
      <w:r w:rsidRPr="0058219A">
        <w:rPr>
          <w:rFonts w:ascii="Calibri" w:hAnsi="Calibri"/>
          <w:b/>
          <w:sz w:val="22"/>
          <w:szCs w:val="22"/>
        </w:rPr>
        <w:t>2. Иные условия</w:t>
      </w:r>
    </w:p>
    <w:p w:rsidR="007247C0" w:rsidRPr="0058219A" w:rsidRDefault="007247C0" w:rsidP="007247C0">
      <w:pPr>
        <w:widowControl w:val="0"/>
        <w:tabs>
          <w:tab w:val="left" w:pos="1134"/>
        </w:tabs>
        <w:spacing w:after="160"/>
        <w:ind w:firstLine="567"/>
        <w:jc w:val="both"/>
        <w:rPr>
          <w:rFonts w:ascii="Calibri" w:hAnsi="Calibri"/>
          <w:sz w:val="22"/>
          <w:szCs w:val="22"/>
        </w:rPr>
      </w:pPr>
      <w:r w:rsidRPr="0058219A">
        <w:rPr>
          <w:rFonts w:ascii="Calibri" w:hAnsi="Calibri"/>
          <w:sz w:val="22"/>
          <w:szCs w:val="22"/>
        </w:rPr>
        <w:t>2.1.</w:t>
      </w:r>
      <w:r w:rsidRPr="0058219A">
        <w:rPr>
          <w:rFonts w:ascii="Calibri" w:hAnsi="Calibri"/>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7247C0" w:rsidRPr="0058219A" w:rsidRDefault="007247C0" w:rsidP="007247C0">
      <w:pPr>
        <w:widowControl w:val="0"/>
        <w:tabs>
          <w:tab w:val="left" w:pos="1134"/>
        </w:tabs>
        <w:spacing w:after="160"/>
        <w:ind w:firstLine="567"/>
        <w:jc w:val="both"/>
        <w:rPr>
          <w:rFonts w:ascii="Calibri" w:hAnsi="Calibri" w:cs="GHEA Grapalat"/>
          <w:sz w:val="22"/>
          <w:szCs w:val="22"/>
        </w:rPr>
      </w:pPr>
      <w:r w:rsidRPr="0058219A">
        <w:rPr>
          <w:rFonts w:ascii="Calibri" w:hAnsi="Calibri"/>
          <w:sz w:val="22"/>
          <w:szCs w:val="22"/>
        </w:rPr>
        <w:t>2.2.</w:t>
      </w:r>
      <w:r w:rsidRPr="0058219A">
        <w:rPr>
          <w:rFonts w:ascii="Calibri" w:hAnsi="Calibri"/>
          <w:sz w:val="22"/>
          <w:szCs w:val="22"/>
        </w:rPr>
        <w:tab/>
        <w:t xml:space="preserve">Представив настоящее Соглашение и прилагаемое Требование в Банк-плательщик: </w:t>
      </w:r>
    </w:p>
    <w:p w:rsidR="007247C0" w:rsidRPr="0058219A" w:rsidRDefault="007247C0" w:rsidP="007247C0">
      <w:pPr>
        <w:widowControl w:val="0"/>
        <w:tabs>
          <w:tab w:val="left" w:pos="1134"/>
        </w:tabs>
        <w:spacing w:after="160"/>
        <w:ind w:firstLine="567"/>
        <w:jc w:val="both"/>
        <w:rPr>
          <w:rFonts w:ascii="Calibri" w:hAnsi="Calibri" w:cs="GHEA Grapalat"/>
          <w:sz w:val="22"/>
          <w:szCs w:val="22"/>
        </w:rPr>
      </w:pPr>
      <w:r w:rsidRPr="0058219A">
        <w:rPr>
          <w:rFonts w:ascii="Calibri" w:hAnsi="Calibri"/>
          <w:sz w:val="22"/>
          <w:szCs w:val="22"/>
        </w:rPr>
        <w:t>2.2.1.</w:t>
      </w:r>
      <w:r w:rsidRPr="0058219A">
        <w:rPr>
          <w:rFonts w:ascii="Calibri" w:hAnsi="Calibri"/>
          <w:sz w:val="22"/>
          <w:szCs w:val="22"/>
        </w:rPr>
        <w:tab/>
        <w:t>Заказчик подтверждает, что Компания допустила нарушение договорных обязательств, а</w:t>
      </w:r>
    </w:p>
    <w:p w:rsidR="007247C0" w:rsidRPr="0058219A" w:rsidDel="00A13215" w:rsidRDefault="007247C0" w:rsidP="007247C0">
      <w:pPr>
        <w:widowControl w:val="0"/>
        <w:tabs>
          <w:tab w:val="left" w:pos="1134"/>
        </w:tabs>
        <w:spacing w:after="160"/>
        <w:ind w:firstLine="567"/>
        <w:jc w:val="both"/>
        <w:rPr>
          <w:rFonts w:ascii="Calibri" w:hAnsi="Calibri" w:cs="GHEA Grapalat"/>
          <w:sz w:val="22"/>
          <w:szCs w:val="22"/>
        </w:rPr>
      </w:pPr>
      <w:r w:rsidRPr="0058219A">
        <w:rPr>
          <w:rFonts w:ascii="Calibri" w:hAnsi="Calibri"/>
          <w:sz w:val="22"/>
          <w:szCs w:val="22"/>
        </w:rPr>
        <w:t>2.2.2.</w:t>
      </w:r>
      <w:r w:rsidRPr="0058219A">
        <w:rPr>
          <w:rFonts w:ascii="Calibri" w:hAnsi="Calibri"/>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7247C0" w:rsidRPr="0058219A" w:rsidRDefault="007247C0" w:rsidP="007247C0">
      <w:pPr>
        <w:widowControl w:val="0"/>
        <w:tabs>
          <w:tab w:val="left" w:pos="1134"/>
        </w:tabs>
        <w:spacing w:after="160"/>
        <w:ind w:firstLine="567"/>
        <w:jc w:val="both"/>
        <w:rPr>
          <w:rFonts w:ascii="Calibri" w:hAnsi="Calibri"/>
          <w:sz w:val="22"/>
          <w:szCs w:val="22"/>
        </w:rPr>
      </w:pPr>
      <w:r w:rsidRPr="0058219A">
        <w:rPr>
          <w:rFonts w:ascii="Calibri" w:hAnsi="Calibri"/>
          <w:sz w:val="22"/>
          <w:szCs w:val="22"/>
        </w:rPr>
        <w:t>2.3.</w:t>
      </w:r>
      <w:r w:rsidRPr="0058219A">
        <w:rPr>
          <w:rFonts w:ascii="Calibri" w:hAnsi="Calibri"/>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7247C0" w:rsidRPr="0058219A" w:rsidRDefault="007247C0" w:rsidP="007247C0">
      <w:pPr>
        <w:widowControl w:val="0"/>
        <w:spacing w:after="160"/>
        <w:ind w:firstLine="567"/>
        <w:jc w:val="center"/>
        <w:rPr>
          <w:rFonts w:ascii="Calibri" w:hAnsi="Calibri"/>
          <w:b/>
          <w:sz w:val="22"/>
          <w:szCs w:val="22"/>
        </w:rPr>
      </w:pPr>
      <w:r w:rsidRPr="0058219A">
        <w:rPr>
          <w:rFonts w:ascii="Calibri" w:hAnsi="Calibri"/>
          <w:b/>
          <w:sz w:val="22"/>
          <w:szCs w:val="22"/>
        </w:rPr>
        <w:t>3. Адрес, банковские реквизиты Компании</w:t>
      </w:r>
    </w:p>
    <w:p w:rsidR="007247C0" w:rsidRPr="0058219A" w:rsidRDefault="007247C0" w:rsidP="007247C0">
      <w:pPr>
        <w:widowControl w:val="0"/>
        <w:jc w:val="both"/>
        <w:rPr>
          <w:rFonts w:ascii="Calibri" w:hAnsi="Calibri"/>
          <w:sz w:val="22"/>
          <w:szCs w:val="22"/>
        </w:rPr>
      </w:pPr>
      <w:r w:rsidRPr="0058219A">
        <w:rPr>
          <w:rFonts w:ascii="Calibri" w:hAnsi="Calibri"/>
          <w:sz w:val="22"/>
          <w:szCs w:val="22"/>
        </w:rPr>
        <w:t>_______________________________________</w:t>
      </w:r>
    </w:p>
    <w:p w:rsidR="007247C0" w:rsidRPr="0058219A" w:rsidRDefault="007247C0" w:rsidP="007247C0">
      <w:pPr>
        <w:widowControl w:val="0"/>
        <w:spacing w:after="160"/>
        <w:ind w:right="4250"/>
        <w:jc w:val="center"/>
        <w:rPr>
          <w:rFonts w:ascii="Calibri" w:hAnsi="Calibri"/>
          <w:sz w:val="22"/>
          <w:szCs w:val="22"/>
          <w:vertAlign w:val="superscript"/>
        </w:rPr>
      </w:pPr>
      <w:r w:rsidRPr="0058219A">
        <w:rPr>
          <w:rFonts w:ascii="Calibri" w:hAnsi="Calibri"/>
          <w:sz w:val="22"/>
          <w:szCs w:val="22"/>
          <w:vertAlign w:val="superscript"/>
        </w:rPr>
        <w:t>наименование компании</w:t>
      </w:r>
    </w:p>
    <w:p w:rsidR="007247C0" w:rsidRPr="0058219A" w:rsidRDefault="007247C0" w:rsidP="007247C0">
      <w:pPr>
        <w:widowControl w:val="0"/>
        <w:jc w:val="both"/>
        <w:rPr>
          <w:rFonts w:ascii="Calibri" w:hAnsi="Calibri"/>
          <w:sz w:val="22"/>
          <w:szCs w:val="22"/>
        </w:rPr>
      </w:pPr>
      <w:r w:rsidRPr="0058219A">
        <w:rPr>
          <w:rFonts w:ascii="Calibri" w:hAnsi="Calibri"/>
          <w:sz w:val="22"/>
          <w:szCs w:val="22"/>
        </w:rPr>
        <w:t>_______________________________________</w:t>
      </w:r>
    </w:p>
    <w:p w:rsidR="007247C0" w:rsidRPr="0058219A" w:rsidRDefault="007247C0" w:rsidP="007247C0">
      <w:pPr>
        <w:widowControl w:val="0"/>
        <w:spacing w:after="160"/>
        <w:ind w:right="4250"/>
        <w:jc w:val="center"/>
        <w:rPr>
          <w:rFonts w:ascii="Calibri" w:hAnsi="Calibri"/>
          <w:sz w:val="22"/>
          <w:szCs w:val="22"/>
          <w:vertAlign w:val="superscript"/>
        </w:rPr>
      </w:pPr>
      <w:r w:rsidRPr="0058219A">
        <w:rPr>
          <w:rFonts w:ascii="Calibri" w:hAnsi="Calibri"/>
          <w:sz w:val="22"/>
          <w:szCs w:val="22"/>
          <w:vertAlign w:val="superscript"/>
        </w:rPr>
        <w:t>адрес компании</w:t>
      </w:r>
    </w:p>
    <w:p w:rsidR="007247C0" w:rsidRPr="0058219A" w:rsidRDefault="007247C0" w:rsidP="007247C0">
      <w:pPr>
        <w:widowControl w:val="0"/>
        <w:jc w:val="both"/>
        <w:rPr>
          <w:rFonts w:ascii="Calibri" w:hAnsi="Calibri"/>
          <w:sz w:val="22"/>
          <w:szCs w:val="22"/>
        </w:rPr>
      </w:pPr>
      <w:r w:rsidRPr="0058219A">
        <w:rPr>
          <w:rFonts w:ascii="Calibri" w:hAnsi="Calibri"/>
          <w:sz w:val="22"/>
          <w:szCs w:val="22"/>
        </w:rPr>
        <w:t>_______________________________________</w:t>
      </w:r>
    </w:p>
    <w:p w:rsidR="007247C0" w:rsidRPr="0058219A" w:rsidRDefault="007247C0" w:rsidP="007247C0">
      <w:pPr>
        <w:widowControl w:val="0"/>
        <w:spacing w:after="160"/>
        <w:ind w:right="4250"/>
        <w:jc w:val="center"/>
        <w:rPr>
          <w:rFonts w:ascii="Calibri" w:hAnsi="Calibri"/>
          <w:sz w:val="22"/>
          <w:szCs w:val="22"/>
          <w:vertAlign w:val="superscript"/>
        </w:rPr>
      </w:pPr>
      <w:r w:rsidRPr="0058219A">
        <w:rPr>
          <w:rFonts w:ascii="Calibri" w:hAnsi="Calibri"/>
          <w:sz w:val="22"/>
          <w:szCs w:val="22"/>
          <w:vertAlign w:val="superscript"/>
        </w:rPr>
        <w:t>наименование обслуживающего компанию банка</w:t>
      </w:r>
    </w:p>
    <w:p w:rsidR="007247C0" w:rsidRPr="0058219A" w:rsidRDefault="007247C0" w:rsidP="007247C0">
      <w:pPr>
        <w:widowControl w:val="0"/>
        <w:spacing w:after="160"/>
        <w:jc w:val="right"/>
        <w:rPr>
          <w:rFonts w:ascii="Calibri" w:hAnsi="Calibri"/>
          <w:sz w:val="22"/>
          <w:szCs w:val="22"/>
        </w:rPr>
      </w:pPr>
    </w:p>
    <w:p w:rsidR="007247C0" w:rsidRPr="0058219A" w:rsidRDefault="007247C0" w:rsidP="007247C0">
      <w:pPr>
        <w:widowControl w:val="0"/>
        <w:spacing w:after="160"/>
        <w:jc w:val="right"/>
        <w:rPr>
          <w:rFonts w:ascii="Calibri" w:hAnsi="Calibri"/>
          <w:sz w:val="22"/>
          <w:szCs w:val="22"/>
        </w:rPr>
      </w:pPr>
      <w:r w:rsidRPr="0058219A">
        <w:rPr>
          <w:rFonts w:ascii="Calibri" w:hAnsi="Calibri"/>
          <w:sz w:val="22"/>
          <w:szCs w:val="22"/>
        </w:rPr>
        <w:t>М. П.</w:t>
      </w:r>
    </w:p>
    <w:p w:rsidR="007247C0" w:rsidRPr="0058219A" w:rsidRDefault="007247C0" w:rsidP="007247C0">
      <w:pPr>
        <w:widowControl w:val="0"/>
        <w:spacing w:after="160"/>
        <w:jc w:val="both"/>
        <w:rPr>
          <w:rFonts w:ascii="Calibri" w:hAnsi="Calibri"/>
          <w:sz w:val="22"/>
          <w:szCs w:val="22"/>
        </w:rPr>
      </w:pPr>
      <w:r w:rsidRPr="0058219A">
        <w:rPr>
          <w:rFonts w:ascii="Calibri" w:hAnsi="Calibri"/>
          <w:sz w:val="22"/>
          <w:szCs w:val="22"/>
        </w:rPr>
        <w:t>День/месяц/год</w:t>
      </w:r>
    </w:p>
    <w:p w:rsidR="007247C0" w:rsidRPr="0058219A" w:rsidRDefault="007247C0" w:rsidP="007247C0">
      <w:pPr>
        <w:widowControl w:val="0"/>
        <w:spacing w:after="160"/>
        <w:ind w:left="567" w:right="565"/>
        <w:jc w:val="center"/>
        <w:rPr>
          <w:rFonts w:ascii="Calibri" w:hAnsi="Calibri"/>
          <w:b/>
          <w:sz w:val="22"/>
          <w:szCs w:val="22"/>
        </w:rPr>
      </w:pPr>
    </w:p>
    <w:tbl>
      <w:tblPr>
        <w:tblpPr w:leftFromText="180" w:rightFromText="180" w:vertAnchor="page" w:horzAnchor="margin" w:tblpXSpec="center" w:tblpY="1666"/>
        <w:tblW w:w="10980" w:type="dxa"/>
        <w:tblLook w:val="0000" w:firstRow="0" w:lastRow="0" w:firstColumn="0" w:lastColumn="0" w:noHBand="0" w:noVBand="0"/>
      </w:tblPr>
      <w:tblGrid>
        <w:gridCol w:w="5616"/>
        <w:gridCol w:w="5364"/>
      </w:tblGrid>
      <w:tr w:rsidR="007247C0" w:rsidRPr="0058219A" w:rsidTr="0010603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247C0" w:rsidRPr="0058219A" w:rsidRDefault="007247C0" w:rsidP="00106036">
            <w:pPr>
              <w:widowControl w:val="0"/>
              <w:tabs>
                <w:tab w:val="left" w:pos="3402"/>
              </w:tabs>
              <w:spacing w:after="160"/>
              <w:ind w:left="360"/>
              <w:rPr>
                <w:rFonts w:ascii="Calibri" w:hAnsi="Calibri" w:cs="Sylfaen"/>
                <w:b/>
                <w:bCs/>
                <w:lang w:val="en-US"/>
              </w:rPr>
            </w:pPr>
            <w:r w:rsidRPr="0058219A">
              <w:rPr>
                <w:rFonts w:ascii="Calibri" w:hAnsi="Calibri"/>
                <w:b/>
                <w:lang w:val="en-US"/>
              </w:rPr>
              <w:lastRenderedPageBreak/>
              <w:t>1.</w:t>
            </w:r>
            <w:r w:rsidRPr="0058219A">
              <w:rPr>
                <w:rFonts w:ascii="Calibri" w:hAnsi="Calibri"/>
                <w:b/>
                <w:lang w:val="en-US"/>
              </w:rPr>
              <w:tab/>
            </w:r>
            <w:r w:rsidRPr="0058219A">
              <w:rPr>
                <w:rFonts w:ascii="Calibri" w:hAnsi="Calibri"/>
                <w:b/>
              </w:rPr>
              <w:t xml:space="preserve">ПЛАТЕЖНОЕ ТРЕБОВАНИЕ </w:t>
            </w:r>
            <w:r w:rsidRPr="0058219A">
              <w:rPr>
                <w:rFonts w:ascii="Calibri" w:hAnsi="Calibri"/>
                <w:b/>
                <w:lang w:val="en-US"/>
              </w:rPr>
              <w:t>*</w:t>
            </w:r>
          </w:p>
        </w:tc>
      </w:tr>
      <w:tr w:rsidR="007247C0" w:rsidRPr="0058219A" w:rsidTr="0010603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247C0" w:rsidRPr="0058219A" w:rsidRDefault="007247C0" w:rsidP="00106036">
            <w:pPr>
              <w:widowControl w:val="0"/>
              <w:tabs>
                <w:tab w:val="left" w:pos="855"/>
              </w:tabs>
              <w:spacing w:after="160"/>
              <w:ind w:left="360"/>
              <w:rPr>
                <w:rFonts w:ascii="Calibri" w:hAnsi="Calibri" w:cs="Sylfaen"/>
              </w:rPr>
            </w:pPr>
            <w:r w:rsidRPr="0058219A">
              <w:rPr>
                <w:rFonts w:ascii="Calibri" w:hAnsi="Calibri"/>
              </w:rPr>
              <w:t>2.</w:t>
            </w:r>
            <w:r w:rsidRPr="0058219A">
              <w:rPr>
                <w:rFonts w:ascii="Calibri" w:hAnsi="Calibri"/>
              </w:rPr>
              <w:tab/>
              <w:t xml:space="preserve">Номер </w:t>
            </w:r>
          </w:p>
        </w:tc>
      </w:tr>
      <w:tr w:rsidR="007247C0" w:rsidRPr="0058219A" w:rsidTr="0010603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247C0" w:rsidRPr="0058219A" w:rsidRDefault="007247C0" w:rsidP="00106036">
            <w:pPr>
              <w:widowControl w:val="0"/>
              <w:tabs>
                <w:tab w:val="left" w:pos="3390"/>
              </w:tabs>
              <w:spacing w:after="160"/>
              <w:ind w:left="322"/>
              <w:rPr>
                <w:rFonts w:ascii="Calibri" w:hAnsi="Calibri" w:cs="Sylfaen"/>
              </w:rPr>
            </w:pPr>
            <w:r w:rsidRPr="0058219A">
              <w:rPr>
                <w:rFonts w:ascii="Calibri" w:hAnsi="Calibri"/>
              </w:rPr>
              <w:t>3</w:t>
            </w:r>
            <w:r w:rsidRPr="0058219A">
              <w:rPr>
                <w:rFonts w:ascii="Calibri" w:hAnsi="Calibri"/>
              </w:rPr>
              <w:tab/>
              <w:t>Дата представления: "___" ___ 20___г.</w:t>
            </w:r>
          </w:p>
        </w:tc>
      </w:tr>
      <w:tr w:rsidR="007247C0" w:rsidRPr="0058219A" w:rsidTr="0010603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247C0" w:rsidRPr="0058219A" w:rsidRDefault="007247C0" w:rsidP="00106036">
            <w:pPr>
              <w:widowControl w:val="0"/>
              <w:tabs>
                <w:tab w:val="left" w:pos="855"/>
              </w:tabs>
              <w:spacing w:after="160"/>
              <w:ind w:left="360"/>
              <w:rPr>
                <w:rFonts w:ascii="Calibri" w:hAnsi="Calibri"/>
              </w:rPr>
            </w:pPr>
            <w:r w:rsidRPr="0058219A">
              <w:rPr>
                <w:rFonts w:ascii="Calibri" w:hAnsi="Calibri"/>
              </w:rPr>
              <w:t>4.</w:t>
            </w:r>
            <w:r w:rsidRPr="0058219A">
              <w:rPr>
                <w:rFonts w:ascii="Calibri" w:hAnsi="Calibri"/>
              </w:rPr>
              <w:tab/>
              <w:t>Наименование, или имя, фамилия плательщика (Компания:</w:t>
            </w:r>
          </w:p>
        </w:tc>
      </w:tr>
      <w:tr w:rsidR="007247C0" w:rsidRPr="0058219A" w:rsidTr="0010603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247C0" w:rsidRPr="0058219A" w:rsidRDefault="007247C0" w:rsidP="00106036">
            <w:pPr>
              <w:widowControl w:val="0"/>
              <w:tabs>
                <w:tab w:val="left" w:pos="855"/>
              </w:tabs>
              <w:spacing w:after="160"/>
              <w:ind w:left="360"/>
              <w:rPr>
                <w:rFonts w:ascii="Calibri" w:hAnsi="Calibri"/>
              </w:rPr>
            </w:pPr>
            <w:r w:rsidRPr="0058219A">
              <w:rPr>
                <w:rFonts w:ascii="Calibri" w:hAnsi="Calibri"/>
              </w:rPr>
              <w:t>5.</w:t>
            </w:r>
            <w:r w:rsidRPr="0058219A">
              <w:rPr>
                <w:rFonts w:ascii="Calibri" w:hAnsi="Calibri"/>
              </w:rPr>
              <w:tab/>
              <w:t>Обслуживающая плательщика Финансовая организация (банк):</w:t>
            </w:r>
          </w:p>
        </w:tc>
      </w:tr>
      <w:tr w:rsidR="007247C0" w:rsidRPr="0058219A" w:rsidTr="0010603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247C0" w:rsidRPr="0058219A" w:rsidRDefault="007247C0" w:rsidP="00106036">
            <w:pPr>
              <w:widowControl w:val="0"/>
              <w:tabs>
                <w:tab w:val="left" w:pos="855"/>
              </w:tabs>
              <w:spacing w:after="160"/>
              <w:ind w:left="360"/>
              <w:rPr>
                <w:rFonts w:ascii="Calibri" w:hAnsi="Calibri"/>
              </w:rPr>
            </w:pPr>
            <w:r w:rsidRPr="0058219A">
              <w:rPr>
                <w:rFonts w:ascii="Calibri" w:hAnsi="Calibri"/>
              </w:rPr>
              <w:t>6.</w:t>
            </w:r>
            <w:r w:rsidRPr="0058219A">
              <w:rPr>
                <w:rFonts w:ascii="Calibri" w:hAnsi="Calibri"/>
              </w:rPr>
              <w:tab/>
              <w:t>Номер счета плательщика:</w:t>
            </w:r>
          </w:p>
        </w:tc>
      </w:tr>
      <w:tr w:rsidR="007247C0" w:rsidRPr="0058219A" w:rsidTr="0010603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247C0" w:rsidRPr="0058219A" w:rsidRDefault="007247C0" w:rsidP="00106036">
            <w:pPr>
              <w:widowControl w:val="0"/>
              <w:tabs>
                <w:tab w:val="left" w:pos="855"/>
              </w:tabs>
              <w:spacing w:after="160"/>
              <w:ind w:left="360"/>
              <w:rPr>
                <w:rFonts w:ascii="Calibri" w:hAnsi="Calibri"/>
              </w:rPr>
            </w:pPr>
            <w:r w:rsidRPr="0058219A">
              <w:rPr>
                <w:rFonts w:ascii="Calibri" w:hAnsi="Calibri"/>
              </w:rPr>
              <w:t>7.</w:t>
            </w:r>
            <w:r w:rsidRPr="0058219A">
              <w:rPr>
                <w:rFonts w:ascii="Calibri" w:hAnsi="Calibri"/>
              </w:rPr>
              <w:tab/>
              <w:t>УНН плательщика:</w:t>
            </w:r>
          </w:p>
        </w:tc>
      </w:tr>
      <w:tr w:rsidR="007247C0" w:rsidRPr="0058219A" w:rsidTr="0010603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247C0" w:rsidRPr="0058219A" w:rsidRDefault="007247C0" w:rsidP="00106036">
            <w:pPr>
              <w:widowControl w:val="0"/>
              <w:tabs>
                <w:tab w:val="left" w:pos="855"/>
              </w:tabs>
              <w:spacing w:after="160"/>
              <w:ind w:left="360"/>
              <w:rPr>
                <w:rFonts w:ascii="Calibri" w:hAnsi="Calibri"/>
              </w:rPr>
            </w:pPr>
            <w:r w:rsidRPr="0058219A">
              <w:rPr>
                <w:rFonts w:ascii="Calibri" w:hAnsi="Calibri"/>
              </w:rPr>
              <w:t>8.</w:t>
            </w:r>
            <w:r w:rsidRPr="0058219A">
              <w:rPr>
                <w:rFonts w:ascii="Calibri" w:hAnsi="Calibri"/>
              </w:rPr>
              <w:tab/>
              <w:t>НЗОУ плательщика:</w:t>
            </w:r>
          </w:p>
        </w:tc>
      </w:tr>
      <w:tr w:rsidR="007247C0" w:rsidRPr="0058219A" w:rsidTr="0010603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247C0" w:rsidRPr="0058219A" w:rsidRDefault="007247C0" w:rsidP="00106036">
            <w:pPr>
              <w:widowControl w:val="0"/>
              <w:tabs>
                <w:tab w:val="left" w:pos="855"/>
              </w:tabs>
              <w:spacing w:after="160"/>
              <w:ind w:left="360"/>
              <w:rPr>
                <w:rFonts w:ascii="Calibri" w:hAnsi="Calibri"/>
              </w:rPr>
            </w:pPr>
            <w:r w:rsidRPr="0058219A">
              <w:rPr>
                <w:rFonts w:ascii="Calibri" w:hAnsi="Calibri"/>
              </w:rPr>
              <w:t>9.</w:t>
            </w:r>
            <w:r w:rsidRPr="0058219A">
              <w:rPr>
                <w:rFonts w:ascii="Calibri" w:hAnsi="Calibri"/>
              </w:rPr>
              <w:tab/>
              <w:t>Наименование, или имя, фамилия бенефициара:</w:t>
            </w:r>
          </w:p>
        </w:tc>
      </w:tr>
      <w:tr w:rsidR="007247C0" w:rsidRPr="0058219A" w:rsidTr="0010603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247C0" w:rsidRPr="0058219A" w:rsidRDefault="007247C0" w:rsidP="00106036">
            <w:pPr>
              <w:widowControl w:val="0"/>
              <w:tabs>
                <w:tab w:val="left" w:pos="855"/>
              </w:tabs>
              <w:spacing w:after="160"/>
              <w:ind w:left="360"/>
              <w:rPr>
                <w:rFonts w:ascii="Calibri" w:hAnsi="Calibri"/>
              </w:rPr>
            </w:pPr>
            <w:r w:rsidRPr="0058219A">
              <w:rPr>
                <w:rFonts w:ascii="Calibri" w:hAnsi="Calibri"/>
              </w:rPr>
              <w:t>10.</w:t>
            </w:r>
            <w:r w:rsidRPr="0058219A">
              <w:rPr>
                <w:rFonts w:ascii="Calibri" w:hAnsi="Calibri"/>
              </w:rPr>
              <w:tab/>
              <w:t>НЗОУ бенефициара (не заполняется)</w:t>
            </w:r>
          </w:p>
        </w:tc>
      </w:tr>
      <w:tr w:rsidR="007247C0" w:rsidRPr="0058219A" w:rsidTr="0010603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247C0" w:rsidRPr="0058219A" w:rsidRDefault="007247C0" w:rsidP="00106036">
            <w:pPr>
              <w:widowControl w:val="0"/>
              <w:tabs>
                <w:tab w:val="left" w:pos="855"/>
              </w:tabs>
              <w:spacing w:after="160"/>
              <w:ind w:left="360"/>
              <w:rPr>
                <w:rFonts w:ascii="Calibri" w:hAnsi="Calibri"/>
              </w:rPr>
            </w:pPr>
            <w:r w:rsidRPr="0058219A">
              <w:rPr>
                <w:rFonts w:ascii="Calibri" w:hAnsi="Calibri"/>
              </w:rPr>
              <w:t>11.</w:t>
            </w:r>
            <w:r w:rsidRPr="0058219A">
              <w:rPr>
                <w:rFonts w:ascii="Calibri" w:hAnsi="Calibri"/>
              </w:rPr>
              <w:tab/>
              <w:t>УНН бенефициара:</w:t>
            </w:r>
          </w:p>
        </w:tc>
      </w:tr>
      <w:tr w:rsidR="007247C0" w:rsidRPr="0058219A" w:rsidTr="0010603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247C0" w:rsidRPr="0058219A" w:rsidRDefault="007247C0" w:rsidP="00106036">
            <w:pPr>
              <w:widowControl w:val="0"/>
              <w:tabs>
                <w:tab w:val="left" w:pos="855"/>
              </w:tabs>
              <w:spacing w:after="160"/>
              <w:ind w:left="360"/>
              <w:rPr>
                <w:rFonts w:ascii="Calibri" w:hAnsi="Calibri"/>
              </w:rPr>
            </w:pPr>
            <w:r w:rsidRPr="0058219A">
              <w:rPr>
                <w:rFonts w:ascii="Calibri" w:hAnsi="Calibri"/>
              </w:rPr>
              <w:t>12.</w:t>
            </w:r>
            <w:r w:rsidRPr="0058219A">
              <w:rPr>
                <w:rFonts w:ascii="Calibri" w:hAnsi="Calibri"/>
              </w:rPr>
              <w:tab/>
              <w:t>Обслуживающая бенефициара Финансовая организация (банк):</w:t>
            </w:r>
          </w:p>
        </w:tc>
      </w:tr>
      <w:tr w:rsidR="007247C0" w:rsidRPr="0058219A" w:rsidTr="0010603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247C0" w:rsidRPr="0058219A" w:rsidRDefault="007247C0" w:rsidP="00106036">
            <w:pPr>
              <w:widowControl w:val="0"/>
              <w:tabs>
                <w:tab w:val="left" w:pos="855"/>
              </w:tabs>
              <w:spacing w:after="160"/>
              <w:ind w:left="360"/>
              <w:rPr>
                <w:rFonts w:ascii="Calibri" w:hAnsi="Calibri"/>
              </w:rPr>
            </w:pPr>
            <w:r w:rsidRPr="0058219A">
              <w:rPr>
                <w:rFonts w:ascii="Calibri" w:hAnsi="Calibri"/>
              </w:rPr>
              <w:t>13.</w:t>
            </w:r>
            <w:r w:rsidRPr="0058219A">
              <w:rPr>
                <w:rFonts w:ascii="Calibri" w:hAnsi="Calibri"/>
              </w:rPr>
              <w:tab/>
              <w:t>Номер счета бенефициара (сч.№)</w:t>
            </w:r>
          </w:p>
        </w:tc>
      </w:tr>
      <w:tr w:rsidR="007247C0" w:rsidRPr="0058219A" w:rsidTr="0010603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247C0" w:rsidRPr="0058219A" w:rsidRDefault="007247C0" w:rsidP="00106036">
            <w:pPr>
              <w:widowControl w:val="0"/>
              <w:tabs>
                <w:tab w:val="left" w:pos="855"/>
              </w:tabs>
              <w:spacing w:after="160"/>
              <w:ind w:left="360"/>
              <w:rPr>
                <w:rFonts w:ascii="Calibri" w:hAnsi="Calibri"/>
              </w:rPr>
            </w:pPr>
            <w:r w:rsidRPr="0058219A">
              <w:rPr>
                <w:rFonts w:ascii="Calibri" w:hAnsi="Calibri"/>
              </w:rPr>
              <w:t>14.</w:t>
            </w:r>
            <w:r w:rsidRPr="0058219A">
              <w:rPr>
                <w:rFonts w:ascii="Calibri" w:hAnsi="Calibri"/>
              </w:rPr>
              <w:tab/>
              <w:t>Сумма (цифрами и прописью):</w:t>
            </w:r>
          </w:p>
        </w:tc>
      </w:tr>
      <w:tr w:rsidR="007247C0" w:rsidRPr="0058219A" w:rsidTr="0010603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247C0" w:rsidRPr="0058219A" w:rsidRDefault="007247C0" w:rsidP="00106036">
            <w:pPr>
              <w:widowControl w:val="0"/>
              <w:tabs>
                <w:tab w:val="left" w:pos="855"/>
              </w:tabs>
              <w:spacing w:after="160"/>
              <w:ind w:left="360"/>
              <w:rPr>
                <w:rFonts w:ascii="Calibri" w:hAnsi="Calibri"/>
              </w:rPr>
            </w:pPr>
            <w:r w:rsidRPr="0058219A">
              <w:rPr>
                <w:rFonts w:ascii="Calibri" w:hAnsi="Calibri"/>
              </w:rPr>
              <w:t>15.</w:t>
            </w:r>
            <w:r w:rsidRPr="0058219A">
              <w:rPr>
                <w:rFonts w:ascii="Calibri" w:hAnsi="Calibri"/>
              </w:rPr>
              <w:tab/>
              <w:t>Акцептованная сумма (цифрами и прописью) (предусмотрена для частичного акцепта указанной суммы, который не применяется)</w:t>
            </w:r>
          </w:p>
        </w:tc>
      </w:tr>
      <w:tr w:rsidR="007247C0" w:rsidRPr="0058219A" w:rsidTr="0010603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247C0" w:rsidRPr="0058219A" w:rsidRDefault="007247C0" w:rsidP="00106036">
            <w:pPr>
              <w:widowControl w:val="0"/>
              <w:tabs>
                <w:tab w:val="left" w:pos="855"/>
              </w:tabs>
              <w:spacing w:after="160"/>
              <w:ind w:left="360"/>
              <w:rPr>
                <w:rFonts w:ascii="Calibri" w:hAnsi="Calibri"/>
              </w:rPr>
            </w:pPr>
            <w:r w:rsidRPr="0058219A">
              <w:rPr>
                <w:rFonts w:ascii="Calibri" w:hAnsi="Calibri"/>
              </w:rPr>
              <w:t>16.</w:t>
            </w:r>
            <w:r w:rsidRPr="0058219A">
              <w:rPr>
                <w:rFonts w:ascii="Calibri" w:hAnsi="Calibri"/>
              </w:rPr>
              <w:tab/>
              <w:t>Валюта (прописью и по коду):</w:t>
            </w:r>
          </w:p>
        </w:tc>
      </w:tr>
      <w:tr w:rsidR="007247C0" w:rsidRPr="0058219A" w:rsidTr="0010603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247C0" w:rsidRPr="0058219A" w:rsidRDefault="007247C0" w:rsidP="00106036">
            <w:pPr>
              <w:widowControl w:val="0"/>
              <w:tabs>
                <w:tab w:val="left" w:pos="855"/>
              </w:tabs>
              <w:spacing w:after="160"/>
              <w:ind w:left="360"/>
              <w:rPr>
                <w:rFonts w:ascii="Calibri" w:hAnsi="Calibri"/>
              </w:rPr>
            </w:pPr>
            <w:r w:rsidRPr="0058219A">
              <w:rPr>
                <w:rFonts w:ascii="Calibri" w:hAnsi="Calibri"/>
              </w:rPr>
              <w:t>17.</w:t>
            </w:r>
            <w:r w:rsidRPr="0058219A">
              <w:rPr>
                <w:rFonts w:ascii="Calibri" w:hAnsi="Calibri"/>
              </w:rPr>
              <w:tab/>
              <w:t>Цель сделки (уплаты): (для обеспечения исполнения договора)</w:t>
            </w:r>
          </w:p>
        </w:tc>
      </w:tr>
      <w:tr w:rsidR="007247C0" w:rsidRPr="0058219A" w:rsidTr="00106036">
        <w:trPr>
          <w:trHeight w:val="424"/>
        </w:trPr>
        <w:tc>
          <w:tcPr>
            <w:tcW w:w="10980" w:type="dxa"/>
            <w:gridSpan w:val="2"/>
            <w:tcBorders>
              <w:top w:val="single" w:sz="4" w:space="0" w:color="auto"/>
              <w:left w:val="single" w:sz="4" w:space="0" w:color="auto"/>
              <w:right w:val="single" w:sz="4" w:space="0" w:color="000000"/>
            </w:tcBorders>
            <w:noWrap/>
            <w:vAlign w:val="bottom"/>
          </w:tcPr>
          <w:p w:rsidR="007247C0" w:rsidRPr="0058219A" w:rsidRDefault="007247C0" w:rsidP="00106036">
            <w:pPr>
              <w:widowControl w:val="0"/>
              <w:tabs>
                <w:tab w:val="left" w:pos="855"/>
              </w:tabs>
              <w:spacing w:after="160"/>
              <w:ind w:left="360"/>
              <w:rPr>
                <w:rFonts w:ascii="Calibri" w:hAnsi="Calibri"/>
              </w:rPr>
            </w:pPr>
            <w:r w:rsidRPr="0058219A">
              <w:rPr>
                <w:rFonts w:ascii="Calibri" w:hAnsi="Calibri"/>
              </w:rPr>
              <w:t>18.</w:t>
            </w:r>
            <w:r w:rsidRPr="0058219A">
              <w:rPr>
                <w:rFonts w:ascii="Calibri" w:hAnsi="Calibri"/>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7247C0" w:rsidRPr="0058219A" w:rsidTr="0010603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247C0" w:rsidRPr="0058219A" w:rsidRDefault="007247C0" w:rsidP="00106036">
            <w:pPr>
              <w:widowControl w:val="0"/>
              <w:tabs>
                <w:tab w:val="left" w:pos="855"/>
              </w:tabs>
              <w:spacing w:after="160"/>
              <w:ind w:left="360"/>
              <w:rPr>
                <w:rFonts w:ascii="Calibri" w:hAnsi="Calibri"/>
              </w:rPr>
            </w:pPr>
            <w:r w:rsidRPr="0058219A">
              <w:rPr>
                <w:rFonts w:ascii="Calibri" w:hAnsi="Calibri"/>
              </w:rPr>
              <w:t>19.</w:t>
            </w:r>
            <w:r w:rsidRPr="0058219A">
              <w:rPr>
                <w:rFonts w:ascii="Calibri" w:hAnsi="Calibri"/>
                <w:lang w:val="en-US"/>
              </w:rPr>
              <w:tab/>
            </w:r>
            <w:r w:rsidRPr="0058219A">
              <w:rPr>
                <w:rFonts w:ascii="Calibri" w:hAnsi="Calibri"/>
              </w:rPr>
              <w:t>Условия оплаты: &lt;акцептованный платеж&gt;</w:t>
            </w:r>
          </w:p>
        </w:tc>
      </w:tr>
      <w:tr w:rsidR="007247C0" w:rsidRPr="0058219A" w:rsidTr="0010603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247C0" w:rsidRPr="0058219A" w:rsidRDefault="007247C0" w:rsidP="00106036">
            <w:pPr>
              <w:widowControl w:val="0"/>
              <w:tabs>
                <w:tab w:val="left" w:pos="855"/>
              </w:tabs>
              <w:spacing w:after="160"/>
              <w:ind w:left="360"/>
              <w:rPr>
                <w:rFonts w:ascii="Calibri" w:hAnsi="Calibri"/>
                <w:lang w:val="en-US"/>
              </w:rPr>
            </w:pPr>
            <w:r w:rsidRPr="0058219A">
              <w:rPr>
                <w:rFonts w:ascii="Calibri" w:hAnsi="Calibri"/>
              </w:rPr>
              <w:t>20.</w:t>
            </w:r>
            <w:r w:rsidRPr="0058219A">
              <w:rPr>
                <w:rFonts w:ascii="Calibri" w:hAnsi="Calibri"/>
                <w:lang w:val="en-US"/>
              </w:rPr>
              <w:tab/>
            </w:r>
            <w:r w:rsidRPr="0058219A">
              <w:rPr>
                <w:rFonts w:ascii="Calibri" w:hAnsi="Calibri"/>
              </w:rPr>
              <w:t>Количество прилагаемых страниц: --- страниц</w:t>
            </w:r>
          </w:p>
        </w:tc>
      </w:tr>
      <w:tr w:rsidR="007247C0" w:rsidRPr="0058219A" w:rsidTr="00106036">
        <w:trPr>
          <w:trHeight w:val="2194"/>
        </w:trPr>
        <w:tc>
          <w:tcPr>
            <w:tcW w:w="5616" w:type="dxa"/>
            <w:tcBorders>
              <w:top w:val="nil"/>
              <w:left w:val="single" w:sz="4" w:space="0" w:color="auto"/>
              <w:bottom w:val="single" w:sz="4" w:space="0" w:color="auto"/>
              <w:right w:val="single" w:sz="4" w:space="0" w:color="auto"/>
            </w:tcBorders>
            <w:noWrap/>
            <w:vAlign w:val="bottom"/>
          </w:tcPr>
          <w:p w:rsidR="007247C0" w:rsidRPr="0058219A" w:rsidRDefault="007247C0" w:rsidP="00106036">
            <w:pPr>
              <w:widowControl w:val="0"/>
              <w:tabs>
                <w:tab w:val="left" w:pos="851"/>
              </w:tabs>
              <w:spacing w:after="160"/>
              <w:rPr>
                <w:rFonts w:ascii="Calibri" w:hAnsi="Calibri" w:cs="Sylfaen"/>
              </w:rPr>
            </w:pPr>
            <w:r w:rsidRPr="0058219A">
              <w:rPr>
                <w:rFonts w:ascii="Calibri" w:hAnsi="Calibri"/>
              </w:rPr>
              <w:t>22.а.</w:t>
            </w:r>
            <w:r w:rsidRPr="0058219A">
              <w:rPr>
                <w:rFonts w:ascii="Calibri" w:hAnsi="Calibri"/>
              </w:rPr>
              <w:tab/>
              <w:t>Подписи бенефициара</w:t>
            </w:r>
          </w:p>
          <w:p w:rsidR="007247C0" w:rsidRPr="0058219A" w:rsidRDefault="007247C0" w:rsidP="00106036">
            <w:pPr>
              <w:widowControl w:val="0"/>
              <w:spacing w:after="160"/>
              <w:rPr>
                <w:rFonts w:ascii="Calibri" w:hAnsi="Calibri" w:cs="Sylfaen"/>
              </w:rPr>
            </w:pPr>
          </w:p>
          <w:p w:rsidR="007247C0" w:rsidRPr="0058219A" w:rsidRDefault="007247C0" w:rsidP="00106036">
            <w:pPr>
              <w:widowControl w:val="0"/>
              <w:spacing w:after="160"/>
              <w:jc w:val="right"/>
              <w:rPr>
                <w:rFonts w:ascii="Calibri" w:hAnsi="Calibri" w:cs="Tahoma"/>
              </w:rPr>
            </w:pPr>
            <w:r w:rsidRPr="0058219A">
              <w:rPr>
                <w:rFonts w:ascii="Calibri" w:hAnsi="Calibri"/>
              </w:rPr>
              <w:t>/____________________/</w:t>
            </w:r>
          </w:p>
          <w:p w:rsidR="007247C0" w:rsidRPr="0058219A" w:rsidRDefault="007247C0" w:rsidP="00106036">
            <w:pPr>
              <w:widowControl w:val="0"/>
              <w:spacing w:after="160"/>
              <w:rPr>
                <w:rFonts w:ascii="Calibri" w:hAnsi="Calibri" w:cs="Sylfaen"/>
              </w:rPr>
            </w:pPr>
          </w:p>
          <w:p w:rsidR="007247C0" w:rsidRPr="0058219A" w:rsidRDefault="007247C0" w:rsidP="00106036">
            <w:pPr>
              <w:widowControl w:val="0"/>
              <w:spacing w:after="160"/>
              <w:jc w:val="right"/>
              <w:rPr>
                <w:rFonts w:ascii="Calibri" w:hAnsi="Calibri" w:cs="Sylfaen"/>
              </w:rPr>
            </w:pPr>
            <w:r w:rsidRPr="0058219A">
              <w:rPr>
                <w:rFonts w:ascii="Calibri" w:hAnsi="Calibri"/>
              </w:rPr>
              <w:t>/____________________/</w:t>
            </w:r>
          </w:p>
          <w:p w:rsidR="007247C0" w:rsidRPr="0058219A" w:rsidRDefault="007247C0" w:rsidP="00106036">
            <w:pPr>
              <w:widowControl w:val="0"/>
              <w:spacing w:after="160"/>
              <w:rPr>
                <w:rFonts w:ascii="Calibri" w:hAnsi="Calibri" w:cs="Sylfaen"/>
              </w:rPr>
            </w:pPr>
          </w:p>
          <w:p w:rsidR="007247C0" w:rsidRPr="0058219A" w:rsidRDefault="007247C0" w:rsidP="00106036">
            <w:pPr>
              <w:widowControl w:val="0"/>
              <w:tabs>
                <w:tab w:val="left" w:pos="4545"/>
              </w:tabs>
              <w:spacing w:after="160"/>
              <w:rPr>
                <w:rFonts w:ascii="Calibri" w:hAnsi="Calibri" w:cs="Sylfaen"/>
              </w:rPr>
            </w:pPr>
            <w:r w:rsidRPr="0058219A">
              <w:rPr>
                <w:rFonts w:ascii="Calibri" w:hAnsi="Calibri"/>
              </w:rPr>
              <w:t>22.б.</w:t>
            </w:r>
            <w:r w:rsidRPr="0058219A">
              <w:rPr>
                <w:rFonts w:ascii="Calibri" w:hAnsi="Calibri"/>
              </w:rPr>
              <w:tab/>
              <w:t>М. П.</w:t>
            </w:r>
          </w:p>
          <w:p w:rsidR="007247C0" w:rsidRPr="0058219A" w:rsidRDefault="007247C0" w:rsidP="00106036">
            <w:pPr>
              <w:widowControl w:val="0"/>
              <w:spacing w:after="160"/>
              <w:rPr>
                <w:rFonts w:ascii="Calibri" w:hAnsi="Calibri" w:cs="Sylfaen"/>
              </w:rPr>
            </w:pPr>
          </w:p>
        </w:tc>
        <w:tc>
          <w:tcPr>
            <w:tcW w:w="5364" w:type="dxa"/>
            <w:tcBorders>
              <w:top w:val="nil"/>
              <w:left w:val="nil"/>
              <w:bottom w:val="single" w:sz="4" w:space="0" w:color="auto"/>
              <w:right w:val="single" w:sz="4" w:space="0" w:color="auto"/>
            </w:tcBorders>
            <w:noWrap/>
          </w:tcPr>
          <w:p w:rsidR="007247C0" w:rsidRPr="0058219A" w:rsidRDefault="007247C0" w:rsidP="00106036">
            <w:pPr>
              <w:widowControl w:val="0"/>
              <w:tabs>
                <w:tab w:val="left" w:pos="905"/>
              </w:tabs>
              <w:spacing w:after="160"/>
              <w:rPr>
                <w:rFonts w:ascii="Calibri" w:hAnsi="Calibri" w:cs="Sylfaen"/>
              </w:rPr>
            </w:pPr>
            <w:r w:rsidRPr="0058219A">
              <w:rPr>
                <w:rFonts w:ascii="Calibri" w:hAnsi="Calibri"/>
              </w:rPr>
              <w:lastRenderedPageBreak/>
              <w:t>21.а.</w:t>
            </w:r>
            <w:r w:rsidRPr="0058219A">
              <w:rPr>
                <w:rFonts w:ascii="Calibri" w:hAnsi="Calibri"/>
              </w:rPr>
              <w:tab/>
              <w:t> Подписи плательщика:</w:t>
            </w:r>
          </w:p>
          <w:p w:rsidR="007247C0" w:rsidRPr="0058219A" w:rsidRDefault="007247C0" w:rsidP="00106036">
            <w:pPr>
              <w:widowControl w:val="0"/>
              <w:spacing w:after="160"/>
              <w:rPr>
                <w:rFonts w:ascii="Calibri" w:hAnsi="Calibri" w:cs="Sylfaen"/>
              </w:rPr>
            </w:pPr>
          </w:p>
          <w:p w:rsidR="007247C0" w:rsidRPr="0058219A" w:rsidRDefault="007247C0" w:rsidP="00106036">
            <w:pPr>
              <w:widowControl w:val="0"/>
              <w:spacing w:after="160"/>
              <w:jc w:val="right"/>
              <w:rPr>
                <w:rFonts w:ascii="Calibri" w:hAnsi="Calibri" w:cs="Sylfaen"/>
              </w:rPr>
            </w:pPr>
            <w:r w:rsidRPr="0058219A">
              <w:rPr>
                <w:rFonts w:ascii="Calibri" w:hAnsi="Calibri"/>
              </w:rPr>
              <w:t>/____________________/</w:t>
            </w:r>
          </w:p>
          <w:p w:rsidR="007247C0" w:rsidRPr="0058219A" w:rsidRDefault="007247C0" w:rsidP="00106036">
            <w:pPr>
              <w:widowControl w:val="0"/>
              <w:spacing w:after="160"/>
              <w:jc w:val="right"/>
              <w:rPr>
                <w:rFonts w:ascii="Calibri" w:hAnsi="Calibri" w:cs="Tahoma"/>
              </w:rPr>
            </w:pPr>
          </w:p>
          <w:p w:rsidR="007247C0" w:rsidRPr="0058219A" w:rsidRDefault="007247C0" w:rsidP="00106036">
            <w:pPr>
              <w:widowControl w:val="0"/>
              <w:spacing w:after="160"/>
              <w:jc w:val="right"/>
              <w:rPr>
                <w:rFonts w:ascii="Calibri" w:hAnsi="Calibri" w:cs="Sylfaen"/>
              </w:rPr>
            </w:pPr>
            <w:r w:rsidRPr="0058219A">
              <w:rPr>
                <w:rFonts w:ascii="Calibri" w:hAnsi="Calibri"/>
              </w:rPr>
              <w:t>/____________________/</w:t>
            </w:r>
          </w:p>
          <w:p w:rsidR="007247C0" w:rsidRPr="0058219A" w:rsidRDefault="007247C0" w:rsidP="00106036">
            <w:pPr>
              <w:widowControl w:val="0"/>
              <w:spacing w:after="160"/>
              <w:rPr>
                <w:rFonts w:ascii="Calibri" w:hAnsi="Calibri" w:cs="Sylfaen"/>
              </w:rPr>
            </w:pPr>
          </w:p>
          <w:p w:rsidR="007247C0" w:rsidRPr="0058219A" w:rsidRDefault="007247C0" w:rsidP="00106036">
            <w:pPr>
              <w:widowControl w:val="0"/>
              <w:tabs>
                <w:tab w:val="left" w:pos="4539"/>
              </w:tabs>
              <w:spacing w:after="160"/>
              <w:rPr>
                <w:rFonts w:ascii="Calibri" w:hAnsi="Calibri" w:cs="Sylfaen"/>
              </w:rPr>
            </w:pPr>
            <w:r w:rsidRPr="0058219A">
              <w:rPr>
                <w:rFonts w:ascii="Calibri" w:hAnsi="Calibri"/>
              </w:rPr>
              <w:t>21.б.</w:t>
            </w:r>
            <w:r w:rsidRPr="0058219A">
              <w:rPr>
                <w:rFonts w:ascii="Calibri" w:hAnsi="Calibri"/>
              </w:rPr>
              <w:tab/>
              <w:t>М. П.</w:t>
            </w:r>
          </w:p>
        </w:tc>
      </w:tr>
      <w:tr w:rsidR="007247C0" w:rsidRPr="0058219A" w:rsidTr="00106036">
        <w:trPr>
          <w:trHeight w:val="2194"/>
        </w:trPr>
        <w:tc>
          <w:tcPr>
            <w:tcW w:w="5616" w:type="dxa"/>
            <w:tcBorders>
              <w:top w:val="single" w:sz="4" w:space="0" w:color="auto"/>
              <w:left w:val="single" w:sz="4" w:space="0" w:color="auto"/>
              <w:right w:val="single" w:sz="4" w:space="0" w:color="auto"/>
            </w:tcBorders>
            <w:noWrap/>
            <w:vAlign w:val="bottom"/>
          </w:tcPr>
          <w:p w:rsidR="007247C0" w:rsidRPr="0058219A" w:rsidRDefault="007247C0" w:rsidP="00106036">
            <w:pPr>
              <w:widowControl w:val="0"/>
              <w:spacing w:after="160"/>
              <w:rPr>
                <w:rFonts w:ascii="Calibri" w:hAnsi="Calibri" w:cs="Tahoma"/>
              </w:rPr>
            </w:pPr>
            <w:r w:rsidRPr="0058219A">
              <w:rPr>
                <w:rFonts w:ascii="Calibri" w:hAnsi="Calibri"/>
              </w:rPr>
              <w:t>24.а.</w:t>
            </w:r>
            <w:r w:rsidRPr="0058219A">
              <w:rPr>
                <w:rFonts w:ascii="Calibri" w:hAnsi="Calibri"/>
              </w:rPr>
              <w:tab/>
              <w:t xml:space="preserve"> Обслуживающая бенефициара финансовая организация </w:t>
            </w:r>
          </w:p>
          <w:p w:rsidR="007247C0" w:rsidRPr="0058219A" w:rsidRDefault="007247C0" w:rsidP="00106036">
            <w:pPr>
              <w:widowControl w:val="0"/>
              <w:spacing w:after="160"/>
              <w:rPr>
                <w:rFonts w:ascii="Calibri" w:hAnsi="Calibri"/>
              </w:rPr>
            </w:pPr>
          </w:p>
          <w:p w:rsidR="007247C0" w:rsidRPr="0058219A" w:rsidRDefault="007247C0" w:rsidP="00106036">
            <w:pPr>
              <w:widowControl w:val="0"/>
              <w:jc w:val="right"/>
              <w:rPr>
                <w:rFonts w:ascii="Calibri" w:hAnsi="Calibri" w:cs="Tahoma"/>
              </w:rPr>
            </w:pPr>
            <w:r w:rsidRPr="0058219A">
              <w:rPr>
                <w:rFonts w:ascii="Calibri" w:hAnsi="Calibri"/>
              </w:rPr>
              <w:t>/____________________/</w:t>
            </w:r>
          </w:p>
          <w:p w:rsidR="007247C0" w:rsidRPr="0058219A" w:rsidRDefault="007247C0" w:rsidP="00106036">
            <w:pPr>
              <w:widowControl w:val="0"/>
              <w:spacing w:after="160"/>
              <w:ind w:left="3828" w:right="13"/>
              <w:jc w:val="both"/>
              <w:rPr>
                <w:rFonts w:ascii="Calibri" w:hAnsi="Calibri" w:cs="Sylfaen"/>
                <w:vertAlign w:val="superscript"/>
              </w:rPr>
            </w:pPr>
            <w:r w:rsidRPr="0058219A">
              <w:rPr>
                <w:rFonts w:ascii="Calibri" w:hAnsi="Calibri"/>
                <w:vertAlign w:val="superscript"/>
              </w:rPr>
              <w:t>подпись/</w:t>
            </w:r>
          </w:p>
          <w:p w:rsidR="007247C0" w:rsidRPr="0058219A" w:rsidRDefault="007247C0" w:rsidP="00106036">
            <w:pPr>
              <w:widowControl w:val="0"/>
              <w:spacing w:after="160"/>
              <w:rPr>
                <w:rFonts w:ascii="Calibri" w:hAnsi="Calibri" w:cs="Tahoma"/>
              </w:rPr>
            </w:pPr>
          </w:p>
          <w:p w:rsidR="007247C0" w:rsidRPr="0058219A" w:rsidRDefault="007247C0" w:rsidP="00106036">
            <w:pPr>
              <w:widowControl w:val="0"/>
              <w:spacing w:after="160"/>
              <w:rPr>
                <w:rFonts w:ascii="Calibri" w:hAnsi="Calibri" w:cs="Arial"/>
              </w:rPr>
            </w:pPr>
          </w:p>
        </w:tc>
        <w:tc>
          <w:tcPr>
            <w:tcW w:w="5364" w:type="dxa"/>
            <w:tcBorders>
              <w:top w:val="single" w:sz="4" w:space="0" w:color="auto"/>
              <w:left w:val="nil"/>
              <w:right w:val="single" w:sz="4" w:space="0" w:color="auto"/>
            </w:tcBorders>
            <w:noWrap/>
          </w:tcPr>
          <w:p w:rsidR="007247C0" w:rsidRPr="0058219A" w:rsidRDefault="007247C0" w:rsidP="00106036">
            <w:pPr>
              <w:widowControl w:val="0"/>
              <w:spacing w:after="160"/>
              <w:rPr>
                <w:rFonts w:ascii="Calibri" w:hAnsi="Calibri" w:cs="Tahoma"/>
              </w:rPr>
            </w:pPr>
            <w:r w:rsidRPr="0058219A">
              <w:rPr>
                <w:rFonts w:ascii="Calibri" w:hAnsi="Calibri"/>
              </w:rPr>
              <w:t>23.а.</w:t>
            </w:r>
            <w:r w:rsidRPr="0058219A">
              <w:rPr>
                <w:rFonts w:ascii="Calibri" w:hAnsi="Calibri"/>
              </w:rPr>
              <w:tab/>
              <w:t xml:space="preserve"> Обслуживающая плательщика финансовая организация </w:t>
            </w:r>
          </w:p>
          <w:p w:rsidR="007247C0" w:rsidRPr="0058219A" w:rsidRDefault="007247C0" w:rsidP="00106036">
            <w:pPr>
              <w:widowControl w:val="0"/>
              <w:spacing w:after="160"/>
              <w:rPr>
                <w:rFonts w:ascii="Calibri" w:hAnsi="Calibri" w:cs="Tahoma"/>
              </w:rPr>
            </w:pPr>
          </w:p>
          <w:p w:rsidR="007247C0" w:rsidRPr="0058219A" w:rsidRDefault="007247C0" w:rsidP="00106036">
            <w:pPr>
              <w:widowControl w:val="0"/>
              <w:jc w:val="right"/>
              <w:rPr>
                <w:rFonts w:ascii="Calibri" w:hAnsi="Calibri" w:cs="Tahoma"/>
              </w:rPr>
            </w:pPr>
            <w:r w:rsidRPr="0058219A">
              <w:rPr>
                <w:rFonts w:ascii="Calibri" w:hAnsi="Calibri"/>
              </w:rPr>
              <w:t>/____________________/</w:t>
            </w:r>
          </w:p>
          <w:p w:rsidR="007247C0" w:rsidRPr="0058219A" w:rsidRDefault="007247C0" w:rsidP="00106036">
            <w:pPr>
              <w:widowControl w:val="0"/>
              <w:spacing w:after="160"/>
              <w:ind w:right="983"/>
              <w:jc w:val="right"/>
              <w:rPr>
                <w:rFonts w:ascii="Calibri" w:hAnsi="Calibri" w:cs="Sylfaen"/>
                <w:vertAlign w:val="superscript"/>
              </w:rPr>
            </w:pPr>
            <w:r w:rsidRPr="0058219A">
              <w:rPr>
                <w:rFonts w:ascii="Calibri" w:hAnsi="Calibri"/>
                <w:vertAlign w:val="superscript"/>
              </w:rPr>
              <w:t>/подпись/</w:t>
            </w:r>
          </w:p>
          <w:p w:rsidR="007247C0" w:rsidRPr="0058219A" w:rsidRDefault="007247C0" w:rsidP="00106036">
            <w:pPr>
              <w:widowControl w:val="0"/>
              <w:spacing w:after="160"/>
              <w:rPr>
                <w:rFonts w:ascii="Calibri" w:hAnsi="Calibri" w:cs="Arial"/>
              </w:rPr>
            </w:pPr>
          </w:p>
        </w:tc>
      </w:tr>
      <w:tr w:rsidR="007247C0" w:rsidRPr="0058219A" w:rsidTr="00106036">
        <w:trPr>
          <w:trHeight w:val="2194"/>
        </w:trPr>
        <w:tc>
          <w:tcPr>
            <w:tcW w:w="5616" w:type="dxa"/>
            <w:tcBorders>
              <w:top w:val="nil"/>
              <w:left w:val="single" w:sz="4" w:space="0" w:color="auto"/>
              <w:bottom w:val="single" w:sz="4" w:space="0" w:color="auto"/>
              <w:right w:val="single" w:sz="4" w:space="0" w:color="auto"/>
            </w:tcBorders>
            <w:noWrap/>
            <w:vAlign w:val="bottom"/>
          </w:tcPr>
          <w:p w:rsidR="007247C0" w:rsidRPr="0058219A" w:rsidRDefault="007247C0" w:rsidP="00106036">
            <w:pPr>
              <w:widowControl w:val="0"/>
              <w:tabs>
                <w:tab w:val="left" w:pos="4678"/>
              </w:tabs>
              <w:spacing w:after="160"/>
              <w:rPr>
                <w:rFonts w:ascii="Calibri" w:hAnsi="Calibri" w:cs="Sylfaen"/>
              </w:rPr>
            </w:pPr>
            <w:r w:rsidRPr="0058219A">
              <w:rPr>
                <w:rFonts w:ascii="Calibri" w:hAnsi="Calibri"/>
              </w:rPr>
              <w:t>24.б.</w:t>
            </w:r>
            <w:r w:rsidRPr="0058219A">
              <w:rPr>
                <w:rFonts w:ascii="Calibri" w:hAnsi="Calibri"/>
              </w:rPr>
              <w:tab/>
              <w:t>М. П.</w:t>
            </w:r>
          </w:p>
          <w:p w:rsidR="007247C0" w:rsidRPr="0058219A" w:rsidRDefault="007247C0" w:rsidP="00106036">
            <w:pPr>
              <w:widowControl w:val="0"/>
              <w:spacing w:after="160"/>
              <w:rPr>
                <w:rFonts w:ascii="Calibri" w:hAnsi="Calibri" w:cs="Sylfaen"/>
              </w:rPr>
            </w:pPr>
          </w:p>
          <w:p w:rsidR="007247C0" w:rsidRPr="0058219A" w:rsidRDefault="007247C0" w:rsidP="00106036">
            <w:pPr>
              <w:widowControl w:val="0"/>
              <w:spacing w:after="160"/>
              <w:ind w:right="155"/>
              <w:jc w:val="right"/>
              <w:rPr>
                <w:rFonts w:ascii="Calibri" w:hAnsi="Calibri" w:cs="Sylfaen"/>
                <w:lang w:val="en-US"/>
              </w:rPr>
            </w:pPr>
            <w:r w:rsidRPr="0058219A">
              <w:rPr>
                <w:rFonts w:ascii="Calibri" w:hAnsi="Calibri"/>
              </w:rPr>
              <w:t xml:space="preserve">24.в"___" ___ 20___ г. </w:t>
            </w:r>
          </w:p>
        </w:tc>
        <w:tc>
          <w:tcPr>
            <w:tcW w:w="5364" w:type="dxa"/>
            <w:tcBorders>
              <w:top w:val="nil"/>
              <w:left w:val="nil"/>
              <w:bottom w:val="single" w:sz="4" w:space="0" w:color="auto"/>
              <w:right w:val="single" w:sz="4" w:space="0" w:color="auto"/>
            </w:tcBorders>
            <w:noWrap/>
            <w:vAlign w:val="bottom"/>
          </w:tcPr>
          <w:p w:rsidR="007247C0" w:rsidRPr="0058219A" w:rsidRDefault="007247C0" w:rsidP="00106036">
            <w:pPr>
              <w:widowControl w:val="0"/>
              <w:tabs>
                <w:tab w:val="left" w:pos="4554"/>
              </w:tabs>
              <w:spacing w:after="160"/>
              <w:rPr>
                <w:rFonts w:ascii="Calibri" w:hAnsi="Calibri" w:cs="Sylfaen"/>
              </w:rPr>
            </w:pPr>
            <w:r w:rsidRPr="0058219A">
              <w:rPr>
                <w:rFonts w:ascii="Calibri" w:hAnsi="Calibri"/>
              </w:rPr>
              <w:t>23.б.</w:t>
            </w:r>
            <w:r w:rsidRPr="0058219A">
              <w:rPr>
                <w:rFonts w:ascii="Calibri" w:hAnsi="Calibri"/>
              </w:rPr>
              <w:tab/>
              <w:t>М. П.</w:t>
            </w:r>
          </w:p>
          <w:p w:rsidR="007247C0" w:rsidRPr="0058219A" w:rsidRDefault="007247C0" w:rsidP="00106036">
            <w:pPr>
              <w:widowControl w:val="0"/>
              <w:spacing w:after="160"/>
              <w:rPr>
                <w:rFonts w:ascii="Calibri" w:hAnsi="Calibri"/>
              </w:rPr>
            </w:pPr>
          </w:p>
          <w:p w:rsidR="007247C0" w:rsidRPr="0058219A" w:rsidRDefault="007247C0" w:rsidP="00106036">
            <w:pPr>
              <w:widowControl w:val="0"/>
              <w:spacing w:after="160"/>
              <w:jc w:val="right"/>
              <w:rPr>
                <w:rFonts w:ascii="Calibri" w:hAnsi="Calibri" w:cs="Sylfaen"/>
              </w:rPr>
            </w:pPr>
            <w:r w:rsidRPr="0058219A">
              <w:rPr>
                <w:rFonts w:ascii="Calibri" w:hAnsi="Calibri"/>
              </w:rPr>
              <w:t>23.в Дата исполнения: "___" ___ 20___г.</w:t>
            </w:r>
          </w:p>
        </w:tc>
      </w:tr>
    </w:tbl>
    <w:p w:rsidR="007247C0" w:rsidRPr="0058219A" w:rsidRDefault="007247C0" w:rsidP="007247C0">
      <w:pPr>
        <w:widowControl w:val="0"/>
        <w:spacing w:after="160"/>
        <w:ind w:left="567" w:right="565"/>
        <w:jc w:val="center"/>
        <w:rPr>
          <w:rFonts w:ascii="Calibri" w:hAnsi="Calibri"/>
          <w:b/>
          <w:sz w:val="22"/>
          <w:szCs w:val="22"/>
        </w:rPr>
      </w:pPr>
    </w:p>
    <w:p w:rsidR="007247C0" w:rsidRPr="0058219A" w:rsidRDefault="007247C0" w:rsidP="007247C0">
      <w:pPr>
        <w:widowControl w:val="0"/>
        <w:spacing w:after="160"/>
        <w:ind w:left="567" w:right="565"/>
        <w:jc w:val="center"/>
        <w:rPr>
          <w:rFonts w:ascii="Calibri" w:hAnsi="Calibri"/>
          <w:b/>
          <w:sz w:val="22"/>
          <w:szCs w:val="22"/>
        </w:rPr>
      </w:pPr>
    </w:p>
    <w:p w:rsidR="007247C0" w:rsidRPr="0058219A" w:rsidRDefault="007247C0" w:rsidP="007247C0">
      <w:pPr>
        <w:widowControl w:val="0"/>
        <w:spacing w:after="160"/>
        <w:ind w:left="567" w:right="565"/>
        <w:jc w:val="center"/>
        <w:rPr>
          <w:rFonts w:ascii="Calibri" w:hAnsi="Calibri"/>
          <w:b/>
          <w:sz w:val="22"/>
          <w:szCs w:val="22"/>
        </w:rPr>
      </w:pPr>
    </w:p>
    <w:p w:rsidR="007247C0" w:rsidRPr="0058219A" w:rsidRDefault="007247C0" w:rsidP="007247C0">
      <w:pPr>
        <w:widowControl w:val="0"/>
        <w:spacing w:after="160"/>
        <w:ind w:left="567" w:right="565"/>
        <w:jc w:val="center"/>
        <w:rPr>
          <w:rFonts w:ascii="Calibri" w:hAnsi="Calibri"/>
          <w:b/>
        </w:rPr>
      </w:pPr>
    </w:p>
    <w:p w:rsidR="007247C0" w:rsidRPr="0058219A" w:rsidRDefault="007247C0" w:rsidP="007247C0">
      <w:pPr>
        <w:widowControl w:val="0"/>
        <w:spacing w:after="160"/>
        <w:ind w:left="567" w:right="565"/>
        <w:jc w:val="center"/>
        <w:rPr>
          <w:rFonts w:ascii="Calibri" w:hAnsi="Calibri"/>
          <w:b/>
        </w:rPr>
      </w:pPr>
    </w:p>
    <w:p w:rsidR="007247C0" w:rsidRPr="0058219A" w:rsidRDefault="007247C0" w:rsidP="007247C0">
      <w:pPr>
        <w:widowControl w:val="0"/>
        <w:spacing w:after="160"/>
        <w:ind w:left="567" w:right="565"/>
        <w:jc w:val="center"/>
        <w:rPr>
          <w:rFonts w:ascii="Calibri" w:hAnsi="Calibri"/>
          <w:b/>
        </w:rPr>
      </w:pPr>
    </w:p>
    <w:p w:rsidR="007247C0" w:rsidRPr="0058219A" w:rsidRDefault="007247C0" w:rsidP="007247C0">
      <w:pPr>
        <w:widowControl w:val="0"/>
        <w:spacing w:after="160"/>
        <w:ind w:left="567" w:right="565"/>
        <w:jc w:val="center"/>
        <w:rPr>
          <w:rFonts w:ascii="Calibri" w:hAnsi="Calibri"/>
          <w:b/>
        </w:rPr>
      </w:pPr>
    </w:p>
    <w:p w:rsidR="007247C0" w:rsidRPr="0058219A" w:rsidRDefault="007247C0" w:rsidP="007247C0">
      <w:pPr>
        <w:widowControl w:val="0"/>
        <w:spacing w:after="160"/>
        <w:ind w:left="567" w:right="565"/>
        <w:jc w:val="center"/>
        <w:rPr>
          <w:rFonts w:ascii="Calibri" w:hAnsi="Calibri"/>
          <w:b/>
        </w:rPr>
      </w:pPr>
    </w:p>
    <w:p w:rsidR="007247C0" w:rsidRPr="0058219A" w:rsidRDefault="007247C0" w:rsidP="007247C0">
      <w:pPr>
        <w:widowControl w:val="0"/>
        <w:spacing w:after="160"/>
        <w:ind w:left="567" w:right="565"/>
        <w:jc w:val="center"/>
        <w:rPr>
          <w:rFonts w:ascii="Calibri" w:hAnsi="Calibri"/>
          <w:b/>
        </w:rPr>
      </w:pPr>
    </w:p>
    <w:p w:rsidR="007247C0" w:rsidRPr="0058219A" w:rsidRDefault="007247C0" w:rsidP="007247C0">
      <w:pPr>
        <w:widowControl w:val="0"/>
        <w:spacing w:after="160"/>
        <w:ind w:left="567" w:right="565"/>
        <w:jc w:val="center"/>
        <w:rPr>
          <w:rFonts w:ascii="Calibri" w:hAnsi="Calibri"/>
          <w:b/>
        </w:rPr>
      </w:pPr>
    </w:p>
    <w:p w:rsidR="007247C0" w:rsidRPr="0058219A" w:rsidRDefault="007247C0" w:rsidP="007247C0">
      <w:pPr>
        <w:widowControl w:val="0"/>
        <w:spacing w:after="160"/>
        <w:ind w:left="567" w:right="565"/>
        <w:jc w:val="center"/>
        <w:rPr>
          <w:rFonts w:ascii="Calibri" w:hAnsi="Calibri"/>
          <w:b/>
        </w:rPr>
      </w:pPr>
    </w:p>
    <w:p w:rsidR="007247C0" w:rsidRPr="0058219A" w:rsidRDefault="007247C0" w:rsidP="007247C0">
      <w:pPr>
        <w:widowControl w:val="0"/>
        <w:spacing w:after="160"/>
        <w:ind w:left="567" w:right="565"/>
        <w:jc w:val="center"/>
        <w:rPr>
          <w:rFonts w:ascii="Calibri" w:hAnsi="Calibri"/>
          <w:b/>
        </w:rPr>
      </w:pPr>
    </w:p>
    <w:p w:rsidR="007247C0" w:rsidRPr="0058219A" w:rsidRDefault="007247C0" w:rsidP="007247C0">
      <w:pPr>
        <w:widowControl w:val="0"/>
        <w:spacing w:after="160"/>
        <w:ind w:left="567" w:right="565"/>
        <w:jc w:val="center"/>
        <w:rPr>
          <w:rFonts w:ascii="Calibri" w:hAnsi="Calibri"/>
          <w:b/>
        </w:rPr>
      </w:pPr>
    </w:p>
    <w:p w:rsidR="007247C0" w:rsidRPr="0058219A" w:rsidRDefault="007247C0" w:rsidP="007247C0">
      <w:pPr>
        <w:widowControl w:val="0"/>
        <w:spacing w:after="160"/>
        <w:ind w:left="567" w:right="565"/>
        <w:jc w:val="center"/>
        <w:rPr>
          <w:rFonts w:ascii="Calibri" w:hAnsi="Calibri"/>
          <w:b/>
        </w:rPr>
      </w:pPr>
    </w:p>
    <w:p w:rsidR="007247C0" w:rsidRPr="0058219A" w:rsidRDefault="007247C0" w:rsidP="007247C0">
      <w:pPr>
        <w:widowControl w:val="0"/>
        <w:spacing w:after="160"/>
        <w:ind w:left="567" w:right="565"/>
        <w:jc w:val="center"/>
        <w:rPr>
          <w:rFonts w:ascii="Calibri" w:hAnsi="Calibri"/>
          <w:b/>
        </w:rPr>
      </w:pPr>
    </w:p>
    <w:p w:rsidR="007247C0" w:rsidRPr="0058219A" w:rsidRDefault="007247C0" w:rsidP="007247C0">
      <w:pPr>
        <w:widowControl w:val="0"/>
        <w:spacing w:after="160"/>
        <w:jc w:val="center"/>
        <w:rPr>
          <w:rFonts w:ascii="Calibri" w:hAnsi="Calibri" w:cs="Sylfaen"/>
        </w:rPr>
      </w:pPr>
    </w:p>
    <w:p w:rsidR="007247C0" w:rsidRPr="0058219A" w:rsidRDefault="007247C0" w:rsidP="007247C0">
      <w:pPr>
        <w:rPr>
          <w:rFonts w:ascii="Calibri" w:hAnsi="Calibri" w:cs="Sylfaen"/>
        </w:rPr>
      </w:pPr>
      <w:r w:rsidRPr="0058219A">
        <w:rPr>
          <w:rFonts w:ascii="Calibri" w:hAnsi="Calibri" w:cs="Sylfaen"/>
        </w:rPr>
        <w:lastRenderedPageBreak/>
        <w:t xml:space="preserve">*  </w:t>
      </w:r>
      <w:r w:rsidRPr="0058219A">
        <w:rPr>
          <w:rFonts w:ascii="Calibri" w:hAnsi="Calibri"/>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7247C0" w:rsidRPr="0058219A" w:rsidRDefault="007247C0" w:rsidP="007247C0">
      <w:pPr>
        <w:rPr>
          <w:rFonts w:ascii="Calibri" w:hAnsi="Calibri" w:cs="Sylfaen"/>
        </w:rPr>
      </w:pPr>
      <w:r w:rsidRPr="0058219A">
        <w:rPr>
          <w:rFonts w:ascii="Calibri" w:hAnsi="Calibri" w:cs="Sylfaen"/>
        </w:rPr>
        <w:br w:type="page"/>
      </w:r>
    </w:p>
    <w:p w:rsidR="007247C0" w:rsidRPr="0058219A" w:rsidRDefault="007247C0" w:rsidP="007247C0">
      <w:pPr>
        <w:widowControl w:val="0"/>
        <w:spacing w:after="160"/>
        <w:ind w:left="567" w:right="565"/>
        <w:jc w:val="center"/>
        <w:rPr>
          <w:rFonts w:ascii="Calibri" w:hAnsi="Calibri"/>
          <w:b/>
        </w:rPr>
      </w:pPr>
      <w:r w:rsidRPr="0058219A">
        <w:rPr>
          <w:rFonts w:ascii="Calibri" w:hAnsi="Calibri"/>
          <w:b/>
        </w:rPr>
        <w:lastRenderedPageBreak/>
        <w:t xml:space="preserve">Обязательные реквизиты платежного требования </w:t>
      </w:r>
      <w:r w:rsidRPr="0058219A">
        <w:rPr>
          <w:rFonts w:ascii="Calibri" w:hAnsi="Calibri"/>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7247C0" w:rsidRPr="0058219A" w:rsidTr="0010603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b/>
                <w:sz w:val="18"/>
                <w:szCs w:val="18"/>
              </w:rPr>
            </w:pPr>
            <w:r w:rsidRPr="0058219A">
              <w:rPr>
                <w:rFonts w:ascii="Calibri" w:hAnsi="Calibri"/>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b/>
                <w:sz w:val="18"/>
                <w:szCs w:val="18"/>
              </w:rPr>
            </w:pPr>
            <w:r w:rsidRPr="0058219A">
              <w:rPr>
                <w:rFonts w:ascii="Calibri" w:hAnsi="Calibri"/>
                <w:b/>
                <w:sz w:val="18"/>
                <w:szCs w:val="18"/>
              </w:rPr>
              <w:t>Наличие указанного поля/</w:t>
            </w:r>
          </w:p>
          <w:p w:rsidR="007247C0" w:rsidRPr="0058219A" w:rsidRDefault="007247C0" w:rsidP="00106036">
            <w:pPr>
              <w:widowControl w:val="0"/>
              <w:spacing w:after="120"/>
              <w:jc w:val="center"/>
              <w:rPr>
                <w:rFonts w:ascii="Calibri" w:hAnsi="Calibri"/>
                <w:b/>
                <w:sz w:val="18"/>
                <w:szCs w:val="18"/>
              </w:rPr>
            </w:pPr>
            <w:r w:rsidRPr="0058219A">
              <w:rPr>
                <w:rFonts w:ascii="Calibri" w:hAnsi="Calibri"/>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b/>
                <w:sz w:val="18"/>
                <w:szCs w:val="18"/>
              </w:rPr>
            </w:pPr>
            <w:r w:rsidRPr="0058219A">
              <w:rPr>
                <w:rFonts w:ascii="Calibri" w:hAnsi="Calibri"/>
                <w:b/>
                <w:sz w:val="18"/>
                <w:szCs w:val="18"/>
              </w:rPr>
              <w:t xml:space="preserve">Требование о заполнении реквизита </w:t>
            </w:r>
          </w:p>
          <w:p w:rsidR="007247C0" w:rsidRPr="0058219A" w:rsidRDefault="007247C0" w:rsidP="00106036">
            <w:pPr>
              <w:widowControl w:val="0"/>
              <w:spacing w:after="120"/>
              <w:jc w:val="center"/>
              <w:rPr>
                <w:rFonts w:ascii="Calibri" w:hAnsi="Calibri"/>
                <w:b/>
                <w:sz w:val="18"/>
                <w:szCs w:val="18"/>
              </w:rPr>
            </w:pPr>
            <w:r w:rsidRPr="0058219A">
              <w:rPr>
                <w:rFonts w:ascii="Calibri" w:hAnsi="Calibri"/>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b/>
                <w:sz w:val="18"/>
                <w:szCs w:val="18"/>
              </w:rPr>
            </w:pPr>
            <w:r w:rsidRPr="0058219A">
              <w:rPr>
                <w:rFonts w:ascii="Calibri" w:hAnsi="Calibri"/>
                <w:b/>
                <w:sz w:val="18"/>
                <w:szCs w:val="18"/>
              </w:rPr>
              <w:t>Сторона,</w:t>
            </w:r>
          </w:p>
          <w:p w:rsidR="007247C0" w:rsidRPr="0058219A" w:rsidRDefault="007247C0" w:rsidP="00106036">
            <w:pPr>
              <w:widowControl w:val="0"/>
              <w:spacing w:after="120"/>
              <w:jc w:val="center"/>
              <w:rPr>
                <w:rFonts w:ascii="Calibri" w:hAnsi="Calibri"/>
                <w:b/>
                <w:sz w:val="18"/>
                <w:szCs w:val="18"/>
              </w:rPr>
            </w:pPr>
            <w:r w:rsidRPr="0058219A">
              <w:rPr>
                <w:rFonts w:ascii="Calibri" w:hAnsi="Calibri"/>
                <w:b/>
                <w:sz w:val="18"/>
                <w:szCs w:val="18"/>
              </w:rPr>
              <w:t xml:space="preserve">заполняющая реквизит </w:t>
            </w:r>
          </w:p>
          <w:p w:rsidR="007247C0" w:rsidRPr="0058219A" w:rsidRDefault="007247C0" w:rsidP="00106036">
            <w:pPr>
              <w:widowControl w:val="0"/>
              <w:spacing w:after="120"/>
              <w:jc w:val="center"/>
              <w:rPr>
                <w:rFonts w:ascii="Calibri" w:hAnsi="Calibri"/>
                <w:b/>
                <w:sz w:val="18"/>
                <w:szCs w:val="18"/>
              </w:rPr>
            </w:pPr>
            <w:r w:rsidRPr="0058219A">
              <w:rPr>
                <w:rFonts w:ascii="Calibri" w:hAnsi="Calibri"/>
                <w:b/>
                <w:sz w:val="18"/>
                <w:szCs w:val="18"/>
              </w:rPr>
              <w:t>бенефициар или плательщик</w:t>
            </w:r>
          </w:p>
          <w:p w:rsidR="007247C0" w:rsidRPr="0058219A" w:rsidRDefault="007247C0" w:rsidP="00106036">
            <w:pPr>
              <w:widowControl w:val="0"/>
              <w:spacing w:after="120"/>
              <w:jc w:val="center"/>
              <w:rPr>
                <w:rFonts w:ascii="Calibri" w:hAnsi="Calibri"/>
                <w:b/>
                <w:sz w:val="18"/>
                <w:szCs w:val="18"/>
              </w:rPr>
            </w:pPr>
            <w:r w:rsidRPr="0058219A">
              <w:rPr>
                <w:rFonts w:ascii="Calibri" w:hAnsi="Calibri"/>
                <w:b/>
                <w:sz w:val="18"/>
                <w:szCs w:val="18"/>
              </w:rPr>
              <w:t>(в связи с процессом закупки)</w:t>
            </w:r>
          </w:p>
        </w:tc>
      </w:tr>
      <w:tr w:rsidR="007247C0" w:rsidRPr="0058219A" w:rsidTr="0010603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b/>
                <w:sz w:val="18"/>
                <w:szCs w:val="18"/>
              </w:rPr>
            </w:pPr>
            <w:r w:rsidRPr="0058219A">
              <w:rPr>
                <w:rFonts w:ascii="Calibri" w:hAnsi="Calibri"/>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b/>
                <w:sz w:val="18"/>
                <w:szCs w:val="18"/>
              </w:rPr>
            </w:pPr>
            <w:r w:rsidRPr="0058219A">
              <w:rPr>
                <w:rFonts w:ascii="Calibri" w:hAnsi="Calibri"/>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b/>
                <w:sz w:val="18"/>
                <w:szCs w:val="18"/>
              </w:rPr>
            </w:pPr>
            <w:r w:rsidRPr="0058219A">
              <w:rPr>
                <w:rFonts w:ascii="Calibri" w:hAnsi="Calibri"/>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b/>
                <w:sz w:val="18"/>
                <w:szCs w:val="18"/>
              </w:rPr>
            </w:pPr>
            <w:r w:rsidRPr="0058219A">
              <w:rPr>
                <w:rFonts w:ascii="Calibri" w:hAnsi="Calibri"/>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b/>
                <w:sz w:val="18"/>
                <w:szCs w:val="18"/>
              </w:rPr>
            </w:pPr>
            <w:r w:rsidRPr="0058219A">
              <w:rPr>
                <w:rFonts w:ascii="Calibri" w:hAnsi="Calibri"/>
                <w:b/>
                <w:sz w:val="18"/>
                <w:szCs w:val="18"/>
              </w:rPr>
              <w:t>5</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на документе заранее заполнено "Платежное требование"</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both"/>
              <w:rPr>
                <w:rFonts w:ascii="Calibri" w:hAnsi="Calibri"/>
                <w:sz w:val="18"/>
                <w:szCs w:val="18"/>
              </w:rPr>
            </w:pPr>
            <w:r w:rsidRPr="0058219A">
              <w:rPr>
                <w:rFonts w:ascii="Calibri" w:hAnsi="Calibri"/>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заполняется бенефициаром при представлении платежного требования в банк плательщика</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both"/>
              <w:rPr>
                <w:rFonts w:ascii="Calibri" w:hAnsi="Calibri"/>
                <w:sz w:val="18"/>
                <w:szCs w:val="18"/>
              </w:rPr>
            </w:pPr>
            <w:r w:rsidRPr="0058219A">
              <w:rPr>
                <w:rFonts w:ascii="Calibri" w:hAnsi="Calibri"/>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p w:rsidR="007247C0" w:rsidRPr="0058219A" w:rsidRDefault="007247C0" w:rsidP="00106036">
            <w:pPr>
              <w:widowControl w:val="0"/>
              <w:spacing w:after="120"/>
              <w:jc w:val="center"/>
              <w:rPr>
                <w:rFonts w:ascii="Calibri" w:hAnsi="Calibri"/>
                <w:sz w:val="18"/>
                <w:szCs w:val="18"/>
              </w:rPr>
            </w:pP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 xml:space="preserve">заполняется бенефициаром в день представления платежного требования в банк плательщика </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both"/>
              <w:rPr>
                <w:rFonts w:ascii="Calibri" w:hAnsi="Calibri"/>
                <w:sz w:val="18"/>
                <w:szCs w:val="18"/>
              </w:rPr>
            </w:pPr>
            <w:r w:rsidRPr="0058219A">
              <w:rPr>
                <w:rFonts w:ascii="Calibri" w:hAnsi="Calibri"/>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заполняется плательщиком</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заполняется плательщиком</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заполняется плательщиком</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необязательно</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заполняется плательщиком</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необязательно</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 xml:space="preserve">заполняется в установленных нормативными правовыми актами Республики Армения случаях, когда плательщик является физическим </w:t>
            </w:r>
            <w:r w:rsidRPr="0058219A">
              <w:rPr>
                <w:rFonts w:ascii="Calibri" w:hAnsi="Calibri"/>
                <w:sz w:val="18"/>
                <w:szCs w:val="18"/>
              </w:rPr>
              <w:lastRenderedPageBreak/>
              <w:t>лицом</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lastRenderedPageBreak/>
              <w:t>заполняется плательщиком</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заранее заполняется бенефициаром — по приглашению</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необязательно</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(не заполняется)</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необязательно</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заранее заполняется бенефициаром — по приглашению</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заранее заполняется бенефициаром — по приглашению</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заранее заполняется бенефициаром — по приглашению</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 xml:space="preserve">заполняется плательщиком </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необязательно</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(не заполняется и не применяется)</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заполняется плательщиком</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заранее заполняется бенефициаром — по приглашению</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w:t>
            </w:r>
            <w:r w:rsidRPr="0058219A">
              <w:rPr>
                <w:rFonts w:ascii="Calibri" w:hAnsi="Calibri"/>
                <w:sz w:val="18"/>
                <w:szCs w:val="18"/>
              </w:rPr>
              <w:lastRenderedPageBreak/>
              <w:t>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lastRenderedPageBreak/>
              <w:t>заполняется бенефициаром</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Del="0010680B" w:rsidRDefault="007247C0" w:rsidP="00106036">
            <w:pPr>
              <w:widowControl w:val="0"/>
              <w:spacing w:after="120"/>
              <w:jc w:val="center"/>
              <w:rPr>
                <w:rFonts w:ascii="Calibri" w:hAnsi="Calibri"/>
                <w:sz w:val="18"/>
                <w:szCs w:val="18"/>
              </w:rPr>
            </w:pPr>
            <w:r w:rsidRPr="0058219A">
              <w:rPr>
                <w:rFonts w:ascii="Calibri" w:hAnsi="Calibri"/>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cs="Sylfaen"/>
                <w:sz w:val="18"/>
                <w:szCs w:val="18"/>
              </w:rPr>
            </w:pPr>
            <w:r w:rsidRPr="0058219A">
              <w:rPr>
                <w:rFonts w:ascii="Calibri" w:hAnsi="Calibri"/>
                <w:sz w:val="18"/>
                <w:szCs w:val="18"/>
              </w:rPr>
              <w:t xml:space="preserve">обязательно </w:t>
            </w:r>
          </w:p>
          <w:p w:rsidR="007247C0" w:rsidRPr="0058219A" w:rsidRDefault="007247C0" w:rsidP="00106036">
            <w:pPr>
              <w:widowControl w:val="0"/>
              <w:spacing w:after="120"/>
              <w:jc w:val="center"/>
              <w:rPr>
                <w:rFonts w:ascii="Calibri" w:hAnsi="Calibri" w:cs="Sylfaen"/>
                <w:sz w:val="18"/>
                <w:szCs w:val="18"/>
              </w:rPr>
            </w:pPr>
            <w:r w:rsidRPr="0058219A">
              <w:rPr>
                <w:rFonts w:ascii="Calibri" w:hAnsi="Calibri"/>
                <w:sz w:val="18"/>
                <w:szCs w:val="18"/>
              </w:rPr>
              <w:t xml:space="preserve">заполняются слова "акцептованный платеж", </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 xml:space="preserve">заранее заполняется бенефициаром </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необязательно</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заполняется бенефициаром</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 xml:space="preserve">подписывается плательщиком или </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проставляется электронная подпись плательщика</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 xml:space="preserve">обязательно: </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при наличии печати, когда плательщик представляет Требование в бумажной форме</w:t>
            </w:r>
          </w:p>
          <w:p w:rsidR="007247C0" w:rsidRPr="0058219A" w:rsidRDefault="007247C0" w:rsidP="00106036">
            <w:pPr>
              <w:widowControl w:val="0"/>
              <w:spacing w:after="120"/>
              <w:jc w:val="center"/>
              <w:rPr>
                <w:rFonts w:ascii="Calibri" w:hAnsi="Calibri"/>
                <w:sz w:val="18"/>
                <w:szCs w:val="18"/>
              </w:rPr>
            </w:pP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 xml:space="preserve">скрепляется печатью плательщика </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при представлении в бумажной форме</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 xml:space="preserve">обязательно: </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подписывается бенефициаром</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 xml:space="preserve">обязательно: </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 xml:space="preserve">скрепляется печатью бенефициара </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при представлении в банк в бумажной форме</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 xml:space="preserve">подпись сотрудника обслуживающей плательщика финансовой </w:t>
            </w:r>
            <w:r w:rsidRPr="0058219A">
              <w:rPr>
                <w:rFonts w:ascii="Calibri" w:hAnsi="Calibri"/>
                <w:sz w:val="18"/>
                <w:szCs w:val="18"/>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 xml:space="preserve">в случае если Платежное требование представлено в обслуживающую плательщика финансовую организацию </w:t>
            </w:r>
            <w:r w:rsidRPr="0058219A">
              <w:rPr>
                <w:rFonts w:ascii="Calibri" w:hAnsi="Calibri"/>
                <w:sz w:val="18"/>
                <w:szCs w:val="18"/>
              </w:rPr>
              <w:lastRenderedPageBreak/>
              <w:t>в бумажной форме</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необязательно</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необязательно</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необязательно</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p>
        </w:tc>
      </w:tr>
    </w:tbl>
    <w:p w:rsidR="007247C0" w:rsidRPr="0058219A" w:rsidRDefault="007247C0" w:rsidP="007247C0">
      <w:pPr>
        <w:widowControl w:val="0"/>
        <w:spacing w:after="160"/>
        <w:ind w:left="567" w:right="565"/>
        <w:jc w:val="center"/>
        <w:rPr>
          <w:rFonts w:ascii="Calibri" w:hAnsi="Calibri"/>
          <w:b/>
        </w:rPr>
      </w:pPr>
    </w:p>
    <w:p w:rsidR="007247C0" w:rsidRPr="0058219A" w:rsidRDefault="007247C0" w:rsidP="007247C0">
      <w:pPr>
        <w:widowControl w:val="0"/>
        <w:spacing w:after="160"/>
        <w:ind w:left="567" w:right="565"/>
        <w:jc w:val="center"/>
        <w:rPr>
          <w:rFonts w:ascii="Calibri" w:hAnsi="Calibri"/>
          <w:b/>
        </w:rPr>
      </w:pPr>
    </w:p>
    <w:p w:rsidR="007247C0" w:rsidRPr="0058219A" w:rsidRDefault="007247C0" w:rsidP="007247C0">
      <w:pPr>
        <w:widowControl w:val="0"/>
        <w:spacing w:after="160"/>
        <w:ind w:left="567" w:right="565"/>
        <w:jc w:val="center"/>
        <w:rPr>
          <w:rFonts w:ascii="Calibri" w:hAnsi="Calibri"/>
          <w:b/>
        </w:rPr>
      </w:pPr>
    </w:p>
    <w:p w:rsidR="007247C0" w:rsidRPr="0058219A" w:rsidRDefault="007247C0" w:rsidP="007247C0">
      <w:pPr>
        <w:widowControl w:val="0"/>
        <w:spacing w:after="160"/>
        <w:ind w:left="567" w:right="565"/>
        <w:jc w:val="center"/>
        <w:rPr>
          <w:rFonts w:ascii="Calibri" w:hAnsi="Calibri"/>
          <w:b/>
        </w:rPr>
      </w:pPr>
    </w:p>
    <w:p w:rsidR="007247C0" w:rsidRPr="0058219A" w:rsidRDefault="007247C0" w:rsidP="007247C0">
      <w:pPr>
        <w:widowControl w:val="0"/>
        <w:spacing w:after="160"/>
        <w:ind w:left="567" w:right="565"/>
        <w:jc w:val="center"/>
        <w:rPr>
          <w:rFonts w:ascii="Calibri" w:hAnsi="Calibri"/>
          <w:b/>
        </w:rPr>
      </w:pPr>
    </w:p>
    <w:p w:rsidR="007247C0" w:rsidRPr="0058219A" w:rsidRDefault="007247C0" w:rsidP="007247C0">
      <w:pPr>
        <w:widowControl w:val="0"/>
        <w:spacing w:after="160"/>
        <w:ind w:left="567" w:right="565"/>
        <w:jc w:val="center"/>
        <w:rPr>
          <w:rFonts w:ascii="Calibri" w:hAnsi="Calibri"/>
          <w:b/>
        </w:rPr>
      </w:pPr>
    </w:p>
    <w:p w:rsidR="00195E71" w:rsidRDefault="00195E71" w:rsidP="007247C0">
      <w:pPr>
        <w:widowControl w:val="0"/>
        <w:spacing w:after="160"/>
        <w:ind w:firstLine="567"/>
        <w:jc w:val="right"/>
        <w:rPr>
          <w:rFonts w:ascii="Calibri" w:hAnsi="Calibri"/>
          <w:i/>
        </w:rPr>
      </w:pPr>
    </w:p>
    <w:p w:rsidR="007247C0" w:rsidRPr="0058219A" w:rsidRDefault="007247C0" w:rsidP="007247C0">
      <w:pPr>
        <w:widowControl w:val="0"/>
        <w:spacing w:after="160"/>
        <w:ind w:firstLine="567"/>
        <w:jc w:val="right"/>
        <w:rPr>
          <w:rFonts w:ascii="Calibri" w:hAnsi="Calibri" w:cs="GHEA Grapalat"/>
          <w:i/>
        </w:rPr>
      </w:pPr>
      <w:r w:rsidRPr="0058219A">
        <w:rPr>
          <w:rFonts w:ascii="Calibri" w:hAnsi="Calibri"/>
          <w:i/>
        </w:rPr>
        <w:lastRenderedPageBreak/>
        <w:t>Приложение № 5.1</w:t>
      </w:r>
    </w:p>
    <w:p w:rsidR="007247C0" w:rsidRPr="00870485" w:rsidRDefault="007247C0" w:rsidP="007247C0">
      <w:pPr>
        <w:pStyle w:val="a3"/>
        <w:widowControl w:val="0"/>
        <w:spacing w:after="160" w:line="240" w:lineRule="auto"/>
        <w:ind w:firstLine="0"/>
        <w:jc w:val="right"/>
        <w:rPr>
          <w:rFonts w:ascii="Calibri" w:hAnsi="Calibri"/>
          <w:b/>
          <w:i w:val="0"/>
          <w:sz w:val="24"/>
          <w:szCs w:val="24"/>
        </w:rPr>
      </w:pPr>
      <w:r w:rsidRPr="0058219A">
        <w:rPr>
          <w:rFonts w:ascii="Calibri" w:hAnsi="Calibri"/>
          <w:i w:val="0"/>
        </w:rPr>
        <w:t>к  Приглашению на  ЗАПРОС  КОТИРОВОК</w:t>
      </w:r>
      <w:r w:rsidRPr="0058219A">
        <w:rPr>
          <w:rFonts w:ascii="Calibri" w:hAnsi="Calibri"/>
          <w:i w:val="0"/>
        </w:rPr>
        <w:br/>
        <w:t>под кодом "</w:t>
      </w:r>
      <w:r w:rsidRPr="00234049">
        <w:rPr>
          <w:rFonts w:ascii="Calibri" w:hAnsi="Calibri"/>
          <w:b/>
          <w:i w:val="0"/>
        </w:rPr>
        <w:t xml:space="preserve"> </w:t>
      </w:r>
      <w:r w:rsidR="00195E71" w:rsidRPr="0058219A">
        <w:rPr>
          <w:rFonts w:ascii="Calibri" w:hAnsi="Calibri"/>
        </w:rPr>
        <w:t>"</w:t>
      </w:r>
      <w:r w:rsidR="00195E71" w:rsidRPr="00234049">
        <w:rPr>
          <w:rFonts w:ascii="Calibri" w:hAnsi="Calibri"/>
          <w:b/>
          <w:i w:val="0"/>
        </w:rPr>
        <w:t xml:space="preserve"> </w:t>
      </w:r>
      <w:r w:rsidR="00195E71">
        <w:rPr>
          <w:rFonts w:ascii="GHEA Grapalat" w:hAnsi="GHEA Grapalat" w:cs="Sylfaen"/>
          <w:sz w:val="22"/>
          <w:lang w:val="af-ZA"/>
        </w:rPr>
        <w:t>АМВННD</w:t>
      </w:r>
      <w:r w:rsidR="00195E71">
        <w:rPr>
          <w:rFonts w:ascii="Calibri" w:hAnsi="Calibri"/>
          <w:b/>
          <w:i w:val="0"/>
        </w:rPr>
        <w:t>-</w:t>
      </w:r>
      <w:r w:rsidR="00195E71" w:rsidRPr="008665F7">
        <w:rPr>
          <w:rFonts w:ascii="Calibri" w:hAnsi="Calibri"/>
          <w:b/>
          <w:i w:val="0"/>
        </w:rPr>
        <w:t xml:space="preserve"> </w:t>
      </w:r>
      <w:r w:rsidR="00195E71">
        <w:rPr>
          <w:rFonts w:ascii="Calibri" w:hAnsi="Calibri"/>
          <w:b/>
          <w:i w:val="0"/>
          <w:lang w:val="en-US"/>
        </w:rPr>
        <w:t>GH</w:t>
      </w:r>
      <w:r w:rsidR="00195E71">
        <w:rPr>
          <w:rFonts w:ascii="Calibri" w:hAnsi="Calibri"/>
          <w:b/>
          <w:i w:val="0"/>
        </w:rPr>
        <w:t>APDzB-2020/1</w:t>
      </w:r>
      <w:r w:rsidRPr="0058219A">
        <w:rPr>
          <w:rFonts w:ascii="Calibri" w:hAnsi="Calibri"/>
          <w:i w:val="0"/>
        </w:rPr>
        <w:t>"</w:t>
      </w:r>
      <w:r w:rsidRPr="0058219A">
        <w:rPr>
          <w:rStyle w:val="af7"/>
          <w:rFonts w:ascii="Calibri" w:hAnsi="Calibri"/>
          <w:i w:val="0"/>
        </w:rPr>
        <w:footnoteReference w:customMarkFollows="1" w:id="9"/>
        <w:t>*</w:t>
      </w:r>
    </w:p>
    <w:p w:rsidR="007247C0" w:rsidRPr="0058219A" w:rsidRDefault="007247C0" w:rsidP="007247C0">
      <w:pPr>
        <w:widowControl w:val="0"/>
        <w:spacing w:after="160"/>
        <w:jc w:val="center"/>
        <w:rPr>
          <w:rFonts w:ascii="Calibri" w:hAnsi="Calibri"/>
          <w:b/>
        </w:rPr>
      </w:pPr>
    </w:p>
    <w:p w:rsidR="007247C0" w:rsidRPr="0058219A" w:rsidRDefault="007247C0" w:rsidP="007247C0">
      <w:pPr>
        <w:widowControl w:val="0"/>
        <w:spacing w:after="160"/>
        <w:jc w:val="center"/>
        <w:rPr>
          <w:rFonts w:ascii="Calibri" w:hAnsi="Calibri" w:cs="GHEA Grapalat"/>
          <w:b/>
        </w:rPr>
      </w:pPr>
      <w:r w:rsidRPr="0058219A">
        <w:rPr>
          <w:rFonts w:ascii="Calibri" w:hAnsi="Calibri"/>
          <w:b/>
        </w:rPr>
        <w:t xml:space="preserve">СОГЛАШЕНИЕ О НЕУСТОЙКЕ </w:t>
      </w:r>
    </w:p>
    <w:p w:rsidR="007247C0" w:rsidRPr="0058219A" w:rsidRDefault="007247C0" w:rsidP="007247C0">
      <w:pPr>
        <w:widowControl w:val="0"/>
        <w:spacing w:after="160"/>
        <w:jc w:val="center"/>
        <w:rPr>
          <w:rFonts w:ascii="Calibri" w:hAnsi="Calibri" w:cs="GHEA Grapalat"/>
          <w:b/>
        </w:rPr>
      </w:pPr>
      <w:r w:rsidRPr="0058219A">
        <w:rPr>
          <w:rFonts w:ascii="Calibri" w:hAnsi="Calibri"/>
          <w:b/>
        </w:rPr>
        <w:t>(обеспечение договора)</w:t>
      </w:r>
    </w:p>
    <w:tbl>
      <w:tblPr>
        <w:tblW w:w="0" w:type="auto"/>
        <w:tblInd w:w="-284" w:type="dxa"/>
        <w:tblLook w:val="04A0" w:firstRow="1" w:lastRow="0" w:firstColumn="1" w:lastColumn="0" w:noHBand="0" w:noVBand="1"/>
      </w:tblPr>
      <w:tblGrid>
        <w:gridCol w:w="4786"/>
        <w:gridCol w:w="4500"/>
      </w:tblGrid>
      <w:tr w:rsidR="007247C0" w:rsidRPr="0058219A" w:rsidTr="00195E71">
        <w:tc>
          <w:tcPr>
            <w:tcW w:w="4786" w:type="dxa"/>
          </w:tcPr>
          <w:p w:rsidR="007247C0" w:rsidRPr="0058219A" w:rsidRDefault="007247C0" w:rsidP="00106036">
            <w:pPr>
              <w:widowControl w:val="0"/>
              <w:spacing w:after="160"/>
              <w:rPr>
                <w:rFonts w:ascii="Calibri" w:hAnsi="Calibri" w:cs="GHEA Grapalat"/>
                <w:b/>
                <w:lang w:val="en-US"/>
              </w:rPr>
            </w:pPr>
          </w:p>
        </w:tc>
        <w:tc>
          <w:tcPr>
            <w:tcW w:w="4500" w:type="dxa"/>
          </w:tcPr>
          <w:p w:rsidR="007247C0" w:rsidRPr="0058219A" w:rsidRDefault="007247C0" w:rsidP="00106036">
            <w:pPr>
              <w:widowControl w:val="0"/>
              <w:spacing w:after="160"/>
              <w:jc w:val="right"/>
              <w:rPr>
                <w:rFonts w:ascii="Calibri" w:hAnsi="Calibri" w:cs="GHEA Grapalat"/>
                <w:b/>
              </w:rPr>
            </w:pPr>
            <w:r w:rsidRPr="0058219A">
              <w:rPr>
                <w:rFonts w:ascii="Calibri" w:hAnsi="Calibri"/>
              </w:rPr>
              <w:t>"</w:t>
            </w:r>
            <w:r w:rsidRPr="0058219A">
              <w:rPr>
                <w:rFonts w:ascii="Calibri" w:hAnsi="Calibri"/>
                <w:lang w:val="en-US"/>
              </w:rPr>
              <w:tab/>
            </w:r>
            <w:r w:rsidRPr="0058219A">
              <w:rPr>
                <w:rFonts w:ascii="Calibri" w:hAnsi="Calibri"/>
              </w:rPr>
              <w:t xml:space="preserve">" </w:t>
            </w:r>
            <w:r w:rsidRPr="0058219A">
              <w:rPr>
                <w:rFonts w:ascii="Calibri" w:hAnsi="Calibri"/>
                <w:lang w:val="en-US"/>
              </w:rPr>
              <w:tab/>
            </w:r>
            <w:r w:rsidRPr="0058219A">
              <w:rPr>
                <w:rFonts w:ascii="Calibri" w:hAnsi="Calibri"/>
              </w:rPr>
              <w:t>20</w:t>
            </w:r>
            <w:r w:rsidRPr="0058219A">
              <w:rPr>
                <w:rFonts w:ascii="Calibri" w:hAnsi="Calibri"/>
                <w:lang w:val="en-US"/>
              </w:rPr>
              <w:tab/>
            </w:r>
            <w:r w:rsidRPr="0058219A">
              <w:rPr>
                <w:rFonts w:ascii="Calibri" w:hAnsi="Calibri"/>
              </w:rPr>
              <w:t>г.</w:t>
            </w:r>
            <w:r w:rsidRPr="0058219A">
              <w:rPr>
                <w:rStyle w:val="af7"/>
                <w:rFonts w:ascii="Calibri" w:hAnsi="Calibri"/>
              </w:rPr>
              <w:footnoteReference w:customMarkFollows="1" w:id="10"/>
              <w:t>**</w:t>
            </w:r>
          </w:p>
        </w:tc>
      </w:tr>
    </w:tbl>
    <w:p w:rsidR="007247C0" w:rsidRPr="0058219A" w:rsidRDefault="007247C0" w:rsidP="007247C0">
      <w:pPr>
        <w:widowControl w:val="0"/>
        <w:spacing w:after="160"/>
        <w:rPr>
          <w:rFonts w:ascii="Calibri" w:hAnsi="Calibri" w:cs="GHEA Grapalat"/>
          <w:b/>
        </w:rPr>
      </w:pPr>
    </w:p>
    <w:p w:rsidR="007247C0" w:rsidRPr="0058219A" w:rsidRDefault="007247C0" w:rsidP="007247C0">
      <w:pPr>
        <w:widowControl w:val="0"/>
        <w:jc w:val="both"/>
        <w:rPr>
          <w:rFonts w:ascii="Calibri" w:hAnsi="Calibri" w:cs="GHEA Grapalat"/>
          <w:u w:val="single"/>
          <w:vertAlign w:val="subscript"/>
        </w:rPr>
      </w:pPr>
      <w:r w:rsidRPr="0058219A">
        <w:rPr>
          <w:rFonts w:ascii="Calibri" w:hAnsi="Calibri"/>
        </w:rPr>
        <w:t>_______________________________________________, в лице директора Компании,</w:t>
      </w:r>
    </w:p>
    <w:p w:rsidR="007247C0" w:rsidRPr="0058219A" w:rsidRDefault="007247C0" w:rsidP="007247C0">
      <w:pPr>
        <w:widowControl w:val="0"/>
        <w:spacing w:after="160"/>
        <w:ind w:left="1843"/>
        <w:jc w:val="both"/>
        <w:rPr>
          <w:rFonts w:ascii="Calibri" w:hAnsi="Calibri"/>
          <w:vertAlign w:val="superscript"/>
          <w:lang w:val="en-US"/>
        </w:rPr>
      </w:pPr>
      <w:r w:rsidRPr="0058219A">
        <w:rPr>
          <w:rFonts w:ascii="Calibri" w:hAnsi="Calibri"/>
          <w:vertAlign w:val="superscript"/>
        </w:rPr>
        <w:t>наименование Компании</w:t>
      </w:r>
    </w:p>
    <w:p w:rsidR="007247C0" w:rsidRPr="0058219A" w:rsidRDefault="007247C0" w:rsidP="007247C0">
      <w:pPr>
        <w:widowControl w:val="0"/>
        <w:jc w:val="both"/>
        <w:rPr>
          <w:rFonts w:ascii="Calibri" w:hAnsi="Calibri"/>
          <w:lang w:val="en-US"/>
        </w:rPr>
      </w:pPr>
      <w:r w:rsidRPr="0058219A">
        <w:rPr>
          <w:rFonts w:ascii="Calibri" w:hAnsi="Calibri"/>
          <w:lang w:val="en-US"/>
        </w:rPr>
        <w:t>_________________________________________________________________________</w:t>
      </w:r>
    </w:p>
    <w:p w:rsidR="007247C0" w:rsidRPr="0058219A" w:rsidRDefault="007247C0" w:rsidP="007247C0">
      <w:pPr>
        <w:widowControl w:val="0"/>
        <w:spacing w:after="160"/>
        <w:jc w:val="center"/>
        <w:rPr>
          <w:rFonts w:ascii="Calibri" w:hAnsi="Calibri"/>
          <w:vertAlign w:val="superscript"/>
        </w:rPr>
      </w:pPr>
      <w:r w:rsidRPr="0058219A">
        <w:rPr>
          <w:rFonts w:ascii="Calibri" w:hAnsi="Calibri"/>
          <w:vertAlign w:val="superscript"/>
        </w:rPr>
        <w:t>имя, фамилия, паспортные данные директора компании</w:t>
      </w:r>
    </w:p>
    <w:p w:rsidR="007247C0" w:rsidRPr="0058219A" w:rsidRDefault="007247C0" w:rsidP="007247C0">
      <w:pPr>
        <w:widowControl w:val="0"/>
        <w:spacing w:after="160"/>
        <w:jc w:val="both"/>
        <w:rPr>
          <w:rFonts w:ascii="Calibri" w:hAnsi="Calibri" w:cs="GHEA Grapalat"/>
        </w:rPr>
      </w:pPr>
      <w:r w:rsidRPr="0058219A">
        <w:rPr>
          <w:rFonts w:ascii="Calibri" w:hAnsi="Calibr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7247C0" w:rsidRPr="0058219A" w:rsidRDefault="007247C0" w:rsidP="007247C0">
      <w:pPr>
        <w:widowControl w:val="0"/>
        <w:spacing w:after="160"/>
        <w:jc w:val="center"/>
        <w:rPr>
          <w:rFonts w:ascii="Calibri" w:hAnsi="Calibri" w:cs="GHEA Grapalat"/>
          <w:b/>
          <w:bCs/>
        </w:rPr>
      </w:pPr>
      <w:r w:rsidRPr="0058219A">
        <w:rPr>
          <w:rFonts w:ascii="Calibri" w:hAnsi="Calibri"/>
          <w:b/>
        </w:rPr>
        <w:t>1. Предмет соглашения</w:t>
      </w:r>
    </w:p>
    <w:p w:rsidR="005523BA" w:rsidRDefault="007247C0" w:rsidP="005523BA">
      <w:r w:rsidRPr="0058219A">
        <w:rPr>
          <w:rFonts w:ascii="Calibri" w:hAnsi="Calibri"/>
        </w:rPr>
        <w:t>1</w:t>
      </w:r>
      <w:r w:rsidRPr="0058219A">
        <w:rPr>
          <w:rFonts w:ascii="Calibri" w:hAnsi="Calibri"/>
          <w:spacing w:val="-6"/>
        </w:rPr>
        <w:t>.1.</w:t>
      </w:r>
      <w:r w:rsidRPr="0058219A">
        <w:rPr>
          <w:rFonts w:ascii="Calibri" w:hAnsi="Calibri"/>
          <w:spacing w:val="-6"/>
        </w:rPr>
        <w:tab/>
        <w:t xml:space="preserve">Компания участвует в организованной </w:t>
      </w:r>
      <w:r>
        <w:rPr>
          <w:rFonts w:ascii="Calibri" w:hAnsi="Calibri"/>
          <w:spacing w:val="-6"/>
        </w:rPr>
        <w:t xml:space="preserve">  </w:t>
      </w:r>
      <w:r w:rsidR="005523BA" w:rsidRPr="00060018">
        <w:rPr>
          <w:rFonts w:ascii="GHEA Grapalat" w:hAnsi="GHEA Grapalat" w:cs="Sylfaen"/>
          <w:sz w:val="22"/>
          <w:lang w:val="af-ZA"/>
        </w:rPr>
        <w:t>«</w:t>
      </w:r>
      <w:r w:rsidR="005523BA">
        <w:rPr>
          <w:rFonts w:ascii="GHEA Grapalat" w:hAnsi="GHEA Grapalat" w:cs="Sylfaen"/>
          <w:sz w:val="22"/>
          <w:lang w:val="af-ZA"/>
        </w:rPr>
        <w:t>Оснавная школа имени Саргиса  Оганнисяна</w:t>
      </w:r>
      <w:r w:rsidR="005523BA" w:rsidRPr="00060018">
        <w:rPr>
          <w:rFonts w:ascii="GHEA Grapalat" w:hAnsi="GHEA Grapalat" w:cs="Sylfaen"/>
          <w:sz w:val="22"/>
          <w:lang w:val="af-ZA"/>
        </w:rPr>
        <w:t xml:space="preserve"> </w:t>
      </w:r>
      <w:r w:rsidR="005523BA">
        <w:rPr>
          <w:rFonts w:ascii="GHEA Grapalat" w:hAnsi="GHEA Grapalat" w:cs="Sylfaen"/>
          <w:sz w:val="22"/>
          <w:lang w:val="af-ZA"/>
        </w:rPr>
        <w:t>села Воскетап Араратского марза</w:t>
      </w:r>
      <w:r w:rsidR="005523BA" w:rsidRPr="00060018">
        <w:rPr>
          <w:rFonts w:ascii="GHEA Grapalat" w:hAnsi="GHEA Grapalat" w:cs="Sylfaen"/>
          <w:sz w:val="22"/>
          <w:lang w:val="af-ZA"/>
        </w:rPr>
        <w:t>» ГНКО</w:t>
      </w:r>
    </w:p>
    <w:p w:rsidR="007247C0" w:rsidRDefault="007247C0" w:rsidP="007247C0">
      <w:pPr>
        <w:pStyle w:val="a3"/>
        <w:widowControl w:val="0"/>
        <w:spacing w:after="160" w:line="240" w:lineRule="auto"/>
        <w:ind w:firstLine="0"/>
        <w:jc w:val="center"/>
        <w:rPr>
          <w:rFonts w:ascii="Calibri" w:hAnsi="Calibri"/>
        </w:rPr>
      </w:pPr>
      <w:r w:rsidRPr="0058219A">
        <w:rPr>
          <w:rFonts w:ascii="Calibri" w:hAnsi="Calibri"/>
          <w:spacing w:val="-6"/>
        </w:rPr>
        <w:t>*</w:t>
      </w:r>
      <w:r>
        <w:rPr>
          <w:rFonts w:ascii="Calibri" w:hAnsi="Calibri"/>
          <w:spacing w:val="-6"/>
        </w:rPr>
        <w:t xml:space="preserve"> </w:t>
      </w:r>
      <w:r w:rsidRPr="0058219A">
        <w:rPr>
          <w:rFonts w:ascii="Calibri" w:hAnsi="Calibri"/>
          <w:spacing w:val="-6"/>
        </w:rPr>
        <w:t xml:space="preserve">(далее — Заказчик) </w:t>
      </w:r>
      <w:r w:rsidRPr="0058219A">
        <w:rPr>
          <w:rFonts w:ascii="Calibri" w:hAnsi="Calibri"/>
        </w:rPr>
        <w:t xml:space="preserve">процедуре закупок под кодом </w:t>
      </w:r>
      <w:r w:rsidR="00195E71" w:rsidRPr="0058219A">
        <w:rPr>
          <w:rFonts w:ascii="Calibri" w:hAnsi="Calibri"/>
        </w:rPr>
        <w:t>"</w:t>
      </w:r>
      <w:r w:rsidR="00195E71" w:rsidRPr="00234049">
        <w:rPr>
          <w:rFonts w:ascii="Calibri" w:hAnsi="Calibri"/>
          <w:b/>
          <w:i w:val="0"/>
        </w:rPr>
        <w:t xml:space="preserve"> </w:t>
      </w:r>
      <w:r w:rsidR="00195E71">
        <w:rPr>
          <w:rFonts w:ascii="GHEA Grapalat" w:hAnsi="GHEA Grapalat" w:cs="Sylfaen"/>
          <w:sz w:val="22"/>
          <w:lang w:val="af-ZA"/>
        </w:rPr>
        <w:t>АМВННD</w:t>
      </w:r>
      <w:r w:rsidR="00195E71">
        <w:rPr>
          <w:rFonts w:ascii="Calibri" w:hAnsi="Calibri"/>
          <w:b/>
          <w:i w:val="0"/>
        </w:rPr>
        <w:t>-</w:t>
      </w:r>
      <w:r w:rsidR="00195E71" w:rsidRPr="008665F7">
        <w:rPr>
          <w:rFonts w:ascii="Calibri" w:hAnsi="Calibri"/>
          <w:b/>
          <w:i w:val="0"/>
        </w:rPr>
        <w:t xml:space="preserve"> </w:t>
      </w:r>
      <w:r w:rsidR="00195E71">
        <w:rPr>
          <w:rFonts w:ascii="Calibri" w:hAnsi="Calibri"/>
          <w:b/>
          <w:i w:val="0"/>
          <w:lang w:val="en-US"/>
        </w:rPr>
        <w:t>GH</w:t>
      </w:r>
      <w:r w:rsidR="00195E71">
        <w:rPr>
          <w:rFonts w:ascii="Calibri" w:hAnsi="Calibri"/>
          <w:b/>
          <w:i w:val="0"/>
        </w:rPr>
        <w:t>APDzB-2020/1</w:t>
      </w:r>
      <w:r>
        <w:rPr>
          <w:rFonts w:ascii="Calibri" w:hAnsi="Calibri"/>
          <w:b/>
          <w:i w:val="0"/>
        </w:rPr>
        <w:t>/1</w:t>
      </w:r>
      <w:r w:rsidRPr="0058219A">
        <w:rPr>
          <w:rFonts w:ascii="Calibri" w:hAnsi="Calibri"/>
        </w:rPr>
        <w:t>*.</w:t>
      </w:r>
    </w:p>
    <w:p w:rsidR="007247C0" w:rsidRPr="0058219A" w:rsidRDefault="007247C0" w:rsidP="007247C0">
      <w:pPr>
        <w:widowControl w:val="0"/>
        <w:tabs>
          <w:tab w:val="left" w:pos="1134"/>
        </w:tabs>
        <w:spacing w:after="160"/>
        <w:ind w:firstLine="567"/>
        <w:jc w:val="both"/>
        <w:rPr>
          <w:rFonts w:ascii="Calibri" w:hAnsi="Calibri" w:cs="GHEA Grapalat"/>
        </w:rPr>
      </w:pPr>
      <w:r w:rsidRPr="0058219A">
        <w:rPr>
          <w:rFonts w:ascii="Calibri" w:hAnsi="Calibri"/>
        </w:rPr>
        <w:t>1.2.</w:t>
      </w:r>
      <w:r w:rsidRPr="0058219A">
        <w:rPr>
          <w:rFonts w:ascii="Calibri" w:hAnsi="Calibri"/>
        </w:rPr>
        <w:tab/>
        <w:t>В качестве обеспечения исполнения договора, заключаемого в</w:t>
      </w:r>
      <w:r w:rsidRPr="0058219A">
        <w:rPr>
          <w:rFonts w:ascii="Calibri" w:hAnsi="Calibri" w:cs="Courier New"/>
          <w:lang w:val="en-US"/>
        </w:rPr>
        <w:t> </w:t>
      </w:r>
      <w:r w:rsidRPr="0058219A">
        <w:rPr>
          <w:rFonts w:ascii="Calibri" w:hAnsi="Calibri"/>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7247C0" w:rsidRPr="0058219A" w:rsidRDefault="007247C0" w:rsidP="007247C0">
      <w:pPr>
        <w:widowControl w:val="0"/>
        <w:tabs>
          <w:tab w:val="left" w:pos="1134"/>
        </w:tabs>
        <w:spacing w:after="160"/>
        <w:ind w:firstLine="567"/>
        <w:jc w:val="both"/>
        <w:rPr>
          <w:rFonts w:ascii="Calibri" w:hAnsi="Calibri" w:cs="GHEA Grapalat"/>
        </w:rPr>
      </w:pPr>
      <w:r w:rsidRPr="0058219A">
        <w:rPr>
          <w:rFonts w:ascii="Calibri" w:hAnsi="Calibri"/>
        </w:rPr>
        <w:t>1.3.</w:t>
      </w:r>
      <w:r w:rsidRPr="0058219A">
        <w:rPr>
          <w:rFonts w:ascii="Calibri" w:hAnsi="Calibri"/>
        </w:rPr>
        <w:tab/>
        <w:t>Подписав платежное требование (далее — Требование), прилагаемое к</w:t>
      </w:r>
      <w:r w:rsidRPr="0058219A">
        <w:rPr>
          <w:rFonts w:ascii="Calibri" w:hAnsi="Calibri"/>
          <w:lang w:val="en-US"/>
        </w:rPr>
        <w:t> </w:t>
      </w:r>
      <w:r w:rsidRPr="0058219A">
        <w:rPr>
          <w:rFonts w:ascii="Calibri" w:hAnsi="Calibri"/>
        </w:rPr>
        <w:t xml:space="preserve">настоящему Соглашению о неустойке, Компания безотзывно соглашается, что: </w:t>
      </w:r>
    </w:p>
    <w:p w:rsidR="007247C0" w:rsidRPr="0058219A" w:rsidRDefault="007247C0" w:rsidP="007247C0">
      <w:pPr>
        <w:widowControl w:val="0"/>
        <w:tabs>
          <w:tab w:val="left" w:pos="1134"/>
        </w:tabs>
        <w:spacing w:after="160"/>
        <w:ind w:firstLine="567"/>
        <w:jc w:val="both"/>
        <w:rPr>
          <w:rFonts w:ascii="Calibri" w:hAnsi="Calibri" w:cs="GHEA Grapalat"/>
        </w:rPr>
      </w:pPr>
      <w:r w:rsidRPr="0058219A">
        <w:rPr>
          <w:rFonts w:ascii="Calibri" w:hAnsi="Calibri"/>
        </w:rPr>
        <w:t>а)</w:t>
      </w:r>
      <w:r w:rsidRPr="0058219A">
        <w:rPr>
          <w:rFonts w:ascii="Calibri" w:hAnsi="Calibri"/>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7247C0" w:rsidRPr="0058219A" w:rsidRDefault="007247C0" w:rsidP="007247C0">
      <w:pPr>
        <w:widowControl w:val="0"/>
        <w:tabs>
          <w:tab w:val="left" w:pos="1134"/>
        </w:tabs>
        <w:spacing w:after="160"/>
        <w:ind w:firstLine="567"/>
        <w:jc w:val="both"/>
        <w:rPr>
          <w:rFonts w:ascii="Calibri" w:hAnsi="Calibri" w:cs="GHEA Grapalat"/>
        </w:rPr>
      </w:pPr>
      <w:r w:rsidRPr="0058219A">
        <w:rPr>
          <w:rFonts w:ascii="Calibri" w:hAnsi="Calibri"/>
        </w:rPr>
        <w:t>б)</w:t>
      </w:r>
      <w:r w:rsidRPr="0058219A">
        <w:rPr>
          <w:rFonts w:ascii="Calibri" w:hAnsi="Calibri"/>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7247C0" w:rsidRPr="0058219A" w:rsidRDefault="007247C0" w:rsidP="007247C0">
      <w:pPr>
        <w:widowControl w:val="0"/>
        <w:tabs>
          <w:tab w:val="left" w:pos="1134"/>
        </w:tabs>
        <w:spacing w:after="160"/>
        <w:ind w:firstLine="567"/>
        <w:jc w:val="both"/>
        <w:rPr>
          <w:rFonts w:ascii="Calibri" w:hAnsi="Calibri" w:cs="GHEA Grapalat"/>
        </w:rPr>
      </w:pPr>
      <w:r w:rsidRPr="0058219A">
        <w:rPr>
          <w:rFonts w:ascii="Calibri" w:hAnsi="Calibri"/>
        </w:rPr>
        <w:t>в)</w:t>
      </w:r>
      <w:r w:rsidRPr="0058219A">
        <w:rPr>
          <w:rFonts w:ascii="Calibri" w:hAnsi="Calibri"/>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7247C0" w:rsidRPr="0058219A" w:rsidRDefault="007247C0" w:rsidP="007247C0">
      <w:pPr>
        <w:widowControl w:val="0"/>
        <w:tabs>
          <w:tab w:val="left" w:pos="1134"/>
        </w:tabs>
        <w:spacing w:after="160"/>
        <w:ind w:firstLine="567"/>
        <w:jc w:val="both"/>
        <w:rPr>
          <w:rFonts w:ascii="Calibri" w:hAnsi="Calibri" w:cs="GHEA Grapalat"/>
        </w:rPr>
      </w:pPr>
      <w:r w:rsidRPr="0058219A">
        <w:rPr>
          <w:rFonts w:ascii="Calibri" w:hAnsi="Calibri"/>
        </w:rPr>
        <w:t>г)</w:t>
      </w:r>
      <w:r w:rsidRPr="0058219A">
        <w:rPr>
          <w:rFonts w:ascii="Calibri" w:hAnsi="Calibri"/>
        </w:rPr>
        <w:tab/>
        <w:t>Компания подтверждает, что акцептовала Требование в полном размере суммы неустойки.</w:t>
      </w:r>
    </w:p>
    <w:p w:rsidR="007247C0" w:rsidRPr="0058219A" w:rsidRDefault="007247C0" w:rsidP="007247C0">
      <w:pPr>
        <w:widowControl w:val="0"/>
        <w:tabs>
          <w:tab w:val="left" w:pos="1134"/>
        </w:tabs>
        <w:spacing w:after="160"/>
        <w:ind w:firstLine="567"/>
        <w:jc w:val="both"/>
        <w:rPr>
          <w:rFonts w:ascii="Calibri" w:hAnsi="Calibri" w:cs="GHEA Grapalat"/>
        </w:rPr>
      </w:pPr>
      <w:r w:rsidRPr="0058219A">
        <w:rPr>
          <w:rFonts w:ascii="Calibri" w:hAnsi="Calibri"/>
        </w:rPr>
        <w:t>д)</w:t>
      </w:r>
      <w:r w:rsidRPr="0058219A">
        <w:rPr>
          <w:rFonts w:ascii="Calibri" w:hAnsi="Calibri"/>
        </w:rPr>
        <w:tab/>
        <w:t xml:space="preserve">настоящим Компания соглашается, что Банк-плательщик не несет никакой </w:t>
      </w:r>
      <w:r w:rsidRPr="0058219A">
        <w:rPr>
          <w:rFonts w:ascii="Calibri" w:hAnsi="Calibri"/>
        </w:rPr>
        <w:lastRenderedPageBreak/>
        <w:t xml:space="preserve">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7247C0" w:rsidRPr="0058219A" w:rsidRDefault="007247C0" w:rsidP="007247C0">
      <w:pPr>
        <w:widowControl w:val="0"/>
        <w:tabs>
          <w:tab w:val="left" w:pos="1134"/>
        </w:tabs>
        <w:spacing w:after="160"/>
        <w:ind w:firstLine="567"/>
        <w:jc w:val="both"/>
        <w:rPr>
          <w:rFonts w:ascii="Calibri" w:hAnsi="Calibri" w:cs="GHEA Grapalat"/>
        </w:rPr>
      </w:pPr>
      <w:r w:rsidRPr="0058219A">
        <w:rPr>
          <w:rFonts w:ascii="Calibri" w:hAnsi="Calibri"/>
        </w:rPr>
        <w:t>1.5.</w:t>
      </w:r>
      <w:r w:rsidRPr="0058219A">
        <w:rPr>
          <w:rFonts w:ascii="Calibri" w:hAnsi="Calibri"/>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8219A">
        <w:rPr>
          <w:rFonts w:ascii="Calibri" w:hAnsi="Calibri" w:cs="Courier New"/>
          <w:lang w:val="en-US"/>
        </w:rPr>
        <w:t> </w:t>
      </w:r>
      <w:r w:rsidRPr="0058219A">
        <w:rPr>
          <w:rFonts w:ascii="Calibri" w:hAnsi="Calibri"/>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7247C0" w:rsidRPr="0058219A" w:rsidRDefault="007247C0" w:rsidP="007247C0">
      <w:pPr>
        <w:widowControl w:val="0"/>
        <w:tabs>
          <w:tab w:val="left" w:pos="1134"/>
        </w:tabs>
        <w:spacing w:after="160"/>
        <w:ind w:firstLine="567"/>
        <w:jc w:val="both"/>
        <w:rPr>
          <w:rFonts w:ascii="Calibri" w:hAnsi="Calibri" w:cs="GHEA Grapalat"/>
        </w:rPr>
      </w:pPr>
      <w:r w:rsidRPr="0058219A">
        <w:rPr>
          <w:rFonts w:ascii="Calibri" w:hAnsi="Calibri"/>
        </w:rPr>
        <w:t>1.6.</w:t>
      </w:r>
      <w:r w:rsidRPr="0058219A">
        <w:rPr>
          <w:rFonts w:ascii="Calibri" w:hAnsi="Calibri"/>
        </w:rPr>
        <w:tab/>
        <w:t>Заказчик может представить в Банк-плательщик иные дополнительные документы.</w:t>
      </w:r>
    </w:p>
    <w:p w:rsidR="007247C0" w:rsidRPr="0058219A" w:rsidRDefault="007247C0" w:rsidP="007247C0">
      <w:pPr>
        <w:widowControl w:val="0"/>
        <w:tabs>
          <w:tab w:val="left" w:pos="1134"/>
        </w:tabs>
        <w:spacing w:after="160"/>
        <w:ind w:firstLine="567"/>
        <w:jc w:val="both"/>
        <w:rPr>
          <w:rFonts w:ascii="Calibri" w:hAnsi="Calibri" w:cs="GHEA Grapalat"/>
        </w:rPr>
      </w:pPr>
      <w:r w:rsidRPr="0058219A">
        <w:rPr>
          <w:rFonts w:ascii="Calibri" w:hAnsi="Calibri"/>
        </w:rPr>
        <w:t>1.7. Банк не несет какой-либо ответственности за риски (понесенные</w:t>
      </w:r>
      <w:r w:rsidRPr="0058219A">
        <w:rPr>
          <w:rFonts w:ascii="Calibri" w:hAnsi="Calibri" w:cs="Courier New"/>
          <w:lang w:val="en-US"/>
        </w:rPr>
        <w:t> </w:t>
      </w:r>
      <w:r w:rsidRPr="0058219A">
        <w:rPr>
          <w:rFonts w:ascii="Calibri" w:hAnsi="Calibri"/>
        </w:rPr>
        <w:t>Компанией убытки) и негативные последствия, возникшие для Компании в результате уплаты Банком-плательщиком суммы, указанной в</w:t>
      </w:r>
      <w:r w:rsidRPr="0058219A">
        <w:rPr>
          <w:rFonts w:ascii="Calibri" w:hAnsi="Calibri" w:cs="Courier New"/>
          <w:lang w:val="en-US"/>
        </w:rPr>
        <w:t> </w:t>
      </w:r>
      <w:r w:rsidRPr="0058219A">
        <w:rPr>
          <w:rFonts w:ascii="Calibri" w:hAnsi="Calibri"/>
        </w:rPr>
        <w:t>Требовании. Банк не обязан проверять факты нарушения Компанией условий договора.</w:t>
      </w:r>
    </w:p>
    <w:p w:rsidR="007247C0" w:rsidRPr="0058219A" w:rsidRDefault="007247C0" w:rsidP="007247C0">
      <w:pPr>
        <w:widowControl w:val="0"/>
        <w:tabs>
          <w:tab w:val="left" w:pos="1134"/>
        </w:tabs>
        <w:spacing w:after="160"/>
        <w:ind w:firstLine="567"/>
        <w:jc w:val="both"/>
        <w:rPr>
          <w:rFonts w:ascii="Calibri" w:hAnsi="Calibri" w:cs="GHEA Grapalat"/>
        </w:rPr>
      </w:pPr>
      <w:r w:rsidRPr="0058219A">
        <w:rPr>
          <w:rFonts w:ascii="Calibri" w:hAnsi="Calibri"/>
        </w:rPr>
        <w:t>1.8.</w:t>
      </w:r>
      <w:r w:rsidRPr="0058219A">
        <w:rPr>
          <w:rFonts w:ascii="Calibri" w:hAnsi="Calibri"/>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7247C0" w:rsidRPr="0058219A" w:rsidRDefault="007247C0" w:rsidP="007247C0">
      <w:pPr>
        <w:widowControl w:val="0"/>
        <w:tabs>
          <w:tab w:val="left" w:pos="1134"/>
        </w:tabs>
        <w:spacing w:after="160"/>
        <w:ind w:firstLine="567"/>
        <w:jc w:val="both"/>
        <w:rPr>
          <w:rFonts w:ascii="Calibri" w:hAnsi="Calibri" w:cs="GHEA Grapalat"/>
        </w:rPr>
      </w:pPr>
      <w:r w:rsidRPr="0058219A">
        <w:rPr>
          <w:rFonts w:ascii="Calibri" w:hAnsi="Calibri"/>
        </w:rPr>
        <w:t>1.9.</w:t>
      </w:r>
      <w:r w:rsidRPr="0058219A">
        <w:rPr>
          <w:rFonts w:ascii="Calibri" w:hAnsi="Calibri"/>
        </w:rPr>
        <w:tab/>
        <w:t>В случае если в течение десяти рабочих дней после представления в</w:t>
      </w:r>
      <w:r w:rsidRPr="0058219A">
        <w:rPr>
          <w:rFonts w:ascii="Calibri" w:hAnsi="Calibri" w:cs="Courier New"/>
          <w:lang w:val="en-US"/>
        </w:rPr>
        <w:t> </w:t>
      </w:r>
      <w:r w:rsidRPr="0058219A">
        <w:rPr>
          <w:rFonts w:ascii="Calibri" w:hAnsi="Calibri"/>
        </w:rPr>
        <w:t>Банк настоящего Соглашения и прилагаемого Требования по независящим от</w:t>
      </w:r>
      <w:r w:rsidRPr="0058219A">
        <w:rPr>
          <w:rFonts w:ascii="Calibri" w:hAnsi="Calibri" w:cs="Courier New"/>
          <w:lang w:val="en-US"/>
        </w:rPr>
        <w:t> </w:t>
      </w:r>
      <w:r w:rsidRPr="0058219A">
        <w:rPr>
          <w:rFonts w:ascii="Calibri" w:hAnsi="Calibri"/>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58219A">
        <w:rPr>
          <w:rFonts w:ascii="Calibri" w:hAnsi="Calibri" w:cs="Courier New"/>
          <w:lang w:val="en-US"/>
        </w:rPr>
        <w:t> </w:t>
      </w:r>
      <w:r w:rsidRPr="0058219A">
        <w:rPr>
          <w:rFonts w:ascii="Calibri" w:hAnsi="Calibri"/>
        </w:rPr>
        <w:t>неуплатой.</w:t>
      </w:r>
    </w:p>
    <w:p w:rsidR="007247C0" w:rsidRPr="0058219A" w:rsidRDefault="007247C0" w:rsidP="007247C0">
      <w:pPr>
        <w:widowControl w:val="0"/>
        <w:spacing w:after="160"/>
        <w:jc w:val="center"/>
        <w:rPr>
          <w:rFonts w:ascii="Calibri" w:hAnsi="Calibri" w:cs="GHEA Grapalat"/>
          <w:b/>
          <w:bCs/>
        </w:rPr>
      </w:pPr>
      <w:r w:rsidRPr="0058219A">
        <w:rPr>
          <w:rFonts w:ascii="Calibri" w:hAnsi="Calibri"/>
          <w:b/>
        </w:rPr>
        <w:t>2. Иные условия</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2.1.</w:t>
      </w:r>
      <w:r w:rsidRPr="0058219A">
        <w:rPr>
          <w:rFonts w:ascii="Calibri" w:hAnsi="Calibri"/>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tbl>
      <w:tblPr>
        <w:tblpPr w:leftFromText="180" w:rightFromText="180" w:vertAnchor="page" w:horzAnchor="page" w:tblpX="793" w:tblpY="14689"/>
        <w:tblW w:w="10980" w:type="dxa"/>
        <w:tblLook w:val="0000" w:firstRow="0" w:lastRow="0" w:firstColumn="0" w:lastColumn="0" w:noHBand="0" w:noVBand="0"/>
      </w:tblPr>
      <w:tblGrid>
        <w:gridCol w:w="5616"/>
        <w:gridCol w:w="5364"/>
      </w:tblGrid>
      <w:tr w:rsidR="007247C0" w:rsidRPr="0058219A" w:rsidTr="0010603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247C0" w:rsidRPr="0058219A" w:rsidRDefault="007247C0" w:rsidP="00106036">
            <w:pPr>
              <w:widowControl w:val="0"/>
              <w:tabs>
                <w:tab w:val="left" w:pos="3402"/>
              </w:tabs>
              <w:spacing w:after="160"/>
              <w:ind w:left="360"/>
              <w:rPr>
                <w:rFonts w:ascii="Calibri" w:hAnsi="Calibri" w:cs="Sylfaen"/>
                <w:b/>
                <w:bCs/>
                <w:lang w:val="en-US"/>
              </w:rPr>
            </w:pPr>
            <w:r w:rsidRPr="0058219A">
              <w:rPr>
                <w:rFonts w:ascii="Calibri" w:hAnsi="Calibri"/>
                <w:b/>
                <w:lang w:val="en-US"/>
              </w:rPr>
              <w:t>1.</w:t>
            </w:r>
            <w:r w:rsidRPr="0058219A">
              <w:rPr>
                <w:rFonts w:ascii="Calibri" w:hAnsi="Calibri"/>
                <w:b/>
                <w:lang w:val="en-US"/>
              </w:rPr>
              <w:tab/>
            </w:r>
            <w:r w:rsidRPr="0058219A">
              <w:rPr>
                <w:rFonts w:ascii="Calibri" w:hAnsi="Calibri"/>
                <w:b/>
              </w:rPr>
              <w:t xml:space="preserve">ПЛАТЕЖНОЕ ТРЕБОВАНИЕ </w:t>
            </w:r>
            <w:r w:rsidRPr="0058219A">
              <w:rPr>
                <w:rFonts w:ascii="Calibri" w:hAnsi="Calibri"/>
                <w:b/>
                <w:lang w:val="en-US"/>
              </w:rPr>
              <w:t>*</w:t>
            </w:r>
          </w:p>
        </w:tc>
      </w:tr>
      <w:tr w:rsidR="007247C0" w:rsidRPr="0058219A" w:rsidTr="0010603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247C0" w:rsidRPr="0058219A" w:rsidRDefault="007247C0" w:rsidP="00106036">
            <w:pPr>
              <w:widowControl w:val="0"/>
              <w:tabs>
                <w:tab w:val="left" w:pos="855"/>
              </w:tabs>
              <w:spacing w:after="160"/>
              <w:ind w:left="360"/>
              <w:rPr>
                <w:rFonts w:ascii="Calibri" w:hAnsi="Calibri" w:cs="Sylfaen"/>
              </w:rPr>
            </w:pPr>
            <w:r w:rsidRPr="0058219A">
              <w:rPr>
                <w:rFonts w:ascii="Calibri" w:hAnsi="Calibri"/>
              </w:rPr>
              <w:t>2.</w:t>
            </w:r>
            <w:r w:rsidRPr="0058219A">
              <w:rPr>
                <w:rFonts w:ascii="Calibri" w:hAnsi="Calibri"/>
              </w:rPr>
              <w:tab/>
              <w:t xml:space="preserve">Номер </w:t>
            </w:r>
          </w:p>
        </w:tc>
      </w:tr>
      <w:tr w:rsidR="007247C0" w:rsidRPr="0058219A" w:rsidTr="0010603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247C0" w:rsidRPr="0058219A" w:rsidRDefault="007247C0" w:rsidP="00106036">
            <w:pPr>
              <w:widowControl w:val="0"/>
              <w:tabs>
                <w:tab w:val="left" w:pos="3390"/>
              </w:tabs>
              <w:spacing w:after="160"/>
              <w:ind w:left="322"/>
              <w:rPr>
                <w:rFonts w:ascii="Calibri" w:hAnsi="Calibri" w:cs="Sylfaen"/>
              </w:rPr>
            </w:pPr>
            <w:r w:rsidRPr="0058219A">
              <w:rPr>
                <w:rFonts w:ascii="Calibri" w:hAnsi="Calibri"/>
              </w:rPr>
              <w:t>3</w:t>
            </w:r>
            <w:r w:rsidRPr="0058219A">
              <w:rPr>
                <w:rFonts w:ascii="Calibri" w:hAnsi="Calibri"/>
              </w:rPr>
              <w:tab/>
              <w:t>Дата представления: "___" ___ 20___г.</w:t>
            </w:r>
          </w:p>
        </w:tc>
      </w:tr>
      <w:tr w:rsidR="007247C0" w:rsidRPr="0058219A" w:rsidTr="0010603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247C0" w:rsidRPr="0058219A" w:rsidRDefault="007247C0" w:rsidP="00106036">
            <w:pPr>
              <w:widowControl w:val="0"/>
              <w:tabs>
                <w:tab w:val="left" w:pos="855"/>
              </w:tabs>
              <w:spacing w:after="160"/>
              <w:ind w:left="360"/>
              <w:rPr>
                <w:rFonts w:ascii="Calibri" w:hAnsi="Calibri"/>
              </w:rPr>
            </w:pPr>
            <w:r w:rsidRPr="0058219A">
              <w:rPr>
                <w:rFonts w:ascii="Calibri" w:hAnsi="Calibri"/>
              </w:rPr>
              <w:t>4.</w:t>
            </w:r>
            <w:r w:rsidRPr="0058219A">
              <w:rPr>
                <w:rFonts w:ascii="Calibri" w:hAnsi="Calibri"/>
              </w:rPr>
              <w:tab/>
              <w:t>Наименование, или имя, фамилия плательщика (Компания:</w:t>
            </w:r>
          </w:p>
        </w:tc>
      </w:tr>
      <w:tr w:rsidR="007247C0" w:rsidRPr="0058219A" w:rsidTr="0010603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247C0" w:rsidRPr="0058219A" w:rsidRDefault="007247C0" w:rsidP="00106036">
            <w:pPr>
              <w:widowControl w:val="0"/>
              <w:tabs>
                <w:tab w:val="left" w:pos="855"/>
              </w:tabs>
              <w:spacing w:after="160"/>
              <w:ind w:left="360"/>
              <w:rPr>
                <w:rFonts w:ascii="Calibri" w:hAnsi="Calibri"/>
              </w:rPr>
            </w:pPr>
            <w:r w:rsidRPr="0058219A">
              <w:rPr>
                <w:rFonts w:ascii="Calibri" w:hAnsi="Calibri"/>
              </w:rPr>
              <w:t>5.</w:t>
            </w:r>
            <w:r w:rsidRPr="0058219A">
              <w:rPr>
                <w:rFonts w:ascii="Calibri" w:hAnsi="Calibri"/>
              </w:rPr>
              <w:tab/>
              <w:t>Обслуживающая плательщика Финансовая организация (банк):</w:t>
            </w:r>
          </w:p>
        </w:tc>
      </w:tr>
      <w:tr w:rsidR="007247C0" w:rsidRPr="0058219A" w:rsidTr="0010603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247C0" w:rsidRPr="0058219A" w:rsidRDefault="007247C0" w:rsidP="00106036">
            <w:pPr>
              <w:widowControl w:val="0"/>
              <w:tabs>
                <w:tab w:val="left" w:pos="855"/>
              </w:tabs>
              <w:spacing w:after="160"/>
              <w:ind w:left="360"/>
              <w:rPr>
                <w:rFonts w:ascii="Calibri" w:hAnsi="Calibri"/>
              </w:rPr>
            </w:pPr>
            <w:r w:rsidRPr="0058219A">
              <w:rPr>
                <w:rFonts w:ascii="Calibri" w:hAnsi="Calibri"/>
              </w:rPr>
              <w:t>6.</w:t>
            </w:r>
            <w:r w:rsidRPr="0058219A">
              <w:rPr>
                <w:rFonts w:ascii="Calibri" w:hAnsi="Calibri"/>
              </w:rPr>
              <w:tab/>
              <w:t>Номер счета плательщика:</w:t>
            </w:r>
          </w:p>
        </w:tc>
      </w:tr>
      <w:tr w:rsidR="007247C0" w:rsidRPr="0058219A" w:rsidTr="0010603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247C0" w:rsidRPr="0058219A" w:rsidRDefault="007247C0" w:rsidP="00106036">
            <w:pPr>
              <w:widowControl w:val="0"/>
              <w:tabs>
                <w:tab w:val="left" w:pos="855"/>
              </w:tabs>
              <w:spacing w:after="160"/>
              <w:ind w:left="360"/>
              <w:rPr>
                <w:rFonts w:ascii="Calibri" w:hAnsi="Calibri"/>
              </w:rPr>
            </w:pPr>
            <w:r w:rsidRPr="0058219A">
              <w:rPr>
                <w:rFonts w:ascii="Calibri" w:hAnsi="Calibri"/>
              </w:rPr>
              <w:t>7.</w:t>
            </w:r>
            <w:r w:rsidRPr="0058219A">
              <w:rPr>
                <w:rFonts w:ascii="Calibri" w:hAnsi="Calibri"/>
              </w:rPr>
              <w:tab/>
              <w:t>УНН плательщика:</w:t>
            </w:r>
          </w:p>
        </w:tc>
      </w:tr>
      <w:tr w:rsidR="007247C0" w:rsidRPr="0058219A" w:rsidTr="0010603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247C0" w:rsidRPr="0058219A" w:rsidRDefault="007247C0" w:rsidP="00106036">
            <w:pPr>
              <w:widowControl w:val="0"/>
              <w:tabs>
                <w:tab w:val="left" w:pos="855"/>
              </w:tabs>
              <w:spacing w:after="160"/>
              <w:ind w:left="360"/>
              <w:rPr>
                <w:rFonts w:ascii="Calibri" w:hAnsi="Calibri"/>
              </w:rPr>
            </w:pPr>
            <w:r w:rsidRPr="0058219A">
              <w:rPr>
                <w:rFonts w:ascii="Calibri" w:hAnsi="Calibri"/>
              </w:rPr>
              <w:lastRenderedPageBreak/>
              <w:t>8.</w:t>
            </w:r>
            <w:r w:rsidRPr="0058219A">
              <w:rPr>
                <w:rFonts w:ascii="Calibri" w:hAnsi="Calibri"/>
              </w:rPr>
              <w:tab/>
              <w:t>НЗОУ плательщика:</w:t>
            </w:r>
          </w:p>
        </w:tc>
      </w:tr>
      <w:tr w:rsidR="007247C0" w:rsidRPr="0058219A" w:rsidTr="0010603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247C0" w:rsidRPr="0058219A" w:rsidRDefault="007247C0" w:rsidP="00106036">
            <w:pPr>
              <w:widowControl w:val="0"/>
              <w:tabs>
                <w:tab w:val="left" w:pos="855"/>
              </w:tabs>
              <w:spacing w:after="160"/>
              <w:ind w:left="360"/>
              <w:rPr>
                <w:rFonts w:ascii="Calibri" w:hAnsi="Calibri"/>
              </w:rPr>
            </w:pPr>
            <w:r w:rsidRPr="0058219A">
              <w:rPr>
                <w:rFonts w:ascii="Calibri" w:hAnsi="Calibri"/>
              </w:rPr>
              <w:t>9.</w:t>
            </w:r>
            <w:r w:rsidRPr="0058219A">
              <w:rPr>
                <w:rFonts w:ascii="Calibri" w:hAnsi="Calibri"/>
              </w:rPr>
              <w:tab/>
              <w:t>Наименование, или имя, фамилия бенефициара:</w:t>
            </w:r>
          </w:p>
        </w:tc>
      </w:tr>
      <w:tr w:rsidR="007247C0" w:rsidRPr="0058219A" w:rsidTr="0010603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247C0" w:rsidRPr="0058219A" w:rsidRDefault="007247C0" w:rsidP="00106036">
            <w:pPr>
              <w:widowControl w:val="0"/>
              <w:tabs>
                <w:tab w:val="left" w:pos="855"/>
              </w:tabs>
              <w:spacing w:after="160"/>
              <w:ind w:left="360"/>
              <w:rPr>
                <w:rFonts w:ascii="Calibri" w:hAnsi="Calibri"/>
              </w:rPr>
            </w:pPr>
            <w:r w:rsidRPr="0058219A">
              <w:rPr>
                <w:rFonts w:ascii="Calibri" w:hAnsi="Calibri"/>
              </w:rPr>
              <w:t>10.</w:t>
            </w:r>
            <w:r w:rsidRPr="0058219A">
              <w:rPr>
                <w:rFonts w:ascii="Calibri" w:hAnsi="Calibri"/>
              </w:rPr>
              <w:tab/>
              <w:t>НЗОУ бенефициара (не заполняется)</w:t>
            </w:r>
          </w:p>
        </w:tc>
      </w:tr>
      <w:tr w:rsidR="007247C0" w:rsidRPr="0058219A" w:rsidTr="0010603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247C0" w:rsidRPr="00195E71" w:rsidRDefault="007247C0" w:rsidP="00106036">
            <w:pPr>
              <w:widowControl w:val="0"/>
              <w:tabs>
                <w:tab w:val="left" w:pos="855"/>
              </w:tabs>
              <w:spacing w:after="160"/>
              <w:ind w:left="360"/>
              <w:rPr>
                <w:rFonts w:ascii="Calibri" w:hAnsi="Calibri"/>
                <w:lang w:val="en-US"/>
              </w:rPr>
            </w:pPr>
            <w:r w:rsidRPr="0058219A">
              <w:rPr>
                <w:rFonts w:ascii="Calibri" w:hAnsi="Calibri"/>
              </w:rPr>
              <w:t>11.</w:t>
            </w:r>
            <w:r w:rsidRPr="0058219A">
              <w:rPr>
                <w:rFonts w:ascii="Calibri" w:hAnsi="Calibri"/>
              </w:rPr>
              <w:tab/>
              <w:t>УНН бенефициара:</w:t>
            </w:r>
            <w:r w:rsidR="00195E71">
              <w:rPr>
                <w:rFonts w:ascii="Calibri" w:hAnsi="Calibri"/>
                <w:lang w:val="en-US"/>
              </w:rPr>
              <w:t>04103945</w:t>
            </w:r>
          </w:p>
        </w:tc>
      </w:tr>
      <w:tr w:rsidR="007247C0" w:rsidRPr="0058219A" w:rsidTr="0010603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247C0" w:rsidRPr="0058219A" w:rsidRDefault="007247C0" w:rsidP="00106036">
            <w:pPr>
              <w:widowControl w:val="0"/>
              <w:tabs>
                <w:tab w:val="left" w:pos="855"/>
              </w:tabs>
              <w:spacing w:after="160"/>
              <w:ind w:left="360"/>
              <w:rPr>
                <w:rFonts w:ascii="Calibri" w:hAnsi="Calibri"/>
              </w:rPr>
            </w:pPr>
            <w:r w:rsidRPr="0058219A">
              <w:rPr>
                <w:rFonts w:ascii="Calibri" w:hAnsi="Calibri"/>
              </w:rPr>
              <w:t>12.</w:t>
            </w:r>
            <w:r w:rsidRPr="0058219A">
              <w:rPr>
                <w:rFonts w:ascii="Calibri" w:hAnsi="Calibri"/>
              </w:rPr>
              <w:tab/>
              <w:t>Обслуживающая бенефициара Финансовая организация (банк):</w:t>
            </w:r>
          </w:p>
        </w:tc>
      </w:tr>
      <w:tr w:rsidR="007247C0" w:rsidRPr="0058219A" w:rsidTr="0010603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247C0" w:rsidRPr="00195E71" w:rsidRDefault="007247C0" w:rsidP="00106036">
            <w:pPr>
              <w:widowControl w:val="0"/>
              <w:tabs>
                <w:tab w:val="left" w:pos="855"/>
              </w:tabs>
              <w:spacing w:after="160"/>
              <w:ind w:left="360"/>
              <w:rPr>
                <w:rFonts w:ascii="Calibri" w:hAnsi="Calibri"/>
                <w:lang w:val="en-US"/>
              </w:rPr>
            </w:pPr>
            <w:r w:rsidRPr="0058219A">
              <w:rPr>
                <w:rFonts w:ascii="Calibri" w:hAnsi="Calibri"/>
              </w:rPr>
              <w:t>13.</w:t>
            </w:r>
            <w:r w:rsidRPr="0058219A">
              <w:rPr>
                <w:rFonts w:ascii="Calibri" w:hAnsi="Calibri"/>
              </w:rPr>
              <w:tab/>
              <w:t>Номер счета бенефициара (сч.№)</w:t>
            </w:r>
            <w:r w:rsidR="00195E71">
              <w:rPr>
                <w:rFonts w:ascii="Calibri" w:hAnsi="Calibri"/>
                <w:lang w:val="en-US"/>
              </w:rPr>
              <w:t xml:space="preserve"> 900428000419</w:t>
            </w:r>
          </w:p>
        </w:tc>
      </w:tr>
      <w:tr w:rsidR="007247C0" w:rsidRPr="0058219A" w:rsidTr="0010603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247C0" w:rsidRPr="0058219A" w:rsidRDefault="007247C0" w:rsidP="00106036">
            <w:pPr>
              <w:widowControl w:val="0"/>
              <w:tabs>
                <w:tab w:val="left" w:pos="855"/>
              </w:tabs>
              <w:spacing w:after="160"/>
              <w:ind w:left="360"/>
              <w:rPr>
                <w:rFonts w:ascii="Calibri" w:hAnsi="Calibri"/>
              </w:rPr>
            </w:pPr>
            <w:r w:rsidRPr="0058219A">
              <w:rPr>
                <w:rFonts w:ascii="Calibri" w:hAnsi="Calibri"/>
              </w:rPr>
              <w:t>14.</w:t>
            </w:r>
            <w:r w:rsidRPr="0058219A">
              <w:rPr>
                <w:rFonts w:ascii="Calibri" w:hAnsi="Calibri"/>
              </w:rPr>
              <w:tab/>
              <w:t>Сумма (цифрами и прописью):</w:t>
            </w:r>
          </w:p>
        </w:tc>
      </w:tr>
      <w:tr w:rsidR="007247C0" w:rsidRPr="0058219A" w:rsidTr="0010603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247C0" w:rsidRPr="0058219A" w:rsidRDefault="007247C0" w:rsidP="00106036">
            <w:pPr>
              <w:widowControl w:val="0"/>
              <w:tabs>
                <w:tab w:val="left" w:pos="855"/>
              </w:tabs>
              <w:spacing w:after="160"/>
              <w:ind w:left="360"/>
              <w:rPr>
                <w:rFonts w:ascii="Calibri" w:hAnsi="Calibri"/>
              </w:rPr>
            </w:pPr>
            <w:r w:rsidRPr="0058219A">
              <w:rPr>
                <w:rFonts w:ascii="Calibri" w:hAnsi="Calibri"/>
              </w:rPr>
              <w:t>15.</w:t>
            </w:r>
            <w:r w:rsidRPr="0058219A">
              <w:rPr>
                <w:rFonts w:ascii="Calibri" w:hAnsi="Calibri"/>
              </w:rPr>
              <w:tab/>
              <w:t>Акцептованная сумма (цифрами и прописью) (предусмотрена для частичного акцепта указанной суммы, который не применяется)</w:t>
            </w:r>
          </w:p>
        </w:tc>
      </w:tr>
      <w:tr w:rsidR="007247C0" w:rsidRPr="0058219A" w:rsidTr="0010603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247C0" w:rsidRPr="0058219A" w:rsidRDefault="007247C0" w:rsidP="00106036">
            <w:pPr>
              <w:widowControl w:val="0"/>
              <w:tabs>
                <w:tab w:val="left" w:pos="855"/>
              </w:tabs>
              <w:spacing w:after="160"/>
              <w:ind w:left="360"/>
              <w:rPr>
                <w:rFonts w:ascii="Calibri" w:hAnsi="Calibri"/>
              </w:rPr>
            </w:pPr>
            <w:r w:rsidRPr="0058219A">
              <w:rPr>
                <w:rFonts w:ascii="Calibri" w:hAnsi="Calibri"/>
              </w:rPr>
              <w:t>16.</w:t>
            </w:r>
            <w:r w:rsidRPr="0058219A">
              <w:rPr>
                <w:rFonts w:ascii="Calibri" w:hAnsi="Calibri"/>
              </w:rPr>
              <w:tab/>
              <w:t>Валюта (прописью и по коду):</w:t>
            </w:r>
          </w:p>
        </w:tc>
      </w:tr>
      <w:tr w:rsidR="007247C0" w:rsidRPr="0058219A" w:rsidTr="0010603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247C0" w:rsidRPr="0058219A" w:rsidRDefault="007247C0" w:rsidP="00106036">
            <w:pPr>
              <w:widowControl w:val="0"/>
              <w:tabs>
                <w:tab w:val="left" w:pos="855"/>
              </w:tabs>
              <w:spacing w:after="160"/>
              <w:ind w:left="360"/>
              <w:rPr>
                <w:rFonts w:ascii="Calibri" w:hAnsi="Calibri"/>
              </w:rPr>
            </w:pPr>
            <w:r w:rsidRPr="0058219A">
              <w:rPr>
                <w:rFonts w:ascii="Calibri" w:hAnsi="Calibri"/>
              </w:rPr>
              <w:t>17.</w:t>
            </w:r>
            <w:r w:rsidRPr="0058219A">
              <w:rPr>
                <w:rFonts w:ascii="Calibri" w:hAnsi="Calibri"/>
              </w:rPr>
              <w:tab/>
              <w:t>Цель сделки (уплаты): (для обеспечения исполнения договора)</w:t>
            </w:r>
          </w:p>
        </w:tc>
      </w:tr>
      <w:tr w:rsidR="007247C0" w:rsidRPr="0058219A" w:rsidTr="00106036">
        <w:trPr>
          <w:trHeight w:val="424"/>
        </w:trPr>
        <w:tc>
          <w:tcPr>
            <w:tcW w:w="10980" w:type="dxa"/>
            <w:gridSpan w:val="2"/>
            <w:tcBorders>
              <w:top w:val="single" w:sz="4" w:space="0" w:color="auto"/>
              <w:left w:val="single" w:sz="4" w:space="0" w:color="auto"/>
              <w:right w:val="single" w:sz="4" w:space="0" w:color="000000"/>
            </w:tcBorders>
            <w:noWrap/>
            <w:vAlign w:val="bottom"/>
          </w:tcPr>
          <w:p w:rsidR="007247C0" w:rsidRPr="0058219A" w:rsidRDefault="007247C0" w:rsidP="00106036">
            <w:pPr>
              <w:widowControl w:val="0"/>
              <w:tabs>
                <w:tab w:val="left" w:pos="855"/>
              </w:tabs>
              <w:spacing w:after="160"/>
              <w:ind w:left="360"/>
              <w:rPr>
                <w:rFonts w:ascii="Calibri" w:hAnsi="Calibri"/>
              </w:rPr>
            </w:pPr>
            <w:r w:rsidRPr="0058219A">
              <w:rPr>
                <w:rFonts w:ascii="Calibri" w:hAnsi="Calibri"/>
              </w:rPr>
              <w:t>18.</w:t>
            </w:r>
            <w:r w:rsidRPr="0058219A">
              <w:rPr>
                <w:rFonts w:ascii="Calibri" w:hAnsi="Calibri"/>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7247C0" w:rsidRPr="0058219A" w:rsidTr="0010603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247C0" w:rsidRPr="0058219A" w:rsidRDefault="007247C0" w:rsidP="00106036">
            <w:pPr>
              <w:widowControl w:val="0"/>
              <w:tabs>
                <w:tab w:val="left" w:pos="855"/>
              </w:tabs>
              <w:spacing w:after="160"/>
              <w:ind w:left="360"/>
              <w:rPr>
                <w:rFonts w:ascii="Calibri" w:hAnsi="Calibri"/>
              </w:rPr>
            </w:pPr>
            <w:r w:rsidRPr="0058219A">
              <w:rPr>
                <w:rFonts w:ascii="Calibri" w:hAnsi="Calibri"/>
              </w:rPr>
              <w:t>19.</w:t>
            </w:r>
            <w:r w:rsidRPr="0058219A">
              <w:rPr>
                <w:rFonts w:ascii="Calibri" w:hAnsi="Calibri"/>
                <w:lang w:val="en-US"/>
              </w:rPr>
              <w:tab/>
            </w:r>
            <w:r w:rsidRPr="0058219A">
              <w:rPr>
                <w:rFonts w:ascii="Calibri" w:hAnsi="Calibri"/>
              </w:rPr>
              <w:t>Условия оплаты: &lt;акцептованный платеж&gt;</w:t>
            </w:r>
          </w:p>
        </w:tc>
      </w:tr>
      <w:tr w:rsidR="007247C0" w:rsidRPr="0058219A" w:rsidTr="0010603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247C0" w:rsidRPr="0058219A" w:rsidRDefault="007247C0" w:rsidP="00106036">
            <w:pPr>
              <w:widowControl w:val="0"/>
              <w:tabs>
                <w:tab w:val="left" w:pos="855"/>
              </w:tabs>
              <w:spacing w:after="160"/>
              <w:ind w:left="360"/>
              <w:rPr>
                <w:rFonts w:ascii="Calibri" w:hAnsi="Calibri"/>
                <w:lang w:val="en-US"/>
              </w:rPr>
            </w:pPr>
            <w:r w:rsidRPr="0058219A">
              <w:rPr>
                <w:rFonts w:ascii="Calibri" w:hAnsi="Calibri"/>
              </w:rPr>
              <w:t>20.</w:t>
            </w:r>
            <w:r w:rsidRPr="0058219A">
              <w:rPr>
                <w:rFonts w:ascii="Calibri" w:hAnsi="Calibri"/>
                <w:lang w:val="en-US"/>
              </w:rPr>
              <w:tab/>
            </w:r>
            <w:r w:rsidRPr="0058219A">
              <w:rPr>
                <w:rFonts w:ascii="Calibri" w:hAnsi="Calibri"/>
              </w:rPr>
              <w:t>Количество прилагаемых страниц: --- страниц</w:t>
            </w:r>
          </w:p>
        </w:tc>
      </w:tr>
      <w:tr w:rsidR="007247C0" w:rsidRPr="0058219A" w:rsidTr="00106036">
        <w:trPr>
          <w:trHeight w:val="2194"/>
        </w:trPr>
        <w:tc>
          <w:tcPr>
            <w:tcW w:w="5616" w:type="dxa"/>
            <w:tcBorders>
              <w:top w:val="nil"/>
              <w:left w:val="single" w:sz="4" w:space="0" w:color="auto"/>
              <w:bottom w:val="single" w:sz="4" w:space="0" w:color="auto"/>
              <w:right w:val="single" w:sz="4" w:space="0" w:color="auto"/>
            </w:tcBorders>
            <w:noWrap/>
            <w:vAlign w:val="bottom"/>
          </w:tcPr>
          <w:p w:rsidR="007247C0" w:rsidRPr="0058219A" w:rsidRDefault="007247C0" w:rsidP="00106036">
            <w:pPr>
              <w:widowControl w:val="0"/>
              <w:tabs>
                <w:tab w:val="left" w:pos="851"/>
              </w:tabs>
              <w:spacing w:after="160"/>
              <w:rPr>
                <w:rFonts w:ascii="Calibri" w:hAnsi="Calibri" w:cs="Sylfaen"/>
              </w:rPr>
            </w:pPr>
            <w:r w:rsidRPr="0058219A">
              <w:rPr>
                <w:rFonts w:ascii="Calibri" w:hAnsi="Calibri"/>
              </w:rPr>
              <w:t>22.а.</w:t>
            </w:r>
            <w:r w:rsidRPr="0058219A">
              <w:rPr>
                <w:rFonts w:ascii="Calibri" w:hAnsi="Calibri"/>
              </w:rPr>
              <w:tab/>
              <w:t>Подписи бенефициара</w:t>
            </w:r>
          </w:p>
          <w:p w:rsidR="007247C0" w:rsidRPr="0058219A" w:rsidRDefault="007247C0" w:rsidP="00106036">
            <w:pPr>
              <w:widowControl w:val="0"/>
              <w:spacing w:after="160"/>
              <w:rPr>
                <w:rFonts w:ascii="Calibri" w:hAnsi="Calibri" w:cs="Sylfaen"/>
              </w:rPr>
            </w:pPr>
          </w:p>
          <w:p w:rsidR="007247C0" w:rsidRPr="0058219A" w:rsidRDefault="007247C0" w:rsidP="00106036">
            <w:pPr>
              <w:widowControl w:val="0"/>
              <w:spacing w:after="160"/>
              <w:jc w:val="right"/>
              <w:rPr>
                <w:rFonts w:ascii="Calibri" w:hAnsi="Calibri" w:cs="Tahoma"/>
              </w:rPr>
            </w:pPr>
            <w:r w:rsidRPr="0058219A">
              <w:rPr>
                <w:rFonts w:ascii="Calibri" w:hAnsi="Calibri"/>
              </w:rPr>
              <w:t>/____________________/</w:t>
            </w:r>
          </w:p>
          <w:p w:rsidR="007247C0" w:rsidRPr="0058219A" w:rsidRDefault="007247C0" w:rsidP="00106036">
            <w:pPr>
              <w:widowControl w:val="0"/>
              <w:spacing w:after="160"/>
              <w:rPr>
                <w:rFonts w:ascii="Calibri" w:hAnsi="Calibri" w:cs="Sylfaen"/>
              </w:rPr>
            </w:pPr>
          </w:p>
          <w:p w:rsidR="007247C0" w:rsidRPr="0058219A" w:rsidRDefault="007247C0" w:rsidP="00106036">
            <w:pPr>
              <w:widowControl w:val="0"/>
              <w:spacing w:after="160"/>
              <w:jc w:val="right"/>
              <w:rPr>
                <w:rFonts w:ascii="Calibri" w:hAnsi="Calibri" w:cs="Sylfaen"/>
              </w:rPr>
            </w:pPr>
            <w:r w:rsidRPr="0058219A">
              <w:rPr>
                <w:rFonts w:ascii="Calibri" w:hAnsi="Calibri"/>
              </w:rPr>
              <w:t>/____________________/</w:t>
            </w:r>
          </w:p>
          <w:p w:rsidR="007247C0" w:rsidRPr="0058219A" w:rsidRDefault="007247C0" w:rsidP="00106036">
            <w:pPr>
              <w:widowControl w:val="0"/>
              <w:spacing w:after="160"/>
              <w:rPr>
                <w:rFonts w:ascii="Calibri" w:hAnsi="Calibri" w:cs="Sylfaen"/>
              </w:rPr>
            </w:pPr>
          </w:p>
          <w:p w:rsidR="007247C0" w:rsidRPr="0058219A" w:rsidRDefault="007247C0" w:rsidP="00106036">
            <w:pPr>
              <w:widowControl w:val="0"/>
              <w:tabs>
                <w:tab w:val="left" w:pos="4545"/>
              </w:tabs>
              <w:spacing w:after="160"/>
              <w:rPr>
                <w:rFonts w:ascii="Calibri" w:hAnsi="Calibri" w:cs="Sylfaen"/>
              </w:rPr>
            </w:pPr>
            <w:r w:rsidRPr="0058219A">
              <w:rPr>
                <w:rFonts w:ascii="Calibri" w:hAnsi="Calibri"/>
              </w:rPr>
              <w:t>22.б.</w:t>
            </w:r>
            <w:r w:rsidRPr="0058219A">
              <w:rPr>
                <w:rFonts w:ascii="Calibri" w:hAnsi="Calibri"/>
              </w:rPr>
              <w:tab/>
              <w:t>М. П.</w:t>
            </w:r>
          </w:p>
          <w:p w:rsidR="007247C0" w:rsidRPr="0058219A" w:rsidRDefault="007247C0" w:rsidP="00106036">
            <w:pPr>
              <w:widowControl w:val="0"/>
              <w:spacing w:after="160"/>
              <w:rPr>
                <w:rFonts w:ascii="Calibri" w:hAnsi="Calibri" w:cs="Sylfaen"/>
              </w:rPr>
            </w:pPr>
          </w:p>
        </w:tc>
        <w:tc>
          <w:tcPr>
            <w:tcW w:w="5364" w:type="dxa"/>
            <w:tcBorders>
              <w:top w:val="nil"/>
              <w:left w:val="nil"/>
              <w:bottom w:val="single" w:sz="4" w:space="0" w:color="auto"/>
              <w:right w:val="single" w:sz="4" w:space="0" w:color="auto"/>
            </w:tcBorders>
            <w:noWrap/>
          </w:tcPr>
          <w:p w:rsidR="007247C0" w:rsidRPr="0058219A" w:rsidRDefault="007247C0" w:rsidP="00106036">
            <w:pPr>
              <w:widowControl w:val="0"/>
              <w:tabs>
                <w:tab w:val="left" w:pos="905"/>
              </w:tabs>
              <w:spacing w:after="160"/>
              <w:rPr>
                <w:rFonts w:ascii="Calibri" w:hAnsi="Calibri" w:cs="Sylfaen"/>
              </w:rPr>
            </w:pPr>
            <w:r w:rsidRPr="0058219A">
              <w:rPr>
                <w:rFonts w:ascii="Calibri" w:hAnsi="Calibri"/>
              </w:rPr>
              <w:t>21.а.</w:t>
            </w:r>
            <w:r w:rsidRPr="0058219A">
              <w:rPr>
                <w:rFonts w:ascii="Calibri" w:hAnsi="Calibri"/>
              </w:rPr>
              <w:tab/>
              <w:t> Подписи плательщика:</w:t>
            </w:r>
          </w:p>
          <w:p w:rsidR="007247C0" w:rsidRPr="0058219A" w:rsidRDefault="007247C0" w:rsidP="00106036">
            <w:pPr>
              <w:widowControl w:val="0"/>
              <w:spacing w:after="160"/>
              <w:rPr>
                <w:rFonts w:ascii="Calibri" w:hAnsi="Calibri" w:cs="Sylfaen"/>
              </w:rPr>
            </w:pPr>
          </w:p>
          <w:p w:rsidR="007247C0" w:rsidRPr="0058219A" w:rsidRDefault="007247C0" w:rsidP="00106036">
            <w:pPr>
              <w:widowControl w:val="0"/>
              <w:spacing w:after="160"/>
              <w:jc w:val="right"/>
              <w:rPr>
                <w:rFonts w:ascii="Calibri" w:hAnsi="Calibri" w:cs="Sylfaen"/>
              </w:rPr>
            </w:pPr>
            <w:r w:rsidRPr="0058219A">
              <w:rPr>
                <w:rFonts w:ascii="Calibri" w:hAnsi="Calibri"/>
              </w:rPr>
              <w:t>/____________________/</w:t>
            </w:r>
          </w:p>
          <w:p w:rsidR="007247C0" w:rsidRPr="0058219A" w:rsidRDefault="007247C0" w:rsidP="00106036">
            <w:pPr>
              <w:widowControl w:val="0"/>
              <w:spacing w:after="160"/>
              <w:jc w:val="right"/>
              <w:rPr>
                <w:rFonts w:ascii="Calibri" w:hAnsi="Calibri" w:cs="Tahoma"/>
              </w:rPr>
            </w:pPr>
          </w:p>
          <w:p w:rsidR="007247C0" w:rsidRPr="0058219A" w:rsidRDefault="007247C0" w:rsidP="00106036">
            <w:pPr>
              <w:widowControl w:val="0"/>
              <w:spacing w:after="160"/>
              <w:jc w:val="right"/>
              <w:rPr>
                <w:rFonts w:ascii="Calibri" w:hAnsi="Calibri" w:cs="Sylfaen"/>
              </w:rPr>
            </w:pPr>
            <w:r w:rsidRPr="0058219A">
              <w:rPr>
                <w:rFonts w:ascii="Calibri" w:hAnsi="Calibri"/>
              </w:rPr>
              <w:t>/____________________/</w:t>
            </w:r>
          </w:p>
          <w:p w:rsidR="007247C0" w:rsidRPr="0058219A" w:rsidRDefault="007247C0" w:rsidP="00106036">
            <w:pPr>
              <w:widowControl w:val="0"/>
              <w:spacing w:after="160"/>
              <w:rPr>
                <w:rFonts w:ascii="Calibri" w:hAnsi="Calibri" w:cs="Sylfaen"/>
              </w:rPr>
            </w:pPr>
          </w:p>
          <w:p w:rsidR="007247C0" w:rsidRPr="0058219A" w:rsidRDefault="007247C0" w:rsidP="00106036">
            <w:pPr>
              <w:widowControl w:val="0"/>
              <w:tabs>
                <w:tab w:val="left" w:pos="4539"/>
              </w:tabs>
              <w:spacing w:after="160"/>
              <w:rPr>
                <w:rFonts w:ascii="Calibri" w:hAnsi="Calibri" w:cs="Sylfaen"/>
              </w:rPr>
            </w:pPr>
            <w:r w:rsidRPr="0058219A">
              <w:rPr>
                <w:rFonts w:ascii="Calibri" w:hAnsi="Calibri"/>
              </w:rPr>
              <w:t>21.б.</w:t>
            </w:r>
            <w:r w:rsidRPr="0058219A">
              <w:rPr>
                <w:rFonts w:ascii="Calibri" w:hAnsi="Calibri"/>
              </w:rPr>
              <w:tab/>
              <w:t>М. П.</w:t>
            </w:r>
          </w:p>
        </w:tc>
      </w:tr>
      <w:tr w:rsidR="007247C0" w:rsidRPr="0058219A" w:rsidTr="00106036">
        <w:trPr>
          <w:trHeight w:val="2194"/>
        </w:trPr>
        <w:tc>
          <w:tcPr>
            <w:tcW w:w="5616" w:type="dxa"/>
            <w:tcBorders>
              <w:top w:val="single" w:sz="4" w:space="0" w:color="auto"/>
              <w:left w:val="single" w:sz="4" w:space="0" w:color="auto"/>
              <w:right w:val="single" w:sz="4" w:space="0" w:color="auto"/>
            </w:tcBorders>
            <w:noWrap/>
            <w:vAlign w:val="bottom"/>
          </w:tcPr>
          <w:p w:rsidR="007247C0" w:rsidRPr="0058219A" w:rsidRDefault="007247C0" w:rsidP="00106036">
            <w:pPr>
              <w:widowControl w:val="0"/>
              <w:spacing w:after="160"/>
              <w:rPr>
                <w:rFonts w:ascii="Calibri" w:hAnsi="Calibri" w:cs="Tahoma"/>
              </w:rPr>
            </w:pPr>
            <w:r w:rsidRPr="0058219A">
              <w:rPr>
                <w:rFonts w:ascii="Calibri" w:hAnsi="Calibri"/>
              </w:rPr>
              <w:t>24.а.</w:t>
            </w:r>
            <w:r w:rsidRPr="0058219A">
              <w:rPr>
                <w:rFonts w:ascii="Calibri" w:hAnsi="Calibri"/>
              </w:rPr>
              <w:tab/>
              <w:t xml:space="preserve"> Обслуживающая бенефициара финансовая организация </w:t>
            </w:r>
          </w:p>
          <w:p w:rsidR="007247C0" w:rsidRPr="0058219A" w:rsidRDefault="007247C0" w:rsidP="00106036">
            <w:pPr>
              <w:widowControl w:val="0"/>
              <w:spacing w:after="160"/>
              <w:rPr>
                <w:rFonts w:ascii="Calibri" w:hAnsi="Calibri"/>
              </w:rPr>
            </w:pPr>
          </w:p>
          <w:p w:rsidR="007247C0" w:rsidRPr="0058219A" w:rsidRDefault="007247C0" w:rsidP="00106036">
            <w:pPr>
              <w:widowControl w:val="0"/>
              <w:jc w:val="right"/>
              <w:rPr>
                <w:rFonts w:ascii="Calibri" w:hAnsi="Calibri" w:cs="Tahoma"/>
              </w:rPr>
            </w:pPr>
            <w:r w:rsidRPr="0058219A">
              <w:rPr>
                <w:rFonts w:ascii="Calibri" w:hAnsi="Calibri"/>
              </w:rPr>
              <w:t>/____________________/</w:t>
            </w:r>
          </w:p>
          <w:p w:rsidR="007247C0" w:rsidRPr="0058219A" w:rsidRDefault="007247C0" w:rsidP="00106036">
            <w:pPr>
              <w:widowControl w:val="0"/>
              <w:spacing w:after="160"/>
              <w:ind w:left="3828" w:right="13"/>
              <w:jc w:val="both"/>
              <w:rPr>
                <w:rFonts w:ascii="Calibri" w:hAnsi="Calibri" w:cs="Sylfaen"/>
                <w:vertAlign w:val="superscript"/>
              </w:rPr>
            </w:pPr>
            <w:r w:rsidRPr="0058219A">
              <w:rPr>
                <w:rFonts w:ascii="Calibri" w:hAnsi="Calibri"/>
                <w:vertAlign w:val="superscript"/>
              </w:rPr>
              <w:t>подпись/</w:t>
            </w:r>
          </w:p>
          <w:p w:rsidR="007247C0" w:rsidRPr="0058219A" w:rsidRDefault="007247C0" w:rsidP="00106036">
            <w:pPr>
              <w:widowControl w:val="0"/>
              <w:spacing w:after="160"/>
              <w:rPr>
                <w:rFonts w:ascii="Calibri" w:hAnsi="Calibri" w:cs="Tahoma"/>
              </w:rPr>
            </w:pPr>
          </w:p>
          <w:p w:rsidR="007247C0" w:rsidRPr="0058219A" w:rsidRDefault="007247C0" w:rsidP="00106036">
            <w:pPr>
              <w:widowControl w:val="0"/>
              <w:spacing w:after="160"/>
              <w:rPr>
                <w:rFonts w:ascii="Calibri" w:hAnsi="Calibri" w:cs="Arial"/>
              </w:rPr>
            </w:pPr>
          </w:p>
        </w:tc>
        <w:tc>
          <w:tcPr>
            <w:tcW w:w="5364" w:type="dxa"/>
            <w:tcBorders>
              <w:top w:val="single" w:sz="4" w:space="0" w:color="auto"/>
              <w:left w:val="nil"/>
              <w:right w:val="single" w:sz="4" w:space="0" w:color="auto"/>
            </w:tcBorders>
            <w:noWrap/>
          </w:tcPr>
          <w:p w:rsidR="007247C0" w:rsidRPr="0058219A" w:rsidRDefault="007247C0" w:rsidP="00106036">
            <w:pPr>
              <w:widowControl w:val="0"/>
              <w:spacing w:after="160"/>
              <w:rPr>
                <w:rFonts w:ascii="Calibri" w:hAnsi="Calibri" w:cs="Tahoma"/>
              </w:rPr>
            </w:pPr>
            <w:r w:rsidRPr="0058219A">
              <w:rPr>
                <w:rFonts w:ascii="Calibri" w:hAnsi="Calibri"/>
              </w:rPr>
              <w:t>23.а.</w:t>
            </w:r>
            <w:r w:rsidRPr="0058219A">
              <w:rPr>
                <w:rFonts w:ascii="Calibri" w:hAnsi="Calibri"/>
              </w:rPr>
              <w:tab/>
              <w:t xml:space="preserve"> Обслуживающая плательщика финансовая организация </w:t>
            </w:r>
          </w:p>
          <w:p w:rsidR="007247C0" w:rsidRPr="0058219A" w:rsidRDefault="007247C0" w:rsidP="00106036">
            <w:pPr>
              <w:widowControl w:val="0"/>
              <w:spacing w:after="160"/>
              <w:rPr>
                <w:rFonts w:ascii="Calibri" w:hAnsi="Calibri" w:cs="Tahoma"/>
              </w:rPr>
            </w:pPr>
          </w:p>
          <w:p w:rsidR="007247C0" w:rsidRPr="0058219A" w:rsidRDefault="007247C0" w:rsidP="00106036">
            <w:pPr>
              <w:widowControl w:val="0"/>
              <w:jc w:val="right"/>
              <w:rPr>
                <w:rFonts w:ascii="Calibri" w:hAnsi="Calibri" w:cs="Tahoma"/>
              </w:rPr>
            </w:pPr>
            <w:r w:rsidRPr="0058219A">
              <w:rPr>
                <w:rFonts w:ascii="Calibri" w:hAnsi="Calibri"/>
              </w:rPr>
              <w:t>/____________________/</w:t>
            </w:r>
          </w:p>
          <w:p w:rsidR="007247C0" w:rsidRPr="0058219A" w:rsidRDefault="007247C0" w:rsidP="00106036">
            <w:pPr>
              <w:widowControl w:val="0"/>
              <w:spacing w:after="160"/>
              <w:ind w:right="983"/>
              <w:jc w:val="right"/>
              <w:rPr>
                <w:rFonts w:ascii="Calibri" w:hAnsi="Calibri" w:cs="Sylfaen"/>
                <w:vertAlign w:val="superscript"/>
              </w:rPr>
            </w:pPr>
            <w:r w:rsidRPr="0058219A">
              <w:rPr>
                <w:rFonts w:ascii="Calibri" w:hAnsi="Calibri"/>
                <w:vertAlign w:val="superscript"/>
              </w:rPr>
              <w:t>/подпись/</w:t>
            </w:r>
          </w:p>
          <w:p w:rsidR="007247C0" w:rsidRPr="0058219A" w:rsidRDefault="007247C0" w:rsidP="00106036">
            <w:pPr>
              <w:widowControl w:val="0"/>
              <w:spacing w:after="160"/>
              <w:rPr>
                <w:rFonts w:ascii="Calibri" w:hAnsi="Calibri" w:cs="Arial"/>
              </w:rPr>
            </w:pPr>
          </w:p>
        </w:tc>
      </w:tr>
      <w:tr w:rsidR="007247C0" w:rsidRPr="0058219A" w:rsidTr="00106036">
        <w:trPr>
          <w:trHeight w:val="2194"/>
        </w:trPr>
        <w:tc>
          <w:tcPr>
            <w:tcW w:w="5616" w:type="dxa"/>
            <w:tcBorders>
              <w:top w:val="nil"/>
              <w:left w:val="single" w:sz="4" w:space="0" w:color="auto"/>
              <w:bottom w:val="single" w:sz="4" w:space="0" w:color="auto"/>
              <w:right w:val="single" w:sz="4" w:space="0" w:color="auto"/>
            </w:tcBorders>
            <w:noWrap/>
            <w:vAlign w:val="bottom"/>
          </w:tcPr>
          <w:p w:rsidR="007247C0" w:rsidRPr="0058219A" w:rsidRDefault="007247C0" w:rsidP="00106036">
            <w:pPr>
              <w:widowControl w:val="0"/>
              <w:tabs>
                <w:tab w:val="left" w:pos="4678"/>
              </w:tabs>
              <w:spacing w:after="160"/>
              <w:rPr>
                <w:rFonts w:ascii="Calibri" w:hAnsi="Calibri" w:cs="Sylfaen"/>
              </w:rPr>
            </w:pPr>
            <w:r w:rsidRPr="0058219A">
              <w:rPr>
                <w:rFonts w:ascii="Calibri" w:hAnsi="Calibri"/>
              </w:rPr>
              <w:lastRenderedPageBreak/>
              <w:t>24.б.</w:t>
            </w:r>
            <w:r w:rsidRPr="0058219A">
              <w:rPr>
                <w:rFonts w:ascii="Calibri" w:hAnsi="Calibri"/>
              </w:rPr>
              <w:tab/>
              <w:t>М. П.</w:t>
            </w:r>
          </w:p>
          <w:p w:rsidR="007247C0" w:rsidRPr="0058219A" w:rsidRDefault="007247C0" w:rsidP="00106036">
            <w:pPr>
              <w:widowControl w:val="0"/>
              <w:spacing w:after="160"/>
              <w:rPr>
                <w:rFonts w:ascii="Calibri" w:hAnsi="Calibri" w:cs="Sylfaen"/>
              </w:rPr>
            </w:pPr>
          </w:p>
          <w:p w:rsidR="007247C0" w:rsidRPr="0058219A" w:rsidRDefault="007247C0" w:rsidP="00106036">
            <w:pPr>
              <w:widowControl w:val="0"/>
              <w:spacing w:after="160"/>
              <w:ind w:right="155"/>
              <w:jc w:val="right"/>
              <w:rPr>
                <w:rFonts w:ascii="Calibri" w:hAnsi="Calibri" w:cs="Sylfaen"/>
                <w:lang w:val="en-US"/>
              </w:rPr>
            </w:pPr>
            <w:r w:rsidRPr="0058219A">
              <w:rPr>
                <w:rFonts w:ascii="Calibri" w:hAnsi="Calibri"/>
              </w:rPr>
              <w:t xml:space="preserve">24.в"___" ___ 20___ г. </w:t>
            </w:r>
          </w:p>
        </w:tc>
        <w:tc>
          <w:tcPr>
            <w:tcW w:w="5364" w:type="dxa"/>
            <w:tcBorders>
              <w:top w:val="nil"/>
              <w:left w:val="nil"/>
              <w:bottom w:val="single" w:sz="4" w:space="0" w:color="auto"/>
              <w:right w:val="single" w:sz="4" w:space="0" w:color="auto"/>
            </w:tcBorders>
            <w:noWrap/>
            <w:vAlign w:val="bottom"/>
          </w:tcPr>
          <w:p w:rsidR="007247C0" w:rsidRPr="0058219A" w:rsidRDefault="007247C0" w:rsidP="00106036">
            <w:pPr>
              <w:widowControl w:val="0"/>
              <w:tabs>
                <w:tab w:val="left" w:pos="4554"/>
              </w:tabs>
              <w:spacing w:after="160"/>
              <w:rPr>
                <w:rFonts w:ascii="Calibri" w:hAnsi="Calibri" w:cs="Sylfaen"/>
              </w:rPr>
            </w:pPr>
            <w:r w:rsidRPr="0058219A">
              <w:rPr>
                <w:rFonts w:ascii="Calibri" w:hAnsi="Calibri"/>
              </w:rPr>
              <w:t>23.б.</w:t>
            </w:r>
            <w:r w:rsidRPr="0058219A">
              <w:rPr>
                <w:rFonts w:ascii="Calibri" w:hAnsi="Calibri"/>
              </w:rPr>
              <w:tab/>
              <w:t>М. П.</w:t>
            </w:r>
          </w:p>
          <w:p w:rsidR="007247C0" w:rsidRPr="0058219A" w:rsidRDefault="007247C0" w:rsidP="00106036">
            <w:pPr>
              <w:widowControl w:val="0"/>
              <w:spacing w:after="160"/>
              <w:rPr>
                <w:rFonts w:ascii="Calibri" w:hAnsi="Calibri"/>
              </w:rPr>
            </w:pPr>
          </w:p>
          <w:p w:rsidR="007247C0" w:rsidRPr="0058219A" w:rsidRDefault="007247C0" w:rsidP="00106036">
            <w:pPr>
              <w:widowControl w:val="0"/>
              <w:spacing w:after="160"/>
              <w:jc w:val="right"/>
              <w:rPr>
                <w:rFonts w:ascii="Calibri" w:hAnsi="Calibri" w:cs="Sylfaen"/>
              </w:rPr>
            </w:pPr>
            <w:r w:rsidRPr="0058219A">
              <w:rPr>
                <w:rFonts w:ascii="Calibri" w:hAnsi="Calibri"/>
              </w:rPr>
              <w:t>23.в Дата исполнения: "___" ___ 20___г.</w:t>
            </w:r>
          </w:p>
        </w:tc>
      </w:tr>
    </w:tbl>
    <w:p w:rsidR="007247C0" w:rsidRPr="0058219A" w:rsidRDefault="007247C0" w:rsidP="007247C0">
      <w:pPr>
        <w:widowControl w:val="0"/>
        <w:tabs>
          <w:tab w:val="left" w:pos="1134"/>
        </w:tabs>
        <w:spacing w:after="160"/>
        <w:ind w:firstLine="567"/>
        <w:jc w:val="both"/>
        <w:rPr>
          <w:rFonts w:ascii="Calibri" w:hAnsi="Calibri" w:cs="GHEA Grapalat"/>
        </w:rPr>
      </w:pPr>
      <w:r w:rsidRPr="0058219A">
        <w:rPr>
          <w:rFonts w:ascii="Calibri" w:hAnsi="Calibri"/>
        </w:rPr>
        <w:t>2.2.</w:t>
      </w:r>
      <w:r w:rsidRPr="0058219A">
        <w:rPr>
          <w:rFonts w:ascii="Calibri" w:hAnsi="Calibri"/>
        </w:rPr>
        <w:tab/>
        <w:t xml:space="preserve">Представив настоящее Соглашение и прилагаемое Требование в Банк-плательщик: </w:t>
      </w:r>
    </w:p>
    <w:p w:rsidR="007247C0" w:rsidRPr="0058219A" w:rsidRDefault="007247C0" w:rsidP="007247C0">
      <w:pPr>
        <w:widowControl w:val="0"/>
        <w:tabs>
          <w:tab w:val="left" w:pos="1134"/>
        </w:tabs>
        <w:spacing w:after="160"/>
        <w:ind w:firstLine="567"/>
        <w:jc w:val="both"/>
        <w:rPr>
          <w:rFonts w:ascii="Calibri" w:hAnsi="Calibri" w:cs="GHEA Grapalat"/>
        </w:rPr>
      </w:pPr>
      <w:r w:rsidRPr="0058219A">
        <w:rPr>
          <w:rFonts w:ascii="Calibri" w:hAnsi="Calibri"/>
        </w:rPr>
        <w:t xml:space="preserve"> 2.2.1.</w:t>
      </w:r>
      <w:r w:rsidRPr="0058219A">
        <w:rPr>
          <w:rFonts w:ascii="Calibri" w:hAnsi="Calibri"/>
        </w:rPr>
        <w:tab/>
        <w:t>Заказчик подтверждает, что Компания допустила нарушение договорных обязательств, а</w:t>
      </w:r>
    </w:p>
    <w:p w:rsidR="007247C0" w:rsidRPr="0058219A" w:rsidDel="00A13215" w:rsidRDefault="007247C0" w:rsidP="007247C0">
      <w:pPr>
        <w:widowControl w:val="0"/>
        <w:tabs>
          <w:tab w:val="left" w:pos="1134"/>
        </w:tabs>
        <w:spacing w:after="160"/>
        <w:ind w:firstLine="567"/>
        <w:jc w:val="both"/>
        <w:rPr>
          <w:rFonts w:ascii="Calibri" w:hAnsi="Calibri" w:cs="GHEA Grapalat"/>
        </w:rPr>
      </w:pPr>
      <w:r w:rsidRPr="0058219A">
        <w:rPr>
          <w:rFonts w:ascii="Calibri" w:hAnsi="Calibri"/>
        </w:rPr>
        <w:t>2.2.2.</w:t>
      </w:r>
      <w:r w:rsidRPr="0058219A">
        <w:rPr>
          <w:rFonts w:ascii="Calibri" w:hAnsi="Calibri"/>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2.3.</w:t>
      </w:r>
      <w:r w:rsidRPr="0058219A">
        <w:rPr>
          <w:rFonts w:ascii="Calibri" w:hAnsi="Calibri"/>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7247C0" w:rsidRPr="0058219A" w:rsidRDefault="007247C0" w:rsidP="007247C0">
      <w:pPr>
        <w:widowControl w:val="0"/>
        <w:spacing w:after="160"/>
        <w:ind w:firstLine="567"/>
        <w:jc w:val="center"/>
        <w:rPr>
          <w:rFonts w:ascii="Calibri" w:hAnsi="Calibri"/>
          <w:b/>
        </w:rPr>
      </w:pPr>
      <w:r w:rsidRPr="0058219A">
        <w:rPr>
          <w:rFonts w:ascii="Calibri" w:hAnsi="Calibri"/>
          <w:b/>
        </w:rPr>
        <w:t>3. Адрес, банковские реквизиты Компании</w:t>
      </w:r>
    </w:p>
    <w:p w:rsidR="007247C0" w:rsidRPr="0058219A" w:rsidRDefault="007247C0" w:rsidP="007247C0">
      <w:pPr>
        <w:widowControl w:val="0"/>
        <w:jc w:val="both"/>
        <w:rPr>
          <w:rFonts w:ascii="Calibri" w:hAnsi="Calibri"/>
        </w:rPr>
      </w:pPr>
      <w:r w:rsidRPr="0058219A">
        <w:rPr>
          <w:rFonts w:ascii="Calibri" w:hAnsi="Calibri"/>
        </w:rPr>
        <w:t>_______________________________________</w:t>
      </w:r>
    </w:p>
    <w:p w:rsidR="007247C0" w:rsidRPr="0058219A" w:rsidRDefault="007247C0" w:rsidP="007247C0">
      <w:pPr>
        <w:widowControl w:val="0"/>
        <w:spacing w:after="160"/>
        <w:ind w:right="4250"/>
        <w:jc w:val="center"/>
        <w:rPr>
          <w:rFonts w:ascii="Calibri" w:hAnsi="Calibri"/>
          <w:vertAlign w:val="superscript"/>
        </w:rPr>
      </w:pPr>
      <w:r w:rsidRPr="0058219A">
        <w:rPr>
          <w:rFonts w:ascii="Calibri" w:hAnsi="Calibri"/>
          <w:vertAlign w:val="superscript"/>
        </w:rPr>
        <w:t>наименование компании</w:t>
      </w:r>
    </w:p>
    <w:p w:rsidR="007247C0" w:rsidRPr="0058219A" w:rsidRDefault="007247C0" w:rsidP="007247C0">
      <w:pPr>
        <w:widowControl w:val="0"/>
        <w:jc w:val="both"/>
        <w:rPr>
          <w:rFonts w:ascii="Calibri" w:hAnsi="Calibri"/>
        </w:rPr>
      </w:pPr>
      <w:r w:rsidRPr="0058219A">
        <w:rPr>
          <w:rFonts w:ascii="Calibri" w:hAnsi="Calibri"/>
        </w:rPr>
        <w:t>_______________________________________</w:t>
      </w:r>
    </w:p>
    <w:p w:rsidR="007247C0" w:rsidRPr="0058219A" w:rsidRDefault="007247C0" w:rsidP="007247C0">
      <w:pPr>
        <w:widowControl w:val="0"/>
        <w:spacing w:after="160"/>
        <w:ind w:right="4250"/>
        <w:jc w:val="center"/>
        <w:rPr>
          <w:rFonts w:ascii="Calibri" w:hAnsi="Calibri"/>
          <w:vertAlign w:val="superscript"/>
        </w:rPr>
      </w:pPr>
      <w:r w:rsidRPr="0058219A">
        <w:rPr>
          <w:rFonts w:ascii="Calibri" w:hAnsi="Calibri"/>
          <w:vertAlign w:val="superscript"/>
        </w:rPr>
        <w:t>адрес компании</w:t>
      </w:r>
    </w:p>
    <w:p w:rsidR="007247C0" w:rsidRPr="0058219A" w:rsidRDefault="007247C0" w:rsidP="007247C0">
      <w:pPr>
        <w:widowControl w:val="0"/>
        <w:jc w:val="both"/>
        <w:rPr>
          <w:rFonts w:ascii="Calibri" w:hAnsi="Calibri"/>
        </w:rPr>
      </w:pPr>
      <w:r w:rsidRPr="0058219A">
        <w:rPr>
          <w:rFonts w:ascii="Calibri" w:hAnsi="Calibri"/>
        </w:rPr>
        <w:t>_______________________________________</w:t>
      </w:r>
    </w:p>
    <w:p w:rsidR="007247C0" w:rsidRPr="0058219A" w:rsidRDefault="007247C0" w:rsidP="007247C0">
      <w:pPr>
        <w:widowControl w:val="0"/>
        <w:spacing w:after="160"/>
        <w:ind w:right="4250"/>
        <w:jc w:val="center"/>
        <w:rPr>
          <w:rFonts w:ascii="Calibri" w:hAnsi="Calibri"/>
          <w:vertAlign w:val="superscript"/>
        </w:rPr>
      </w:pPr>
      <w:r w:rsidRPr="0058219A">
        <w:rPr>
          <w:rFonts w:ascii="Calibri" w:hAnsi="Calibri"/>
          <w:vertAlign w:val="superscript"/>
        </w:rPr>
        <w:t>наименование обслуживающего компанию банка</w:t>
      </w:r>
    </w:p>
    <w:p w:rsidR="007247C0" w:rsidRPr="0058219A" w:rsidRDefault="007247C0" w:rsidP="007247C0">
      <w:pPr>
        <w:widowControl w:val="0"/>
        <w:jc w:val="both"/>
        <w:rPr>
          <w:rFonts w:ascii="Calibri" w:hAnsi="Calibri"/>
        </w:rPr>
      </w:pPr>
      <w:r w:rsidRPr="0058219A">
        <w:rPr>
          <w:rFonts w:ascii="Calibri" w:hAnsi="Calibri"/>
        </w:rPr>
        <w:t>_______________________________________</w:t>
      </w:r>
    </w:p>
    <w:p w:rsidR="007247C0" w:rsidRPr="0058219A" w:rsidRDefault="007247C0" w:rsidP="007247C0">
      <w:pPr>
        <w:widowControl w:val="0"/>
        <w:spacing w:after="160"/>
        <w:ind w:right="4250"/>
        <w:jc w:val="center"/>
        <w:rPr>
          <w:rFonts w:ascii="Calibri" w:hAnsi="Calibri"/>
          <w:vertAlign w:val="superscript"/>
        </w:rPr>
      </w:pPr>
      <w:r w:rsidRPr="0058219A">
        <w:rPr>
          <w:rFonts w:ascii="Calibri" w:hAnsi="Calibri"/>
          <w:vertAlign w:val="superscript"/>
        </w:rPr>
        <w:t>номер банковского счета компании</w:t>
      </w:r>
    </w:p>
    <w:p w:rsidR="007247C0" w:rsidRPr="0058219A" w:rsidRDefault="007247C0" w:rsidP="007247C0">
      <w:pPr>
        <w:widowControl w:val="0"/>
        <w:jc w:val="both"/>
        <w:rPr>
          <w:rFonts w:ascii="Calibri" w:hAnsi="Calibri"/>
        </w:rPr>
      </w:pPr>
      <w:r w:rsidRPr="0058219A">
        <w:rPr>
          <w:rFonts w:ascii="Calibri" w:hAnsi="Calibri"/>
        </w:rPr>
        <w:t>_______________________________________</w:t>
      </w:r>
    </w:p>
    <w:p w:rsidR="007247C0" w:rsidRPr="0058219A" w:rsidRDefault="007247C0" w:rsidP="007247C0">
      <w:pPr>
        <w:widowControl w:val="0"/>
        <w:spacing w:after="160"/>
        <w:ind w:right="4250"/>
        <w:jc w:val="center"/>
        <w:rPr>
          <w:rFonts w:ascii="Calibri" w:hAnsi="Calibri"/>
          <w:vertAlign w:val="superscript"/>
        </w:rPr>
      </w:pPr>
      <w:r w:rsidRPr="0058219A">
        <w:rPr>
          <w:rFonts w:ascii="Calibri" w:hAnsi="Calibri"/>
          <w:vertAlign w:val="superscript"/>
        </w:rPr>
        <w:t>учетный номер налогоплательщика компании</w:t>
      </w:r>
    </w:p>
    <w:p w:rsidR="007247C0" w:rsidRPr="0058219A" w:rsidRDefault="007247C0" w:rsidP="007247C0">
      <w:pPr>
        <w:widowControl w:val="0"/>
        <w:jc w:val="both"/>
        <w:rPr>
          <w:rFonts w:ascii="Calibri" w:hAnsi="Calibri"/>
        </w:rPr>
      </w:pPr>
      <w:r w:rsidRPr="0058219A">
        <w:rPr>
          <w:rFonts w:ascii="Calibri" w:hAnsi="Calibri"/>
        </w:rPr>
        <w:t>_______________________________________</w:t>
      </w:r>
    </w:p>
    <w:p w:rsidR="007247C0" w:rsidRPr="0058219A" w:rsidRDefault="007247C0" w:rsidP="007247C0">
      <w:pPr>
        <w:widowControl w:val="0"/>
        <w:spacing w:after="160"/>
        <w:ind w:right="4250"/>
        <w:jc w:val="center"/>
        <w:rPr>
          <w:rFonts w:ascii="Calibri" w:hAnsi="Calibri"/>
        </w:rPr>
      </w:pPr>
      <w:r w:rsidRPr="0058219A">
        <w:rPr>
          <w:rFonts w:ascii="Calibri" w:hAnsi="Calibri"/>
          <w:vertAlign w:val="superscript"/>
        </w:rPr>
        <w:t>имя, фамилия и подпись директора компании</w:t>
      </w:r>
    </w:p>
    <w:p w:rsidR="007247C0" w:rsidRPr="0058219A" w:rsidRDefault="007247C0" w:rsidP="007247C0">
      <w:pPr>
        <w:widowControl w:val="0"/>
        <w:spacing w:after="160"/>
        <w:rPr>
          <w:rFonts w:ascii="Calibri" w:hAnsi="Calibri"/>
        </w:rPr>
      </w:pPr>
      <w:r w:rsidRPr="0058219A">
        <w:rPr>
          <w:rFonts w:ascii="Calibri" w:hAnsi="Calibri"/>
        </w:rPr>
        <w:t>День/месяц/год                                                                                    М. П.</w:t>
      </w:r>
    </w:p>
    <w:p w:rsidR="007247C0" w:rsidRPr="0058219A" w:rsidRDefault="007247C0" w:rsidP="007247C0">
      <w:pPr>
        <w:widowControl w:val="0"/>
        <w:spacing w:after="160"/>
        <w:jc w:val="center"/>
        <w:rPr>
          <w:rFonts w:ascii="Calibri" w:hAnsi="Calibri" w:cs="Sylfaen"/>
        </w:rPr>
      </w:pPr>
    </w:p>
    <w:p w:rsidR="007247C0" w:rsidRPr="0058219A" w:rsidRDefault="007247C0" w:rsidP="007247C0">
      <w:pPr>
        <w:rPr>
          <w:rFonts w:ascii="Calibri" w:hAnsi="Calibri" w:cs="Sylfaen"/>
        </w:rPr>
      </w:pPr>
      <w:r w:rsidRPr="0058219A">
        <w:rPr>
          <w:rFonts w:ascii="Calibri" w:hAnsi="Calibri" w:cs="Sylfaen"/>
        </w:rPr>
        <w:t xml:space="preserve">*  </w:t>
      </w:r>
      <w:r w:rsidRPr="0058219A">
        <w:rPr>
          <w:rFonts w:ascii="Calibri" w:hAnsi="Calibri"/>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7247C0" w:rsidRPr="0058219A" w:rsidRDefault="007247C0" w:rsidP="007247C0">
      <w:pPr>
        <w:rPr>
          <w:rFonts w:ascii="Calibri" w:hAnsi="Calibri" w:cs="Sylfaen"/>
        </w:rPr>
      </w:pPr>
      <w:r w:rsidRPr="0058219A">
        <w:rPr>
          <w:rFonts w:ascii="Calibri" w:hAnsi="Calibri" w:cs="Sylfaen"/>
        </w:rPr>
        <w:br w:type="page"/>
      </w:r>
    </w:p>
    <w:p w:rsidR="007247C0" w:rsidRPr="0058219A" w:rsidRDefault="007247C0" w:rsidP="007247C0">
      <w:pPr>
        <w:widowControl w:val="0"/>
        <w:spacing w:after="160"/>
        <w:ind w:left="567" w:right="565"/>
        <w:jc w:val="center"/>
        <w:rPr>
          <w:rFonts w:ascii="Calibri" w:hAnsi="Calibri"/>
          <w:b/>
        </w:rPr>
      </w:pPr>
      <w:r w:rsidRPr="0058219A">
        <w:rPr>
          <w:rFonts w:ascii="Calibri" w:hAnsi="Calibri"/>
          <w:b/>
        </w:rPr>
        <w:lastRenderedPageBreak/>
        <w:t xml:space="preserve">Обязательные реквизиты платежного требования </w:t>
      </w:r>
      <w:r w:rsidRPr="0058219A">
        <w:rPr>
          <w:rFonts w:ascii="Calibri" w:hAnsi="Calibri"/>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7247C0" w:rsidRPr="0058219A" w:rsidTr="0010603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b/>
                <w:sz w:val="18"/>
                <w:szCs w:val="18"/>
              </w:rPr>
            </w:pPr>
            <w:r w:rsidRPr="0058219A">
              <w:rPr>
                <w:rFonts w:ascii="Calibri" w:hAnsi="Calibri"/>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b/>
                <w:sz w:val="18"/>
                <w:szCs w:val="18"/>
              </w:rPr>
            </w:pPr>
            <w:r w:rsidRPr="0058219A">
              <w:rPr>
                <w:rFonts w:ascii="Calibri" w:hAnsi="Calibri"/>
                <w:b/>
                <w:sz w:val="18"/>
                <w:szCs w:val="18"/>
              </w:rPr>
              <w:t>Наличие указанного поля/</w:t>
            </w:r>
          </w:p>
          <w:p w:rsidR="007247C0" w:rsidRPr="0058219A" w:rsidRDefault="007247C0" w:rsidP="00106036">
            <w:pPr>
              <w:widowControl w:val="0"/>
              <w:spacing w:after="120"/>
              <w:jc w:val="center"/>
              <w:rPr>
                <w:rFonts w:ascii="Calibri" w:hAnsi="Calibri"/>
                <w:b/>
                <w:sz w:val="18"/>
                <w:szCs w:val="18"/>
              </w:rPr>
            </w:pPr>
            <w:r w:rsidRPr="0058219A">
              <w:rPr>
                <w:rFonts w:ascii="Calibri" w:hAnsi="Calibri"/>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b/>
                <w:sz w:val="18"/>
                <w:szCs w:val="18"/>
              </w:rPr>
            </w:pPr>
            <w:r w:rsidRPr="0058219A">
              <w:rPr>
                <w:rFonts w:ascii="Calibri" w:hAnsi="Calibri"/>
                <w:b/>
                <w:sz w:val="18"/>
                <w:szCs w:val="18"/>
              </w:rPr>
              <w:t xml:space="preserve">Требование о заполнении реквизита </w:t>
            </w:r>
          </w:p>
          <w:p w:rsidR="007247C0" w:rsidRPr="0058219A" w:rsidRDefault="007247C0" w:rsidP="00106036">
            <w:pPr>
              <w:widowControl w:val="0"/>
              <w:spacing w:after="120"/>
              <w:jc w:val="center"/>
              <w:rPr>
                <w:rFonts w:ascii="Calibri" w:hAnsi="Calibri"/>
                <w:b/>
                <w:sz w:val="18"/>
                <w:szCs w:val="18"/>
              </w:rPr>
            </w:pPr>
            <w:r w:rsidRPr="0058219A">
              <w:rPr>
                <w:rFonts w:ascii="Calibri" w:hAnsi="Calibri"/>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b/>
                <w:sz w:val="18"/>
                <w:szCs w:val="18"/>
              </w:rPr>
            </w:pPr>
            <w:r w:rsidRPr="0058219A">
              <w:rPr>
                <w:rFonts w:ascii="Calibri" w:hAnsi="Calibri"/>
                <w:b/>
                <w:sz w:val="18"/>
                <w:szCs w:val="18"/>
              </w:rPr>
              <w:t>Сторона,</w:t>
            </w:r>
          </w:p>
          <w:p w:rsidR="007247C0" w:rsidRPr="0058219A" w:rsidRDefault="007247C0" w:rsidP="00106036">
            <w:pPr>
              <w:widowControl w:val="0"/>
              <w:spacing w:after="120"/>
              <w:jc w:val="center"/>
              <w:rPr>
                <w:rFonts w:ascii="Calibri" w:hAnsi="Calibri"/>
                <w:b/>
                <w:sz w:val="18"/>
                <w:szCs w:val="18"/>
              </w:rPr>
            </w:pPr>
            <w:r w:rsidRPr="0058219A">
              <w:rPr>
                <w:rFonts w:ascii="Calibri" w:hAnsi="Calibri"/>
                <w:b/>
                <w:sz w:val="18"/>
                <w:szCs w:val="18"/>
              </w:rPr>
              <w:t xml:space="preserve">заполняющая реквизит </w:t>
            </w:r>
          </w:p>
          <w:p w:rsidR="007247C0" w:rsidRPr="0058219A" w:rsidRDefault="007247C0" w:rsidP="00106036">
            <w:pPr>
              <w:widowControl w:val="0"/>
              <w:spacing w:after="120"/>
              <w:jc w:val="center"/>
              <w:rPr>
                <w:rFonts w:ascii="Calibri" w:hAnsi="Calibri"/>
                <w:b/>
                <w:sz w:val="18"/>
                <w:szCs w:val="18"/>
              </w:rPr>
            </w:pPr>
            <w:r w:rsidRPr="0058219A">
              <w:rPr>
                <w:rFonts w:ascii="Calibri" w:hAnsi="Calibri"/>
                <w:b/>
                <w:sz w:val="18"/>
                <w:szCs w:val="18"/>
              </w:rPr>
              <w:t>бенефициар или плательщик</w:t>
            </w:r>
          </w:p>
          <w:p w:rsidR="007247C0" w:rsidRPr="0058219A" w:rsidRDefault="007247C0" w:rsidP="00106036">
            <w:pPr>
              <w:widowControl w:val="0"/>
              <w:spacing w:after="120"/>
              <w:jc w:val="center"/>
              <w:rPr>
                <w:rFonts w:ascii="Calibri" w:hAnsi="Calibri"/>
                <w:b/>
                <w:sz w:val="18"/>
                <w:szCs w:val="18"/>
              </w:rPr>
            </w:pPr>
            <w:r w:rsidRPr="0058219A">
              <w:rPr>
                <w:rFonts w:ascii="Calibri" w:hAnsi="Calibri"/>
                <w:b/>
                <w:sz w:val="18"/>
                <w:szCs w:val="18"/>
              </w:rPr>
              <w:t>(в связи с процессом закупки)</w:t>
            </w:r>
          </w:p>
        </w:tc>
      </w:tr>
      <w:tr w:rsidR="007247C0" w:rsidRPr="0058219A" w:rsidTr="0010603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b/>
                <w:sz w:val="18"/>
                <w:szCs w:val="18"/>
              </w:rPr>
            </w:pPr>
            <w:r w:rsidRPr="0058219A">
              <w:rPr>
                <w:rFonts w:ascii="Calibri" w:hAnsi="Calibri"/>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b/>
                <w:sz w:val="18"/>
                <w:szCs w:val="18"/>
              </w:rPr>
            </w:pPr>
            <w:r w:rsidRPr="0058219A">
              <w:rPr>
                <w:rFonts w:ascii="Calibri" w:hAnsi="Calibri"/>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b/>
                <w:sz w:val="18"/>
                <w:szCs w:val="18"/>
              </w:rPr>
            </w:pPr>
            <w:r w:rsidRPr="0058219A">
              <w:rPr>
                <w:rFonts w:ascii="Calibri" w:hAnsi="Calibri"/>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b/>
                <w:sz w:val="18"/>
                <w:szCs w:val="18"/>
              </w:rPr>
            </w:pPr>
            <w:r w:rsidRPr="0058219A">
              <w:rPr>
                <w:rFonts w:ascii="Calibri" w:hAnsi="Calibri"/>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b/>
                <w:sz w:val="18"/>
                <w:szCs w:val="18"/>
              </w:rPr>
            </w:pPr>
            <w:r w:rsidRPr="0058219A">
              <w:rPr>
                <w:rFonts w:ascii="Calibri" w:hAnsi="Calibri"/>
                <w:b/>
                <w:sz w:val="18"/>
                <w:szCs w:val="18"/>
              </w:rPr>
              <w:t>5</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на документе заранее заполнено "Платежное требование"</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both"/>
              <w:rPr>
                <w:rFonts w:ascii="Calibri" w:hAnsi="Calibri"/>
                <w:sz w:val="18"/>
                <w:szCs w:val="18"/>
              </w:rPr>
            </w:pPr>
            <w:r w:rsidRPr="0058219A">
              <w:rPr>
                <w:rFonts w:ascii="Calibri" w:hAnsi="Calibri"/>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заполняется бенефициаром при представлении платежного требования в банк плательщика</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both"/>
              <w:rPr>
                <w:rFonts w:ascii="Calibri" w:hAnsi="Calibri"/>
                <w:sz w:val="18"/>
                <w:szCs w:val="18"/>
              </w:rPr>
            </w:pPr>
            <w:r w:rsidRPr="0058219A">
              <w:rPr>
                <w:rFonts w:ascii="Calibri" w:hAnsi="Calibri"/>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p w:rsidR="007247C0" w:rsidRPr="0058219A" w:rsidRDefault="007247C0" w:rsidP="00106036">
            <w:pPr>
              <w:widowControl w:val="0"/>
              <w:spacing w:after="120"/>
              <w:jc w:val="center"/>
              <w:rPr>
                <w:rFonts w:ascii="Calibri" w:hAnsi="Calibri"/>
                <w:sz w:val="18"/>
                <w:szCs w:val="18"/>
              </w:rPr>
            </w:pP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 xml:space="preserve">заполняется бенефициаром в день представления платежного требования в банк плательщика </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both"/>
              <w:rPr>
                <w:rFonts w:ascii="Calibri" w:hAnsi="Calibri"/>
                <w:sz w:val="18"/>
                <w:szCs w:val="18"/>
              </w:rPr>
            </w:pPr>
            <w:r w:rsidRPr="0058219A">
              <w:rPr>
                <w:rFonts w:ascii="Calibri" w:hAnsi="Calibri"/>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заполняется плательщиком</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заполняется плательщиком</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заполняется плательщиком</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необязательно</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заполняется плательщиком</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необязательно</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 xml:space="preserve">заполняется в установленных нормативными правовыми актами Республики Армения случаях, когда плательщик является физическим </w:t>
            </w:r>
            <w:r w:rsidRPr="0058219A">
              <w:rPr>
                <w:rFonts w:ascii="Calibri" w:hAnsi="Calibri"/>
                <w:sz w:val="18"/>
                <w:szCs w:val="18"/>
              </w:rPr>
              <w:lastRenderedPageBreak/>
              <w:t>лицом</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lastRenderedPageBreak/>
              <w:t>заполняется плательщиком</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заранее заполняется бенефициаром — по приглашению</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необязательно</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(не заполняется)</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необязательно</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заранее заполняется бенефициаром — по приглашению</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заранее заполняется бенефициаром — по приглашению</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заранее заполняется бенефициаром — по приглашению</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 xml:space="preserve">заполняется плательщиком </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необязательно</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(не заполняется и не применяется)</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заполняется плательщиком</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заранее заполняется бенефициаром — по приглашению</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w:t>
            </w:r>
            <w:r w:rsidRPr="0058219A">
              <w:rPr>
                <w:rFonts w:ascii="Calibri" w:hAnsi="Calibri"/>
                <w:sz w:val="18"/>
                <w:szCs w:val="18"/>
              </w:rPr>
              <w:lastRenderedPageBreak/>
              <w:t>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lastRenderedPageBreak/>
              <w:t>заполняется бенефициаром</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Del="0010680B" w:rsidRDefault="007247C0" w:rsidP="00106036">
            <w:pPr>
              <w:widowControl w:val="0"/>
              <w:spacing w:after="120"/>
              <w:jc w:val="center"/>
              <w:rPr>
                <w:rFonts w:ascii="Calibri" w:hAnsi="Calibri"/>
                <w:sz w:val="18"/>
                <w:szCs w:val="18"/>
              </w:rPr>
            </w:pPr>
            <w:r w:rsidRPr="0058219A">
              <w:rPr>
                <w:rFonts w:ascii="Calibri" w:hAnsi="Calibri"/>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cs="Sylfaen"/>
                <w:sz w:val="18"/>
                <w:szCs w:val="18"/>
              </w:rPr>
            </w:pPr>
            <w:r w:rsidRPr="0058219A">
              <w:rPr>
                <w:rFonts w:ascii="Calibri" w:hAnsi="Calibri"/>
                <w:sz w:val="18"/>
                <w:szCs w:val="18"/>
              </w:rPr>
              <w:t xml:space="preserve">обязательно </w:t>
            </w:r>
          </w:p>
          <w:p w:rsidR="007247C0" w:rsidRPr="0058219A" w:rsidRDefault="007247C0" w:rsidP="00106036">
            <w:pPr>
              <w:widowControl w:val="0"/>
              <w:spacing w:after="120"/>
              <w:jc w:val="center"/>
              <w:rPr>
                <w:rFonts w:ascii="Calibri" w:hAnsi="Calibri" w:cs="Sylfaen"/>
                <w:sz w:val="18"/>
                <w:szCs w:val="18"/>
              </w:rPr>
            </w:pPr>
            <w:r w:rsidRPr="0058219A">
              <w:rPr>
                <w:rFonts w:ascii="Calibri" w:hAnsi="Calibri"/>
                <w:sz w:val="18"/>
                <w:szCs w:val="18"/>
              </w:rPr>
              <w:t xml:space="preserve">заполняются слова "акцептованный платеж", </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 xml:space="preserve">заранее заполняется бенефициаром </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необязательно</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заполняется бенефициаром</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 xml:space="preserve">подписывается плательщиком или </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проставляется электронная подпись плательщика</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 xml:space="preserve">обязательно: </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при наличии печати, когда плательщик представляет Требование в бумажной форме</w:t>
            </w:r>
          </w:p>
          <w:p w:rsidR="007247C0" w:rsidRPr="0058219A" w:rsidRDefault="007247C0" w:rsidP="00106036">
            <w:pPr>
              <w:widowControl w:val="0"/>
              <w:spacing w:after="120"/>
              <w:jc w:val="center"/>
              <w:rPr>
                <w:rFonts w:ascii="Calibri" w:hAnsi="Calibri"/>
                <w:sz w:val="18"/>
                <w:szCs w:val="18"/>
              </w:rPr>
            </w:pP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 xml:space="preserve">скрепляется печатью плательщика </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при представлении в бумажной форме</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 xml:space="preserve">обязательно: </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подписывается бенефициаром</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 xml:space="preserve">обязательно: </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 xml:space="preserve">скрепляется печатью бенефициара </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при представлении в банк в бумажной форме</w:t>
            </w: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 xml:space="preserve">подпись сотрудника обслуживающей плательщика финансовой </w:t>
            </w:r>
            <w:r w:rsidRPr="0058219A">
              <w:rPr>
                <w:rFonts w:ascii="Calibri" w:hAnsi="Calibri"/>
                <w:sz w:val="18"/>
                <w:szCs w:val="18"/>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 xml:space="preserve">в случае если Платежное требование представлено в обслуживающую плательщика финансовую организацию </w:t>
            </w:r>
            <w:r w:rsidRPr="0058219A">
              <w:rPr>
                <w:rFonts w:ascii="Calibri" w:hAnsi="Calibri"/>
                <w:sz w:val="18"/>
                <w:szCs w:val="18"/>
              </w:rPr>
              <w:lastRenderedPageBreak/>
              <w:t>в бумажной форме</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необязательно</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необязательно</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p>
        </w:tc>
      </w:tr>
      <w:tr w:rsidR="007247C0" w:rsidRPr="0058219A" w:rsidTr="0010603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необязательно</w:t>
            </w:r>
          </w:p>
          <w:p w:rsidR="007247C0" w:rsidRPr="0058219A" w:rsidRDefault="007247C0" w:rsidP="00106036">
            <w:pPr>
              <w:widowControl w:val="0"/>
              <w:spacing w:after="120"/>
              <w:jc w:val="center"/>
              <w:rPr>
                <w:rFonts w:ascii="Calibri" w:hAnsi="Calibri"/>
                <w:sz w:val="18"/>
                <w:szCs w:val="18"/>
              </w:rPr>
            </w:pPr>
            <w:r w:rsidRPr="0058219A">
              <w:rPr>
                <w:rFonts w:ascii="Calibri" w:hAnsi="Calibri"/>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7247C0" w:rsidRPr="0058219A" w:rsidRDefault="007247C0" w:rsidP="00106036">
            <w:pPr>
              <w:widowControl w:val="0"/>
              <w:spacing w:after="120"/>
              <w:jc w:val="center"/>
              <w:rPr>
                <w:rFonts w:ascii="Calibri" w:hAnsi="Calibri"/>
                <w:sz w:val="18"/>
                <w:szCs w:val="18"/>
              </w:rPr>
            </w:pPr>
          </w:p>
        </w:tc>
      </w:tr>
    </w:tbl>
    <w:p w:rsidR="007247C0" w:rsidRPr="0058219A" w:rsidRDefault="007247C0" w:rsidP="007247C0">
      <w:pPr>
        <w:widowControl w:val="0"/>
        <w:spacing w:after="160"/>
        <w:ind w:left="567" w:right="565"/>
        <w:jc w:val="center"/>
        <w:rPr>
          <w:rFonts w:ascii="Calibri" w:hAnsi="Calibri"/>
          <w:b/>
        </w:rPr>
      </w:pPr>
    </w:p>
    <w:p w:rsidR="007247C0" w:rsidRPr="0058219A" w:rsidRDefault="007247C0" w:rsidP="007247C0">
      <w:pPr>
        <w:widowControl w:val="0"/>
        <w:spacing w:after="160"/>
        <w:ind w:left="567" w:right="565"/>
        <w:jc w:val="center"/>
        <w:rPr>
          <w:rFonts w:ascii="Calibri" w:hAnsi="Calibri"/>
          <w:b/>
        </w:rPr>
      </w:pPr>
    </w:p>
    <w:p w:rsidR="007247C0" w:rsidRPr="0058219A" w:rsidRDefault="007247C0" w:rsidP="007247C0">
      <w:pPr>
        <w:widowControl w:val="0"/>
        <w:spacing w:after="160"/>
        <w:ind w:left="567" w:right="565"/>
        <w:jc w:val="center"/>
        <w:rPr>
          <w:rFonts w:ascii="Calibri" w:hAnsi="Calibri"/>
          <w:b/>
        </w:rPr>
      </w:pPr>
    </w:p>
    <w:p w:rsidR="007247C0" w:rsidRPr="0058219A" w:rsidRDefault="007247C0" w:rsidP="007247C0">
      <w:pPr>
        <w:widowControl w:val="0"/>
        <w:spacing w:after="160"/>
        <w:ind w:left="567" w:right="565"/>
        <w:jc w:val="center"/>
        <w:rPr>
          <w:rFonts w:ascii="Calibri" w:hAnsi="Calibri"/>
          <w:b/>
        </w:rPr>
      </w:pPr>
    </w:p>
    <w:p w:rsidR="007247C0" w:rsidRPr="0058219A" w:rsidRDefault="007247C0" w:rsidP="007247C0">
      <w:pPr>
        <w:widowControl w:val="0"/>
        <w:spacing w:after="160"/>
        <w:ind w:left="567" w:right="565"/>
        <w:jc w:val="center"/>
        <w:rPr>
          <w:rFonts w:ascii="Calibri" w:hAnsi="Calibri"/>
          <w:b/>
        </w:rPr>
      </w:pPr>
    </w:p>
    <w:p w:rsidR="007247C0" w:rsidRPr="0058219A" w:rsidRDefault="007247C0" w:rsidP="007247C0">
      <w:pPr>
        <w:widowControl w:val="0"/>
        <w:spacing w:after="160"/>
        <w:ind w:left="567" w:right="565"/>
        <w:jc w:val="center"/>
        <w:rPr>
          <w:rFonts w:ascii="Calibri" w:hAnsi="Calibri"/>
          <w:b/>
        </w:rPr>
      </w:pPr>
    </w:p>
    <w:p w:rsidR="007247C0" w:rsidRPr="0058219A" w:rsidRDefault="007247C0" w:rsidP="007247C0">
      <w:pPr>
        <w:widowControl w:val="0"/>
        <w:spacing w:after="160"/>
        <w:jc w:val="right"/>
        <w:rPr>
          <w:rFonts w:ascii="Calibri" w:hAnsi="Calibri" w:cs="Sylfaen"/>
          <w:b/>
        </w:rPr>
      </w:pPr>
      <w:r w:rsidRPr="0058219A">
        <w:rPr>
          <w:rFonts w:ascii="Calibri" w:hAnsi="Calibri"/>
        </w:rPr>
        <w:br w:type="page"/>
      </w:r>
      <w:r w:rsidRPr="0058219A">
        <w:rPr>
          <w:rFonts w:ascii="Calibri" w:hAnsi="Calibri"/>
          <w:b/>
        </w:rPr>
        <w:lastRenderedPageBreak/>
        <w:t>Приложение № 6</w:t>
      </w:r>
    </w:p>
    <w:p w:rsidR="007247C0" w:rsidRPr="0058219A" w:rsidRDefault="007247C0" w:rsidP="007247C0">
      <w:pPr>
        <w:pStyle w:val="31"/>
        <w:widowControl w:val="0"/>
        <w:spacing w:after="160" w:line="240" w:lineRule="auto"/>
        <w:jc w:val="right"/>
        <w:rPr>
          <w:rFonts w:ascii="Calibri" w:hAnsi="Calibri" w:cs="Sylfaen"/>
          <w:b/>
          <w:sz w:val="24"/>
          <w:szCs w:val="24"/>
        </w:rPr>
      </w:pPr>
      <w:r w:rsidRPr="0058219A">
        <w:rPr>
          <w:rFonts w:ascii="Calibri" w:hAnsi="Calibri"/>
          <w:b/>
          <w:sz w:val="24"/>
          <w:szCs w:val="24"/>
        </w:rPr>
        <w:t>к Приглашению на ЗАПРОС  КОТИРОВОК</w:t>
      </w:r>
      <w:r w:rsidRPr="0058219A">
        <w:rPr>
          <w:rFonts w:ascii="Calibri" w:hAnsi="Calibri" w:cs="Sylfaen"/>
          <w:b/>
          <w:sz w:val="24"/>
          <w:szCs w:val="24"/>
        </w:rPr>
        <w:br/>
      </w:r>
      <w:r w:rsidRPr="0058219A">
        <w:rPr>
          <w:rFonts w:ascii="Calibri" w:hAnsi="Calibri"/>
          <w:b/>
          <w:sz w:val="24"/>
          <w:szCs w:val="24"/>
        </w:rPr>
        <w:t>под кодом "</w:t>
      </w:r>
      <w:r w:rsidRPr="00234049">
        <w:rPr>
          <w:rFonts w:ascii="Calibri" w:hAnsi="Calibri"/>
          <w:b/>
          <w:i/>
        </w:rPr>
        <w:t xml:space="preserve"> </w:t>
      </w:r>
      <w:r w:rsidR="00195E71" w:rsidRPr="0058219A">
        <w:rPr>
          <w:rFonts w:ascii="Calibri" w:hAnsi="Calibri"/>
        </w:rPr>
        <w:t>"</w:t>
      </w:r>
      <w:r w:rsidR="00195E71" w:rsidRPr="00234049">
        <w:rPr>
          <w:rFonts w:ascii="Calibri" w:hAnsi="Calibri"/>
          <w:b/>
          <w:i/>
        </w:rPr>
        <w:t xml:space="preserve"> </w:t>
      </w:r>
      <w:r w:rsidR="00195E71">
        <w:rPr>
          <w:rFonts w:ascii="GHEA Grapalat" w:hAnsi="GHEA Grapalat" w:cs="Sylfaen"/>
          <w:sz w:val="22"/>
          <w:lang w:val="af-ZA"/>
        </w:rPr>
        <w:t>АМВННD</w:t>
      </w:r>
      <w:r w:rsidR="00195E71">
        <w:rPr>
          <w:rFonts w:ascii="Calibri" w:hAnsi="Calibri"/>
          <w:b/>
          <w:i/>
        </w:rPr>
        <w:t>-</w:t>
      </w:r>
      <w:r w:rsidR="00195E71" w:rsidRPr="008665F7">
        <w:rPr>
          <w:rFonts w:ascii="Calibri" w:hAnsi="Calibri"/>
          <w:b/>
          <w:i/>
        </w:rPr>
        <w:t xml:space="preserve"> </w:t>
      </w:r>
      <w:r w:rsidR="00195E71">
        <w:rPr>
          <w:rFonts w:ascii="Calibri" w:hAnsi="Calibri"/>
          <w:b/>
          <w:i/>
          <w:lang w:val="en-US"/>
        </w:rPr>
        <w:t>GH</w:t>
      </w:r>
      <w:r w:rsidR="00195E71">
        <w:rPr>
          <w:rFonts w:ascii="Calibri" w:hAnsi="Calibri"/>
          <w:b/>
          <w:i/>
        </w:rPr>
        <w:t>APDzB-2020/1</w:t>
      </w:r>
    </w:p>
    <w:p w:rsidR="007247C0" w:rsidRPr="0058219A" w:rsidRDefault="007247C0" w:rsidP="007247C0">
      <w:pPr>
        <w:widowControl w:val="0"/>
        <w:spacing w:after="160"/>
        <w:ind w:left="-142" w:firstLine="142"/>
        <w:jc w:val="center"/>
        <w:rPr>
          <w:rFonts w:ascii="Calibri" w:hAnsi="Calibri"/>
          <w:i/>
        </w:rPr>
      </w:pPr>
    </w:p>
    <w:p w:rsidR="007247C0" w:rsidRPr="0058219A" w:rsidRDefault="007247C0" w:rsidP="007247C0">
      <w:pPr>
        <w:widowControl w:val="0"/>
        <w:spacing w:after="160"/>
        <w:ind w:left="-142" w:firstLine="142"/>
        <w:jc w:val="center"/>
        <w:rPr>
          <w:rFonts w:ascii="Calibri" w:hAnsi="Calibri"/>
          <w:b/>
        </w:rPr>
      </w:pPr>
      <w:r w:rsidRPr="0058219A">
        <w:rPr>
          <w:rFonts w:ascii="Calibri" w:hAnsi="Calibri"/>
          <w:b/>
        </w:rPr>
        <w:t xml:space="preserve">ДОГОВОР </w:t>
      </w:r>
    </w:p>
    <w:p w:rsidR="007247C0" w:rsidRPr="0058219A" w:rsidRDefault="007247C0" w:rsidP="007247C0">
      <w:pPr>
        <w:widowControl w:val="0"/>
        <w:spacing w:after="160"/>
        <w:ind w:left="-142" w:firstLine="142"/>
        <w:jc w:val="center"/>
        <w:rPr>
          <w:rFonts w:ascii="Calibri" w:hAnsi="Calibri" w:cs="Times Armenian"/>
          <w:b/>
        </w:rPr>
      </w:pPr>
      <w:r w:rsidRPr="0058219A">
        <w:rPr>
          <w:rFonts w:ascii="Calibri" w:hAnsi="Calibri"/>
          <w:b/>
        </w:rPr>
        <w:t>ПОСТАВКИ ТОВАРА ДЛЯ НУЖД ГОСУДАРСТВА</w:t>
      </w:r>
    </w:p>
    <w:p w:rsidR="007247C0" w:rsidRPr="0058219A" w:rsidRDefault="007247C0" w:rsidP="007247C0">
      <w:pPr>
        <w:widowControl w:val="0"/>
        <w:spacing w:after="160"/>
        <w:ind w:left="-142" w:firstLine="142"/>
        <w:jc w:val="center"/>
        <w:rPr>
          <w:rFonts w:ascii="Calibri" w:hAnsi="Calibri"/>
          <w:b/>
          <w:u w:val="single"/>
        </w:rPr>
      </w:pPr>
      <w:r w:rsidRPr="0058219A">
        <w:rPr>
          <w:rFonts w:ascii="Calibri" w:hAnsi="Calibri"/>
          <w:b/>
        </w:rPr>
        <w:t>№ ____________________</w:t>
      </w:r>
    </w:p>
    <w:p w:rsidR="007247C0" w:rsidRPr="0058219A" w:rsidRDefault="007247C0" w:rsidP="007247C0">
      <w:pPr>
        <w:widowControl w:val="0"/>
        <w:spacing w:after="160"/>
        <w:jc w:val="center"/>
        <w:rPr>
          <w:rFonts w:ascii="Calibri" w:hAnsi="Calibri" w:cs="Sylfaen"/>
          <w:lang w:val="en-US"/>
        </w:rPr>
      </w:pPr>
    </w:p>
    <w:tbl>
      <w:tblPr>
        <w:tblW w:w="0" w:type="auto"/>
        <w:tblLook w:val="04A0" w:firstRow="1" w:lastRow="0" w:firstColumn="1" w:lastColumn="0" w:noHBand="0" w:noVBand="1"/>
      </w:tblPr>
      <w:tblGrid>
        <w:gridCol w:w="4643"/>
        <w:gridCol w:w="4643"/>
      </w:tblGrid>
      <w:tr w:rsidR="007247C0" w:rsidRPr="0058219A" w:rsidTr="00106036">
        <w:tc>
          <w:tcPr>
            <w:tcW w:w="4643" w:type="dxa"/>
          </w:tcPr>
          <w:p w:rsidR="007247C0" w:rsidRPr="0058219A" w:rsidRDefault="007247C0" w:rsidP="00106036">
            <w:pPr>
              <w:widowControl w:val="0"/>
              <w:spacing w:after="160"/>
              <w:rPr>
                <w:rFonts w:ascii="Calibri" w:hAnsi="Calibri" w:cs="Sylfaen"/>
                <w:lang w:val="en-US"/>
              </w:rPr>
            </w:pPr>
            <w:r w:rsidRPr="0058219A">
              <w:rPr>
                <w:rFonts w:ascii="Calibri" w:hAnsi="Calibri"/>
                <w:lang w:val="en-US"/>
              </w:rPr>
              <w:tab/>
            </w:r>
            <w:r w:rsidRPr="0058219A">
              <w:rPr>
                <w:rFonts w:ascii="Calibri" w:hAnsi="Calibri"/>
              </w:rPr>
              <w:t>г</w:t>
            </w:r>
          </w:p>
        </w:tc>
        <w:tc>
          <w:tcPr>
            <w:tcW w:w="4643" w:type="dxa"/>
          </w:tcPr>
          <w:p w:rsidR="007247C0" w:rsidRPr="0058219A" w:rsidRDefault="007247C0" w:rsidP="00106036">
            <w:pPr>
              <w:widowControl w:val="0"/>
              <w:spacing w:after="160"/>
              <w:jc w:val="right"/>
              <w:rPr>
                <w:rFonts w:ascii="Calibri" w:hAnsi="Calibri" w:cs="Sylfaen"/>
                <w:lang w:val="en-US"/>
              </w:rPr>
            </w:pPr>
            <w:r w:rsidRPr="0058219A">
              <w:rPr>
                <w:rFonts w:ascii="Calibri" w:hAnsi="Calibri"/>
              </w:rPr>
              <w:t>"</w:t>
            </w:r>
            <w:r w:rsidRPr="0058219A">
              <w:rPr>
                <w:rFonts w:ascii="Calibri" w:hAnsi="Calibri"/>
                <w:lang w:val="en-US"/>
              </w:rPr>
              <w:tab/>
            </w:r>
            <w:r w:rsidRPr="0058219A">
              <w:rPr>
                <w:rFonts w:ascii="Calibri" w:hAnsi="Calibri"/>
              </w:rPr>
              <w:t xml:space="preserve">" </w:t>
            </w:r>
            <w:r w:rsidRPr="0058219A">
              <w:rPr>
                <w:rFonts w:ascii="Calibri" w:hAnsi="Calibri"/>
                <w:lang w:val="en-US"/>
              </w:rPr>
              <w:tab/>
            </w:r>
            <w:r w:rsidRPr="0058219A">
              <w:rPr>
                <w:rFonts w:ascii="Calibri" w:hAnsi="Calibri"/>
              </w:rPr>
              <w:t>20</w:t>
            </w:r>
            <w:r w:rsidR="00195E71">
              <w:rPr>
                <w:rFonts w:ascii="Calibri" w:hAnsi="Calibri"/>
                <w:lang w:val="en-US"/>
              </w:rPr>
              <w:t>19</w:t>
            </w:r>
            <w:r w:rsidRPr="0058219A">
              <w:rPr>
                <w:rFonts w:ascii="Calibri" w:hAnsi="Calibri"/>
                <w:lang w:val="en-US"/>
              </w:rPr>
              <w:tab/>
            </w:r>
            <w:r w:rsidRPr="0058219A">
              <w:rPr>
                <w:rFonts w:ascii="Calibri" w:hAnsi="Calibri"/>
              </w:rPr>
              <w:t>г.</w:t>
            </w:r>
          </w:p>
        </w:tc>
      </w:tr>
    </w:tbl>
    <w:p w:rsidR="007247C0" w:rsidRPr="0058219A" w:rsidRDefault="007247C0" w:rsidP="007247C0">
      <w:pPr>
        <w:widowControl w:val="0"/>
        <w:tabs>
          <w:tab w:val="left" w:pos="720"/>
          <w:tab w:val="left" w:pos="1440"/>
          <w:tab w:val="left" w:pos="8865"/>
        </w:tabs>
        <w:spacing w:after="160"/>
        <w:jc w:val="center"/>
        <w:rPr>
          <w:rFonts w:ascii="Calibri" w:hAnsi="Calibri" w:cs="Sylfaen"/>
        </w:rPr>
      </w:pPr>
    </w:p>
    <w:p w:rsidR="005523BA" w:rsidRDefault="005523BA" w:rsidP="005523BA">
      <w:r w:rsidRPr="00060018">
        <w:rPr>
          <w:rFonts w:ascii="GHEA Grapalat" w:hAnsi="GHEA Grapalat" w:cs="Sylfaen"/>
          <w:sz w:val="22"/>
          <w:lang w:val="af-ZA"/>
        </w:rPr>
        <w:t>«</w:t>
      </w:r>
      <w:r>
        <w:rPr>
          <w:rFonts w:ascii="GHEA Grapalat" w:hAnsi="GHEA Grapalat" w:cs="Sylfaen"/>
          <w:sz w:val="22"/>
          <w:lang w:val="af-ZA"/>
        </w:rPr>
        <w:t>Оснавная школа имени Саргиса  Оганнисяна</w:t>
      </w:r>
      <w:r w:rsidRPr="00060018">
        <w:rPr>
          <w:rFonts w:ascii="GHEA Grapalat" w:hAnsi="GHEA Grapalat" w:cs="Sylfaen"/>
          <w:sz w:val="22"/>
          <w:lang w:val="af-ZA"/>
        </w:rPr>
        <w:t xml:space="preserve"> </w:t>
      </w:r>
      <w:r>
        <w:rPr>
          <w:rFonts w:ascii="GHEA Grapalat" w:hAnsi="GHEA Grapalat" w:cs="Sylfaen"/>
          <w:sz w:val="22"/>
          <w:lang w:val="af-ZA"/>
        </w:rPr>
        <w:t>села Воскетап Араратского марза</w:t>
      </w:r>
      <w:r w:rsidRPr="00060018">
        <w:rPr>
          <w:rFonts w:ascii="GHEA Grapalat" w:hAnsi="GHEA Grapalat" w:cs="Sylfaen"/>
          <w:sz w:val="22"/>
          <w:lang w:val="af-ZA"/>
        </w:rPr>
        <w:t>» ГНКО</w:t>
      </w:r>
    </w:p>
    <w:p w:rsidR="007247C0" w:rsidRPr="0058219A" w:rsidRDefault="007247C0" w:rsidP="007247C0">
      <w:pPr>
        <w:widowControl w:val="0"/>
        <w:spacing w:after="160"/>
        <w:jc w:val="both"/>
        <w:rPr>
          <w:rFonts w:ascii="Calibri" w:hAnsi="Calibri"/>
        </w:rPr>
      </w:pPr>
      <w:r w:rsidRPr="0058219A">
        <w:rPr>
          <w:rFonts w:ascii="Calibri" w:hAnsi="Calibri"/>
        </w:rPr>
        <w:t xml:space="preserve">, в лице </w:t>
      </w:r>
      <w:r>
        <w:rPr>
          <w:rFonts w:ascii="Calibri" w:hAnsi="Calibri"/>
        </w:rPr>
        <w:t>директора Киракоса  Ваганяна</w:t>
      </w:r>
      <w:r w:rsidRPr="0058219A">
        <w:rPr>
          <w:rFonts w:ascii="Calibri" w:hAnsi="Calibri"/>
        </w:rPr>
        <w:t xml:space="preserve">, действующего на основании устава </w:t>
      </w:r>
      <w:r>
        <w:rPr>
          <w:rFonts w:ascii="Calibri" w:hAnsi="Calibri"/>
        </w:rPr>
        <w:t>ГНКО</w:t>
      </w:r>
      <w:r w:rsidRPr="0058219A">
        <w:rPr>
          <w:rFonts w:ascii="Calibri" w:hAnsi="Calibri"/>
        </w:rPr>
        <w:t>, далее — "Покупатель", с одной стороны, и__________________, в лице директора_____________________, действующего на основании устава ________________________, далее — "Продавец", с другой стороны, заключили настоящий Договор о следующем.</w:t>
      </w:r>
    </w:p>
    <w:p w:rsidR="007247C0" w:rsidRPr="0058219A" w:rsidRDefault="007247C0" w:rsidP="007247C0">
      <w:pPr>
        <w:widowControl w:val="0"/>
        <w:spacing w:after="160"/>
        <w:ind w:firstLine="709"/>
        <w:jc w:val="both"/>
        <w:rPr>
          <w:rFonts w:ascii="Calibri" w:hAnsi="Calibri"/>
          <w:b/>
        </w:rPr>
      </w:pPr>
    </w:p>
    <w:p w:rsidR="007247C0" w:rsidRPr="0058219A" w:rsidRDefault="007247C0" w:rsidP="007247C0">
      <w:pPr>
        <w:widowControl w:val="0"/>
        <w:spacing w:after="160"/>
        <w:jc w:val="center"/>
        <w:rPr>
          <w:rFonts w:ascii="Calibri" w:hAnsi="Calibri" w:cs="Times Armenian"/>
          <w:b/>
        </w:rPr>
      </w:pPr>
      <w:r w:rsidRPr="0058219A">
        <w:rPr>
          <w:rFonts w:ascii="Calibri" w:hAnsi="Calibri"/>
          <w:b/>
        </w:rPr>
        <w:t>1. ПРЕДМЕТ ДОГОВОРА</w:t>
      </w:r>
    </w:p>
    <w:p w:rsidR="007247C0" w:rsidRPr="0058219A" w:rsidRDefault="007247C0" w:rsidP="007247C0">
      <w:pPr>
        <w:widowControl w:val="0"/>
        <w:tabs>
          <w:tab w:val="left" w:pos="1134"/>
        </w:tabs>
        <w:spacing w:after="160"/>
        <w:ind w:firstLine="567"/>
        <w:jc w:val="both"/>
        <w:rPr>
          <w:rFonts w:ascii="Calibri" w:hAnsi="Calibri" w:cs="Times Armenian"/>
        </w:rPr>
      </w:pPr>
      <w:r w:rsidRPr="0058219A">
        <w:rPr>
          <w:rFonts w:ascii="Calibri" w:hAnsi="Calibri"/>
        </w:rPr>
        <w:t>1.1.</w:t>
      </w:r>
      <w:r w:rsidRPr="0058219A">
        <w:rPr>
          <w:rFonts w:ascii="Calibri" w:hAnsi="Calibri"/>
        </w:rPr>
        <w:tab/>
      </w:r>
      <w:r w:rsidRPr="0058219A">
        <w:rPr>
          <w:rFonts w:ascii="Calibri" w:hAnsi="Calibri"/>
          <w:spacing w:val="6"/>
        </w:rPr>
        <w:t>Продавец обязуется в установленном настоящим Договором (далее</w:t>
      </w:r>
      <w:r w:rsidRPr="0058219A">
        <w:rPr>
          <w:rFonts w:ascii="Calibri" w:hAnsi="Calibri" w:cs="Courier New"/>
          <w:spacing w:val="6"/>
          <w:lang w:val="en-US"/>
        </w:rPr>
        <w:t> </w:t>
      </w:r>
      <w:r w:rsidRPr="0058219A">
        <w:rPr>
          <w:rFonts w:ascii="Calibri" w:hAnsi="Calibri"/>
          <w:spacing w:val="6"/>
        </w:rPr>
        <w:t xml:space="preserve">— договор) </w:t>
      </w:r>
      <w:r w:rsidRPr="0058219A">
        <w:rPr>
          <w:rFonts w:ascii="Calibri" w:hAnsi="Calibri"/>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7247C0" w:rsidRPr="0058219A" w:rsidRDefault="007247C0" w:rsidP="007247C0">
      <w:pPr>
        <w:widowControl w:val="0"/>
        <w:spacing w:after="160"/>
        <w:ind w:firstLine="709"/>
        <w:jc w:val="both"/>
        <w:rPr>
          <w:rFonts w:ascii="Calibri" w:hAnsi="Calibri" w:cs="Times Armenian"/>
        </w:rPr>
      </w:pPr>
    </w:p>
    <w:p w:rsidR="007247C0" w:rsidRPr="0058219A" w:rsidRDefault="007247C0" w:rsidP="007247C0">
      <w:pPr>
        <w:widowControl w:val="0"/>
        <w:spacing w:after="160"/>
        <w:jc w:val="center"/>
        <w:rPr>
          <w:rFonts w:ascii="Calibri" w:hAnsi="Calibri"/>
          <w:b/>
        </w:rPr>
      </w:pPr>
      <w:r w:rsidRPr="0058219A">
        <w:rPr>
          <w:rFonts w:ascii="Calibri" w:hAnsi="Calibri"/>
          <w:b/>
        </w:rPr>
        <w:t>2.ПРАВА И ОБЯЗАННОСТИ СТОРОН</w:t>
      </w:r>
    </w:p>
    <w:p w:rsidR="007247C0" w:rsidRPr="0058219A" w:rsidRDefault="007247C0" w:rsidP="007247C0">
      <w:pPr>
        <w:widowControl w:val="0"/>
        <w:tabs>
          <w:tab w:val="left" w:pos="1134"/>
        </w:tabs>
        <w:spacing w:after="160"/>
        <w:ind w:firstLine="567"/>
        <w:jc w:val="both"/>
        <w:rPr>
          <w:rFonts w:ascii="Calibri" w:hAnsi="Calibri"/>
          <w:b/>
        </w:rPr>
      </w:pPr>
      <w:r w:rsidRPr="0058219A">
        <w:rPr>
          <w:rFonts w:ascii="Calibri" w:hAnsi="Calibri"/>
          <w:b/>
        </w:rPr>
        <w:t>2.1.</w:t>
      </w:r>
      <w:r w:rsidRPr="0058219A">
        <w:rPr>
          <w:rFonts w:ascii="Calibri" w:hAnsi="Calibri"/>
          <w:b/>
        </w:rPr>
        <w:tab/>
        <w:t>Покупатель имеет право:</w:t>
      </w:r>
    </w:p>
    <w:p w:rsidR="007247C0" w:rsidRPr="0058219A" w:rsidRDefault="007247C0" w:rsidP="007247C0">
      <w:pPr>
        <w:widowControl w:val="0"/>
        <w:tabs>
          <w:tab w:val="left" w:pos="1276"/>
        </w:tabs>
        <w:spacing w:after="160"/>
        <w:ind w:firstLine="567"/>
        <w:jc w:val="both"/>
        <w:rPr>
          <w:rFonts w:ascii="Calibri" w:hAnsi="Calibri"/>
        </w:rPr>
      </w:pPr>
      <w:r w:rsidRPr="0058219A">
        <w:rPr>
          <w:rFonts w:ascii="Calibri" w:hAnsi="Calibri"/>
        </w:rPr>
        <w:t>2.1.1.</w:t>
      </w:r>
      <w:r w:rsidRPr="0058219A">
        <w:rPr>
          <w:rFonts w:ascii="Calibri" w:hAnsi="Calibri"/>
        </w:rPr>
        <w:tab/>
        <w:t>Отказываться от товара в случае непоставки товара Продавцом в</w:t>
      </w:r>
      <w:r w:rsidRPr="0058219A">
        <w:rPr>
          <w:rFonts w:ascii="Calibri" w:hAnsi="Calibri" w:cs="Courier New"/>
          <w:lang w:val="en-US"/>
        </w:rPr>
        <w:t> </w:t>
      </w:r>
      <w:r w:rsidRPr="0058219A">
        <w:rPr>
          <w:rFonts w:ascii="Calibri" w:hAnsi="Calibri"/>
        </w:rPr>
        <w:t xml:space="preserve">установленный договором срок, если сроки поставки были нарушены более чем на </w:t>
      </w:r>
      <w:r>
        <w:rPr>
          <w:rFonts w:ascii="Calibri" w:hAnsi="Calibri"/>
        </w:rPr>
        <w:t xml:space="preserve">7 </w:t>
      </w:r>
      <w:r w:rsidRPr="0058219A">
        <w:rPr>
          <w:rFonts w:ascii="Calibri" w:hAnsi="Calibri"/>
        </w:rPr>
        <w:t xml:space="preserve"> дней.</w:t>
      </w:r>
    </w:p>
    <w:p w:rsidR="007247C0" w:rsidRPr="0058219A" w:rsidRDefault="007247C0" w:rsidP="007247C0">
      <w:pPr>
        <w:widowControl w:val="0"/>
        <w:tabs>
          <w:tab w:val="left" w:pos="1276"/>
        </w:tabs>
        <w:spacing w:after="160"/>
        <w:ind w:firstLine="567"/>
        <w:jc w:val="both"/>
        <w:rPr>
          <w:rFonts w:ascii="Calibri" w:hAnsi="Calibri"/>
        </w:rPr>
      </w:pPr>
      <w:r w:rsidRPr="0058219A">
        <w:rPr>
          <w:rFonts w:ascii="Calibri" w:hAnsi="Calibri"/>
        </w:rPr>
        <w:t>2.1.2.</w:t>
      </w:r>
      <w:r w:rsidRPr="0058219A">
        <w:rPr>
          <w:rFonts w:ascii="Calibri" w:hAnsi="Calibri"/>
        </w:rPr>
        <w:tab/>
        <w:t xml:space="preserve">Если передан товар ненадлежащего качества, не соответствующий предусмотренной договором технической характеристике: </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а)</w:t>
      </w:r>
      <w:r w:rsidRPr="0058219A">
        <w:rPr>
          <w:rFonts w:ascii="Calibri" w:hAnsi="Calibri"/>
        </w:rPr>
        <w:tab/>
        <w:t>требовать возмещения расходов, произведенных им по причине ненадлежащего качества товара;</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б)</w:t>
      </w:r>
      <w:r w:rsidRPr="0058219A">
        <w:rPr>
          <w:rFonts w:ascii="Calibri" w:hAnsi="Calibri"/>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в)</w:t>
      </w:r>
      <w:r w:rsidRPr="0058219A">
        <w:rPr>
          <w:rFonts w:ascii="Calibri" w:hAnsi="Calibri"/>
        </w:rPr>
        <w:tab/>
        <w:t>отказываться от исполнения договора и требовать возврата уплаченной за товар суммы.</w:t>
      </w:r>
    </w:p>
    <w:p w:rsidR="007247C0" w:rsidRPr="0058219A" w:rsidRDefault="007247C0" w:rsidP="007247C0">
      <w:pPr>
        <w:widowControl w:val="0"/>
        <w:tabs>
          <w:tab w:val="left" w:pos="1276"/>
        </w:tabs>
        <w:spacing w:after="160"/>
        <w:ind w:firstLine="567"/>
        <w:jc w:val="both"/>
        <w:rPr>
          <w:rFonts w:ascii="Calibri" w:hAnsi="Calibri"/>
        </w:rPr>
      </w:pPr>
      <w:r w:rsidRPr="0058219A">
        <w:rPr>
          <w:rFonts w:ascii="Calibri" w:hAnsi="Calibri"/>
        </w:rPr>
        <w:lastRenderedPageBreak/>
        <w:t>2.1.3.</w:t>
      </w:r>
      <w:r w:rsidRPr="0058219A">
        <w:rPr>
          <w:rFonts w:ascii="Calibri" w:hAnsi="Calibri"/>
        </w:rPr>
        <w:tab/>
        <w:t xml:space="preserve">Если передан товар в количестве меньше оговоренного в договоре, то: </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а)</w:t>
      </w:r>
      <w:r w:rsidRPr="0058219A">
        <w:rPr>
          <w:rFonts w:ascii="Calibri" w:hAnsi="Calibri"/>
        </w:rPr>
        <w:tab/>
        <w:t>требовать восполнения недопереданного количестватовара;</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б)</w:t>
      </w:r>
      <w:r w:rsidRPr="0058219A">
        <w:rPr>
          <w:rFonts w:ascii="Calibri" w:hAnsi="Calibri"/>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7247C0" w:rsidRPr="0058219A" w:rsidRDefault="007247C0" w:rsidP="007247C0">
      <w:pPr>
        <w:widowControl w:val="0"/>
        <w:tabs>
          <w:tab w:val="left" w:pos="1276"/>
        </w:tabs>
        <w:spacing w:after="160"/>
        <w:ind w:firstLine="567"/>
        <w:jc w:val="both"/>
        <w:rPr>
          <w:rFonts w:ascii="Calibri" w:hAnsi="Calibri"/>
        </w:rPr>
      </w:pPr>
      <w:r w:rsidRPr="0058219A">
        <w:rPr>
          <w:rFonts w:ascii="Calibri" w:hAnsi="Calibri"/>
        </w:rPr>
        <w:t>2.1.4.</w:t>
      </w:r>
      <w:r w:rsidRPr="0058219A">
        <w:rPr>
          <w:rFonts w:ascii="Calibri" w:hAnsi="Calibri"/>
        </w:rPr>
        <w:tab/>
        <w:t>Если передан товар с нарушением условия его вида, по своему усмотрению:</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а)</w:t>
      </w:r>
      <w:r w:rsidRPr="0058219A">
        <w:rPr>
          <w:rFonts w:ascii="Calibri" w:hAnsi="Calibri"/>
        </w:rPr>
        <w:tab/>
        <w:t>принимать товар, соответствующий условию относительно его вида, и отказываться от остальных товаров;</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б)</w:t>
      </w:r>
      <w:r w:rsidRPr="0058219A">
        <w:rPr>
          <w:rFonts w:ascii="Calibri" w:hAnsi="Calibri"/>
        </w:rPr>
        <w:tab/>
        <w:t xml:space="preserve">отказываться от всех переданных товаров и требовать уплаты пени, предусмотренной пунктом 6.2 договора; </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в)</w:t>
      </w:r>
      <w:r w:rsidRPr="0058219A">
        <w:rPr>
          <w:rFonts w:ascii="Calibri" w:hAnsi="Calibri"/>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58219A">
        <w:rPr>
          <w:rFonts w:ascii="Calibri" w:hAnsi="Calibri" w:cs="Courier New"/>
          <w:lang w:val="en-US"/>
        </w:rPr>
        <w:t> </w:t>
      </w:r>
      <w:r w:rsidRPr="0058219A">
        <w:rPr>
          <w:rFonts w:ascii="Calibri" w:hAnsi="Calibri"/>
        </w:rPr>
        <w:t>виду.</w:t>
      </w:r>
    </w:p>
    <w:p w:rsidR="007247C0" w:rsidRPr="0058219A" w:rsidRDefault="007247C0" w:rsidP="007247C0">
      <w:pPr>
        <w:widowControl w:val="0"/>
        <w:tabs>
          <w:tab w:val="left" w:pos="1276"/>
        </w:tabs>
        <w:spacing w:after="160"/>
        <w:ind w:firstLine="567"/>
        <w:jc w:val="both"/>
        <w:rPr>
          <w:rFonts w:ascii="Calibri" w:hAnsi="Calibri"/>
        </w:rPr>
      </w:pPr>
      <w:r w:rsidRPr="0058219A">
        <w:rPr>
          <w:rFonts w:ascii="Calibri" w:hAnsi="Calibri"/>
        </w:rPr>
        <w:t>2.1.5.</w:t>
      </w:r>
      <w:r w:rsidRPr="0058219A">
        <w:rPr>
          <w:rFonts w:ascii="Calibri" w:hAnsi="Calibri"/>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7247C0" w:rsidRPr="0058219A" w:rsidRDefault="007247C0" w:rsidP="007247C0">
      <w:pPr>
        <w:widowControl w:val="0"/>
        <w:tabs>
          <w:tab w:val="left" w:pos="1276"/>
        </w:tabs>
        <w:spacing w:after="160"/>
        <w:ind w:firstLine="567"/>
        <w:jc w:val="both"/>
        <w:rPr>
          <w:rFonts w:ascii="Calibri" w:hAnsi="Calibri"/>
        </w:rPr>
      </w:pPr>
      <w:r w:rsidRPr="0058219A">
        <w:rPr>
          <w:rFonts w:ascii="Calibri" w:hAnsi="Calibri"/>
        </w:rPr>
        <w:t>2.1.6.</w:t>
      </w:r>
      <w:r w:rsidRPr="0058219A">
        <w:rPr>
          <w:rFonts w:ascii="Calibri" w:hAnsi="Calibri"/>
        </w:rPr>
        <w:tab/>
        <w:t>Требовать у Продавца возмещения убытков, если Покупатель в</w:t>
      </w:r>
      <w:r w:rsidRPr="0058219A">
        <w:rPr>
          <w:rFonts w:ascii="Calibri" w:hAnsi="Calibri" w:cs="Courier New"/>
          <w:lang w:val="en-US"/>
        </w:rPr>
        <w:t> </w:t>
      </w:r>
      <w:r w:rsidRPr="0058219A">
        <w:rPr>
          <w:rFonts w:ascii="Calibri" w:hAnsi="Calibri"/>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7247C0" w:rsidRPr="0058219A" w:rsidRDefault="007247C0" w:rsidP="007247C0">
      <w:pPr>
        <w:widowControl w:val="0"/>
        <w:tabs>
          <w:tab w:val="left" w:pos="1276"/>
        </w:tabs>
        <w:spacing w:after="160"/>
        <w:ind w:firstLine="567"/>
        <w:jc w:val="both"/>
        <w:rPr>
          <w:rFonts w:ascii="Calibri" w:hAnsi="Calibri"/>
        </w:rPr>
      </w:pPr>
      <w:r w:rsidRPr="0058219A">
        <w:rPr>
          <w:rFonts w:ascii="Calibri" w:hAnsi="Calibri"/>
        </w:rPr>
        <w:t>2.1.7.</w:t>
      </w:r>
      <w:r w:rsidRPr="0058219A">
        <w:rPr>
          <w:rFonts w:ascii="Calibri" w:hAnsi="Calibri"/>
        </w:rPr>
        <w:tab/>
        <w:t>В одностороннем порядке расторгать договор (полностью или частично), если Продавец существенным образом нарушил договор;</w:t>
      </w:r>
    </w:p>
    <w:p w:rsidR="007247C0" w:rsidRPr="0058219A" w:rsidRDefault="007247C0" w:rsidP="007247C0">
      <w:pPr>
        <w:widowControl w:val="0"/>
        <w:tabs>
          <w:tab w:val="left" w:pos="1276"/>
        </w:tabs>
        <w:spacing w:after="160"/>
        <w:ind w:firstLine="567"/>
        <w:jc w:val="both"/>
        <w:rPr>
          <w:rFonts w:ascii="Calibri" w:hAnsi="Calibri"/>
        </w:rPr>
      </w:pPr>
      <w:r w:rsidRPr="0058219A">
        <w:rPr>
          <w:rFonts w:ascii="Calibri" w:hAnsi="Calibri"/>
        </w:rPr>
        <w:t>2.1.7.1.</w:t>
      </w:r>
      <w:r w:rsidRPr="0058219A">
        <w:rPr>
          <w:rFonts w:ascii="Calibri" w:hAnsi="Calibri"/>
        </w:rPr>
        <w:tab/>
        <w:t>Нарушение договора Продавцом считается существенным, если:</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а)</w:t>
      </w:r>
      <w:r w:rsidRPr="0058219A">
        <w:rPr>
          <w:rFonts w:ascii="Calibri" w:hAnsi="Calibri"/>
        </w:rPr>
        <w:tab/>
        <w:t>был поставлен товар ненадлежащего качества, который не может быть заменен в приемлемый для Покупателя срок;</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б)</w:t>
      </w:r>
      <w:r w:rsidRPr="0058219A">
        <w:rPr>
          <w:rFonts w:ascii="Calibri" w:hAnsi="Calibri"/>
        </w:rPr>
        <w:tab/>
        <w:t xml:space="preserve">сроки поставки товара нарушены более чем на </w:t>
      </w:r>
      <w:r>
        <w:rPr>
          <w:rFonts w:ascii="Calibri" w:hAnsi="Calibri"/>
        </w:rPr>
        <w:t>7</w:t>
      </w:r>
      <w:r w:rsidRPr="0058219A">
        <w:rPr>
          <w:rFonts w:ascii="Calibri" w:hAnsi="Calibri"/>
        </w:rPr>
        <w:t xml:space="preserve"> дней;</w:t>
      </w:r>
    </w:p>
    <w:p w:rsidR="007247C0" w:rsidRPr="0058219A" w:rsidRDefault="007247C0" w:rsidP="007247C0">
      <w:pPr>
        <w:widowControl w:val="0"/>
        <w:tabs>
          <w:tab w:val="left" w:pos="1276"/>
        </w:tabs>
        <w:spacing w:after="160"/>
        <w:ind w:firstLine="567"/>
        <w:jc w:val="both"/>
        <w:rPr>
          <w:rFonts w:ascii="Calibri" w:hAnsi="Calibri"/>
        </w:rPr>
      </w:pPr>
      <w:r w:rsidRPr="0058219A">
        <w:rPr>
          <w:rFonts w:ascii="Calibri" w:hAnsi="Calibri"/>
        </w:rPr>
        <w:t>2.1.8.</w:t>
      </w:r>
      <w:r w:rsidRPr="0058219A">
        <w:rPr>
          <w:rFonts w:ascii="Calibri" w:hAnsi="Calibri"/>
        </w:rPr>
        <w:tab/>
        <w:t>Осматривать товар и незамедлительно уведомлять Продавца о</w:t>
      </w:r>
      <w:r w:rsidRPr="0058219A">
        <w:rPr>
          <w:rFonts w:ascii="Calibri" w:hAnsi="Calibri" w:cs="Courier New"/>
          <w:lang w:val="en-US"/>
        </w:rPr>
        <w:t> </w:t>
      </w:r>
      <w:r w:rsidRPr="0058219A">
        <w:rPr>
          <w:rFonts w:ascii="Calibri" w:hAnsi="Calibri"/>
        </w:rPr>
        <w:t>выявленных дефектах.</w:t>
      </w:r>
    </w:p>
    <w:p w:rsidR="007247C0" w:rsidRPr="0058219A" w:rsidRDefault="007247C0" w:rsidP="007247C0">
      <w:pPr>
        <w:widowControl w:val="0"/>
        <w:tabs>
          <w:tab w:val="left" w:pos="1134"/>
        </w:tabs>
        <w:spacing w:after="160"/>
        <w:ind w:firstLine="567"/>
        <w:jc w:val="both"/>
        <w:rPr>
          <w:rFonts w:ascii="Calibri" w:hAnsi="Calibri"/>
          <w:b/>
        </w:rPr>
      </w:pPr>
      <w:r w:rsidRPr="0058219A">
        <w:rPr>
          <w:rFonts w:ascii="Calibri" w:hAnsi="Calibri"/>
          <w:b/>
        </w:rPr>
        <w:t>2.2.</w:t>
      </w:r>
      <w:r w:rsidRPr="0058219A">
        <w:rPr>
          <w:rFonts w:ascii="Calibri" w:hAnsi="Calibri"/>
          <w:b/>
        </w:rPr>
        <w:tab/>
        <w:t>Покупатель обязан:</w:t>
      </w:r>
    </w:p>
    <w:p w:rsidR="007247C0" w:rsidRPr="0058219A" w:rsidRDefault="007247C0" w:rsidP="007247C0">
      <w:pPr>
        <w:widowControl w:val="0"/>
        <w:tabs>
          <w:tab w:val="left" w:pos="1276"/>
        </w:tabs>
        <w:spacing w:after="160"/>
        <w:ind w:firstLine="567"/>
        <w:jc w:val="both"/>
        <w:rPr>
          <w:rFonts w:ascii="Calibri" w:hAnsi="Calibri"/>
        </w:rPr>
      </w:pPr>
      <w:r w:rsidRPr="0058219A">
        <w:rPr>
          <w:rFonts w:ascii="Calibri" w:hAnsi="Calibri"/>
        </w:rPr>
        <w:t>2.2.1.</w:t>
      </w:r>
      <w:r w:rsidRPr="0058219A">
        <w:rPr>
          <w:rFonts w:ascii="Calibri" w:hAnsi="Calibri"/>
        </w:rPr>
        <w:tab/>
        <w:t>Выполнять все необходимые действия, обеспечивающие прием товара, поставленного в соответствии с договором.</w:t>
      </w:r>
    </w:p>
    <w:p w:rsidR="007247C0" w:rsidRPr="0058219A" w:rsidRDefault="007247C0" w:rsidP="007247C0">
      <w:pPr>
        <w:widowControl w:val="0"/>
        <w:tabs>
          <w:tab w:val="left" w:pos="1276"/>
        </w:tabs>
        <w:spacing w:after="160"/>
        <w:ind w:firstLine="567"/>
        <w:jc w:val="both"/>
        <w:rPr>
          <w:rFonts w:ascii="Calibri" w:hAnsi="Calibri"/>
        </w:rPr>
      </w:pPr>
      <w:r w:rsidRPr="0058219A">
        <w:rPr>
          <w:rFonts w:ascii="Calibri" w:hAnsi="Calibri"/>
        </w:rPr>
        <w:t>2.2.2.</w:t>
      </w:r>
      <w:r w:rsidRPr="0058219A">
        <w:rPr>
          <w:rFonts w:ascii="Calibri" w:hAnsi="Calibri"/>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7247C0" w:rsidRPr="0058219A" w:rsidRDefault="007247C0" w:rsidP="007247C0">
      <w:pPr>
        <w:widowControl w:val="0"/>
        <w:tabs>
          <w:tab w:val="left" w:pos="1276"/>
        </w:tabs>
        <w:spacing w:after="160"/>
        <w:ind w:firstLine="567"/>
        <w:jc w:val="both"/>
        <w:rPr>
          <w:rFonts w:ascii="Calibri" w:hAnsi="Calibri"/>
        </w:rPr>
      </w:pPr>
      <w:r w:rsidRPr="0058219A">
        <w:rPr>
          <w:rFonts w:ascii="Calibri" w:hAnsi="Calibri"/>
        </w:rPr>
        <w:t>2.2.3.</w:t>
      </w:r>
      <w:r w:rsidRPr="0058219A">
        <w:rPr>
          <w:rFonts w:ascii="Calibri" w:hAnsi="Calibri"/>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7247C0" w:rsidRPr="0058219A" w:rsidRDefault="007247C0" w:rsidP="007247C0">
      <w:pPr>
        <w:widowControl w:val="0"/>
        <w:tabs>
          <w:tab w:val="left" w:pos="1276"/>
        </w:tabs>
        <w:spacing w:after="160"/>
        <w:ind w:firstLine="567"/>
        <w:jc w:val="both"/>
        <w:rPr>
          <w:rFonts w:ascii="Calibri" w:hAnsi="Calibri"/>
        </w:rPr>
      </w:pPr>
      <w:r w:rsidRPr="0058219A">
        <w:rPr>
          <w:rFonts w:ascii="Calibri" w:hAnsi="Calibri"/>
        </w:rPr>
        <w:t>2.2.4.</w:t>
      </w:r>
      <w:r w:rsidRPr="0058219A">
        <w:rPr>
          <w:rFonts w:ascii="Calibri" w:hAnsi="Calibri"/>
        </w:rPr>
        <w:tab/>
        <w:t xml:space="preserve">Уведомлять Продавца о нарушении условий договора относительно количества, </w:t>
      </w:r>
      <w:r w:rsidRPr="0058219A">
        <w:rPr>
          <w:rFonts w:ascii="Calibri" w:hAnsi="Calibri"/>
        </w:rPr>
        <w:lastRenderedPageBreak/>
        <w:t>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7247C0" w:rsidRPr="0058219A" w:rsidRDefault="007247C0" w:rsidP="007247C0">
      <w:pPr>
        <w:widowControl w:val="0"/>
        <w:tabs>
          <w:tab w:val="left" w:pos="1276"/>
        </w:tabs>
        <w:spacing w:after="160"/>
        <w:ind w:firstLine="567"/>
        <w:jc w:val="both"/>
        <w:rPr>
          <w:rFonts w:ascii="Calibri" w:hAnsi="Calibri"/>
        </w:rPr>
      </w:pPr>
      <w:r w:rsidRPr="0058219A">
        <w:rPr>
          <w:rFonts w:ascii="Calibri" w:hAnsi="Calibri"/>
        </w:rPr>
        <w:t>2.2.5.</w:t>
      </w:r>
      <w:r w:rsidRPr="0058219A">
        <w:rPr>
          <w:rFonts w:ascii="Calibri" w:hAnsi="Calibri"/>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7247C0" w:rsidRPr="0058219A" w:rsidRDefault="007247C0" w:rsidP="007247C0">
      <w:pPr>
        <w:widowControl w:val="0"/>
        <w:tabs>
          <w:tab w:val="left" w:pos="1276"/>
        </w:tabs>
        <w:spacing w:after="160"/>
        <w:ind w:firstLine="567"/>
        <w:jc w:val="both"/>
        <w:rPr>
          <w:rFonts w:ascii="Calibri" w:hAnsi="Calibri"/>
          <w:b/>
        </w:rPr>
      </w:pPr>
      <w:r w:rsidRPr="0058219A">
        <w:rPr>
          <w:rFonts w:ascii="Calibri" w:hAnsi="Calibri"/>
          <w:b/>
        </w:rPr>
        <w:t>2.3.</w:t>
      </w:r>
      <w:r w:rsidRPr="0058219A">
        <w:rPr>
          <w:rFonts w:ascii="Calibri" w:hAnsi="Calibri"/>
          <w:b/>
        </w:rPr>
        <w:tab/>
        <w:t>Продавец имеет право:</w:t>
      </w:r>
    </w:p>
    <w:p w:rsidR="007247C0" w:rsidRPr="0058219A" w:rsidRDefault="007247C0" w:rsidP="007247C0">
      <w:pPr>
        <w:widowControl w:val="0"/>
        <w:tabs>
          <w:tab w:val="left" w:pos="1276"/>
        </w:tabs>
        <w:spacing w:after="160"/>
        <w:ind w:firstLine="567"/>
        <w:jc w:val="both"/>
        <w:rPr>
          <w:rFonts w:ascii="Calibri" w:hAnsi="Calibri"/>
        </w:rPr>
      </w:pPr>
      <w:r w:rsidRPr="0058219A">
        <w:rPr>
          <w:rFonts w:ascii="Calibri" w:hAnsi="Calibri"/>
        </w:rPr>
        <w:t>2.3.1.</w:t>
      </w:r>
      <w:r w:rsidRPr="0058219A">
        <w:rPr>
          <w:rFonts w:ascii="Calibri" w:hAnsi="Calibri"/>
        </w:rPr>
        <w:tab/>
        <w:t xml:space="preserve">Требовать у Покупателя принимать товар, поставленный в предусмотренные договором порядке, объемах, сроки и по адресу. </w:t>
      </w:r>
    </w:p>
    <w:p w:rsidR="007247C0" w:rsidRPr="0058219A" w:rsidRDefault="007247C0" w:rsidP="007247C0">
      <w:pPr>
        <w:widowControl w:val="0"/>
        <w:tabs>
          <w:tab w:val="left" w:pos="1276"/>
        </w:tabs>
        <w:spacing w:after="160"/>
        <w:ind w:firstLine="567"/>
        <w:jc w:val="both"/>
        <w:rPr>
          <w:rFonts w:ascii="Calibri" w:hAnsi="Calibri"/>
        </w:rPr>
      </w:pPr>
      <w:r w:rsidRPr="0058219A">
        <w:rPr>
          <w:rFonts w:ascii="Calibri" w:hAnsi="Calibri"/>
        </w:rPr>
        <w:t>2.3.2.</w:t>
      </w:r>
      <w:r w:rsidRPr="0058219A">
        <w:rPr>
          <w:rFonts w:ascii="Calibri" w:hAnsi="Calibri"/>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7247C0" w:rsidRPr="0058219A" w:rsidRDefault="007247C0" w:rsidP="007247C0">
      <w:pPr>
        <w:widowControl w:val="0"/>
        <w:tabs>
          <w:tab w:val="left" w:pos="1276"/>
        </w:tabs>
        <w:spacing w:after="160"/>
        <w:ind w:firstLine="567"/>
        <w:jc w:val="both"/>
        <w:rPr>
          <w:rFonts w:ascii="Calibri" w:hAnsi="Calibri"/>
        </w:rPr>
      </w:pPr>
      <w:r w:rsidRPr="0058219A">
        <w:rPr>
          <w:rFonts w:ascii="Calibri" w:hAnsi="Calibri"/>
        </w:rPr>
        <w:t>2.3.3.</w:t>
      </w:r>
      <w:r w:rsidRPr="0058219A">
        <w:rPr>
          <w:rFonts w:ascii="Calibri" w:hAnsi="Calibri"/>
        </w:rPr>
        <w:tab/>
        <w:t>В одностороннем порядке расторгать договор (полностью или частично), если Покупатель существенным образом нарушил договор.</w:t>
      </w:r>
    </w:p>
    <w:p w:rsidR="007247C0" w:rsidRPr="0058219A" w:rsidRDefault="007247C0" w:rsidP="007247C0">
      <w:pPr>
        <w:widowControl w:val="0"/>
        <w:tabs>
          <w:tab w:val="left" w:pos="1560"/>
        </w:tabs>
        <w:spacing w:after="160"/>
        <w:ind w:firstLine="567"/>
        <w:jc w:val="both"/>
        <w:rPr>
          <w:rFonts w:ascii="Calibri" w:hAnsi="Calibri"/>
        </w:rPr>
      </w:pPr>
      <w:r w:rsidRPr="0058219A">
        <w:rPr>
          <w:rFonts w:ascii="Calibri" w:hAnsi="Calibri"/>
        </w:rPr>
        <w:t>2.3.3.1.</w:t>
      </w:r>
      <w:r w:rsidRPr="0058219A">
        <w:rPr>
          <w:rFonts w:ascii="Calibri" w:hAnsi="Calibri"/>
        </w:rPr>
        <w:tab/>
        <w:t>Нарушение договора Покупателем считается существенным, если сроки оплаты товара нарушены неоднократно.</w:t>
      </w:r>
    </w:p>
    <w:p w:rsidR="007247C0" w:rsidRPr="0058219A" w:rsidRDefault="007247C0" w:rsidP="007247C0">
      <w:pPr>
        <w:widowControl w:val="0"/>
        <w:tabs>
          <w:tab w:val="left" w:pos="1276"/>
        </w:tabs>
        <w:spacing w:after="160"/>
        <w:ind w:firstLine="567"/>
        <w:jc w:val="both"/>
        <w:rPr>
          <w:rFonts w:ascii="Calibri" w:hAnsi="Calibri"/>
        </w:rPr>
      </w:pPr>
      <w:r w:rsidRPr="0058219A">
        <w:rPr>
          <w:rFonts w:ascii="Calibri" w:hAnsi="Calibri"/>
        </w:rPr>
        <w:t>2.3.4.</w:t>
      </w:r>
      <w:r w:rsidRPr="0058219A">
        <w:rPr>
          <w:rFonts w:ascii="Calibri" w:hAnsi="Calibri"/>
        </w:rPr>
        <w:tab/>
        <w:t>Досрочно поставлять товар с согласия Покупателя.</w:t>
      </w:r>
    </w:p>
    <w:p w:rsidR="007247C0" w:rsidRPr="0058219A" w:rsidRDefault="007247C0" w:rsidP="007247C0">
      <w:pPr>
        <w:widowControl w:val="0"/>
        <w:tabs>
          <w:tab w:val="left" w:pos="1134"/>
        </w:tabs>
        <w:spacing w:after="160"/>
        <w:ind w:firstLine="567"/>
        <w:jc w:val="both"/>
        <w:rPr>
          <w:rFonts w:ascii="Calibri" w:hAnsi="Calibri"/>
          <w:b/>
        </w:rPr>
      </w:pPr>
      <w:r w:rsidRPr="0058219A">
        <w:rPr>
          <w:rFonts w:ascii="Calibri" w:hAnsi="Calibri"/>
          <w:b/>
        </w:rPr>
        <w:t>2.4.</w:t>
      </w:r>
      <w:r w:rsidRPr="0058219A">
        <w:rPr>
          <w:rFonts w:ascii="Calibri" w:hAnsi="Calibri"/>
          <w:b/>
        </w:rPr>
        <w:tab/>
        <w:t>Продавец обязан:</w:t>
      </w:r>
    </w:p>
    <w:p w:rsidR="007247C0" w:rsidRPr="0058219A" w:rsidRDefault="007247C0" w:rsidP="007247C0">
      <w:pPr>
        <w:widowControl w:val="0"/>
        <w:tabs>
          <w:tab w:val="left" w:pos="1276"/>
        </w:tabs>
        <w:spacing w:after="160"/>
        <w:ind w:firstLine="567"/>
        <w:jc w:val="both"/>
        <w:rPr>
          <w:rFonts w:ascii="Calibri" w:hAnsi="Calibri"/>
        </w:rPr>
      </w:pPr>
      <w:r w:rsidRPr="0058219A">
        <w:rPr>
          <w:rFonts w:ascii="Calibri" w:hAnsi="Calibri"/>
        </w:rPr>
        <w:t>2.4.1.</w:t>
      </w:r>
      <w:r w:rsidRPr="0058219A">
        <w:rPr>
          <w:rFonts w:ascii="Calibri" w:hAnsi="Calibri"/>
        </w:rPr>
        <w:tab/>
        <w:t>Передавать товар Покупателю в порядке, объемах, сроки и по адресу, предусмотренные договором.</w:t>
      </w:r>
    </w:p>
    <w:p w:rsidR="007247C0" w:rsidRPr="0058219A" w:rsidRDefault="007247C0" w:rsidP="007247C0">
      <w:pPr>
        <w:widowControl w:val="0"/>
        <w:tabs>
          <w:tab w:val="left" w:pos="1276"/>
        </w:tabs>
        <w:spacing w:after="160"/>
        <w:ind w:firstLine="567"/>
        <w:jc w:val="both"/>
        <w:rPr>
          <w:rFonts w:ascii="Calibri" w:hAnsi="Calibri"/>
        </w:rPr>
      </w:pPr>
      <w:r w:rsidRPr="0058219A">
        <w:rPr>
          <w:rFonts w:ascii="Calibri" w:hAnsi="Calibri"/>
        </w:rPr>
        <w:t>2.4.2.</w:t>
      </w:r>
      <w:r w:rsidRPr="0058219A">
        <w:rPr>
          <w:rFonts w:ascii="Calibri" w:hAnsi="Calibri"/>
        </w:rPr>
        <w:tab/>
        <w:t>Обеспечивать поставку товара в соответствии с подпунктом б) пункта 2.1.2 и (или) пунктом 2.1.5 договора в установленные Покупателем сроки.</w:t>
      </w:r>
    </w:p>
    <w:p w:rsidR="007247C0" w:rsidRPr="0058219A" w:rsidRDefault="007247C0" w:rsidP="007247C0">
      <w:pPr>
        <w:widowControl w:val="0"/>
        <w:tabs>
          <w:tab w:val="left" w:pos="1276"/>
        </w:tabs>
        <w:spacing w:after="160"/>
        <w:ind w:firstLine="567"/>
        <w:jc w:val="both"/>
        <w:rPr>
          <w:rFonts w:ascii="Calibri" w:hAnsi="Calibri"/>
        </w:rPr>
      </w:pPr>
      <w:r w:rsidRPr="0058219A">
        <w:rPr>
          <w:rFonts w:ascii="Calibri" w:hAnsi="Calibri"/>
        </w:rPr>
        <w:t>2.4.3.</w:t>
      </w:r>
      <w:r w:rsidRPr="0058219A">
        <w:rPr>
          <w:rFonts w:ascii="Calibri" w:hAnsi="Calibri"/>
        </w:rPr>
        <w:tab/>
        <w:t>Передавать Покупателю товар, свободный от прав третьих лиц.</w:t>
      </w:r>
    </w:p>
    <w:p w:rsidR="007247C0" w:rsidRPr="0058219A" w:rsidRDefault="007247C0" w:rsidP="007247C0">
      <w:pPr>
        <w:widowControl w:val="0"/>
        <w:tabs>
          <w:tab w:val="left" w:pos="1276"/>
        </w:tabs>
        <w:spacing w:after="160"/>
        <w:ind w:firstLine="567"/>
        <w:jc w:val="both"/>
        <w:rPr>
          <w:rFonts w:ascii="Calibri" w:hAnsi="Calibri"/>
        </w:rPr>
      </w:pPr>
      <w:r w:rsidRPr="0058219A">
        <w:rPr>
          <w:rFonts w:ascii="Calibri" w:hAnsi="Calibri"/>
        </w:rPr>
        <w:t>2.4.5.</w:t>
      </w:r>
      <w:r w:rsidRPr="0058219A">
        <w:rPr>
          <w:rFonts w:ascii="Calibri" w:hAnsi="Calibri"/>
        </w:rPr>
        <w:tab/>
        <w:t xml:space="preserve">Передавать Покупателю товар предусмотренногодоговором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7247C0" w:rsidRPr="0058219A" w:rsidRDefault="007247C0" w:rsidP="007247C0">
      <w:pPr>
        <w:widowControl w:val="0"/>
        <w:tabs>
          <w:tab w:val="left" w:pos="1276"/>
        </w:tabs>
        <w:spacing w:after="160"/>
        <w:ind w:firstLine="567"/>
        <w:jc w:val="both"/>
        <w:rPr>
          <w:rFonts w:ascii="Calibri" w:hAnsi="Calibri"/>
        </w:rPr>
      </w:pPr>
      <w:r w:rsidRPr="0058219A">
        <w:rPr>
          <w:rFonts w:ascii="Calibri" w:hAnsi="Calibri"/>
        </w:rPr>
        <w:t>2.4.6.</w:t>
      </w:r>
      <w:r w:rsidRPr="0058219A">
        <w:rPr>
          <w:rFonts w:ascii="Calibri" w:hAnsi="Calibri"/>
        </w:rPr>
        <w:tab/>
        <w:t>В случае допущения недопоставки, в установленном договором порядке восполнять недопоставку.</w:t>
      </w:r>
    </w:p>
    <w:p w:rsidR="007247C0" w:rsidRPr="0058219A" w:rsidRDefault="007247C0" w:rsidP="007247C0">
      <w:pPr>
        <w:widowControl w:val="0"/>
        <w:tabs>
          <w:tab w:val="left" w:pos="1276"/>
        </w:tabs>
        <w:spacing w:after="160"/>
        <w:ind w:firstLine="567"/>
        <w:jc w:val="both"/>
        <w:rPr>
          <w:rFonts w:ascii="Calibri" w:hAnsi="Calibri"/>
        </w:rPr>
      </w:pPr>
      <w:r w:rsidRPr="0058219A">
        <w:rPr>
          <w:rFonts w:ascii="Calibri" w:hAnsi="Calibri"/>
        </w:rPr>
        <w:t>2.4.7.</w:t>
      </w:r>
      <w:r w:rsidRPr="0058219A">
        <w:rPr>
          <w:rFonts w:ascii="Calibri" w:hAnsi="Calibri"/>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7247C0" w:rsidRPr="0058219A" w:rsidRDefault="007247C0" w:rsidP="007247C0">
      <w:pPr>
        <w:widowControl w:val="0"/>
        <w:tabs>
          <w:tab w:val="left" w:pos="1276"/>
        </w:tabs>
        <w:spacing w:after="160"/>
        <w:ind w:firstLine="567"/>
        <w:jc w:val="both"/>
        <w:rPr>
          <w:rFonts w:ascii="Calibri" w:hAnsi="Calibri"/>
        </w:rPr>
      </w:pPr>
      <w:r w:rsidRPr="0058219A">
        <w:rPr>
          <w:rFonts w:ascii="Calibri" w:hAnsi="Calibri"/>
        </w:rPr>
        <w:t>2.4.8.</w:t>
      </w:r>
      <w:r w:rsidRPr="0058219A">
        <w:rPr>
          <w:rFonts w:ascii="Calibri" w:hAnsi="Calibri"/>
        </w:rPr>
        <w:tab/>
        <w:t>В предусмотренных договором случаях уплачивать предусмотренные пунктами 6.2 и 6.3 договора пеню и штраф.</w:t>
      </w:r>
    </w:p>
    <w:p w:rsidR="007247C0" w:rsidRPr="0058219A" w:rsidRDefault="007247C0" w:rsidP="007247C0">
      <w:pPr>
        <w:widowControl w:val="0"/>
        <w:tabs>
          <w:tab w:val="left" w:pos="1276"/>
        </w:tabs>
        <w:spacing w:after="160"/>
        <w:ind w:firstLine="567"/>
        <w:jc w:val="both"/>
        <w:rPr>
          <w:rFonts w:ascii="Calibri" w:hAnsi="Calibri"/>
        </w:rPr>
      </w:pPr>
      <w:r w:rsidRPr="0058219A">
        <w:rPr>
          <w:rFonts w:ascii="Calibri" w:hAnsi="Calibri"/>
        </w:rPr>
        <w:t>2.4.9.</w:t>
      </w:r>
      <w:r w:rsidRPr="0058219A">
        <w:rPr>
          <w:rFonts w:ascii="Calibri" w:hAnsi="Calibri"/>
        </w:rPr>
        <w:tab/>
        <w:t>Передавать Покупателю принадлежности товара и соответствующие документы.</w:t>
      </w:r>
    </w:p>
    <w:p w:rsidR="007247C0" w:rsidRPr="0058219A" w:rsidRDefault="007247C0" w:rsidP="007247C0">
      <w:pPr>
        <w:widowControl w:val="0"/>
        <w:tabs>
          <w:tab w:val="left" w:pos="1276"/>
        </w:tabs>
        <w:spacing w:after="160"/>
        <w:ind w:firstLine="567"/>
        <w:jc w:val="both"/>
        <w:rPr>
          <w:rFonts w:ascii="Calibri" w:hAnsi="Calibri"/>
        </w:rPr>
      </w:pPr>
      <w:r w:rsidRPr="0058219A">
        <w:rPr>
          <w:rFonts w:ascii="Calibri" w:hAnsi="Calibri"/>
        </w:rPr>
        <w:t>2.4.10.</w:t>
      </w:r>
      <w:r w:rsidRPr="0058219A">
        <w:rPr>
          <w:rFonts w:ascii="Calibri" w:hAnsi="Calibri"/>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7247C0" w:rsidRPr="0058219A" w:rsidRDefault="007247C0" w:rsidP="007247C0">
      <w:pPr>
        <w:widowControl w:val="0"/>
        <w:tabs>
          <w:tab w:val="left" w:pos="1418"/>
        </w:tabs>
        <w:spacing w:after="160"/>
        <w:ind w:firstLine="567"/>
        <w:jc w:val="both"/>
        <w:rPr>
          <w:rFonts w:ascii="Calibri" w:hAnsi="Calibri"/>
        </w:rPr>
      </w:pPr>
      <w:r w:rsidRPr="0058219A">
        <w:rPr>
          <w:rFonts w:ascii="Calibri" w:hAnsi="Calibri"/>
        </w:rPr>
        <w:t>2.4.11.</w:t>
      </w:r>
      <w:r w:rsidRPr="0058219A">
        <w:rPr>
          <w:rFonts w:ascii="Calibri" w:hAnsi="Calibri"/>
        </w:rPr>
        <w:tab/>
        <w:t xml:space="preserve">Лицо, представившее квалификацию и обеспечение договора, обязано в </w:t>
      </w:r>
      <w:r w:rsidRPr="0058219A">
        <w:rPr>
          <w:rFonts w:ascii="Calibri" w:hAnsi="Calibri"/>
        </w:rPr>
        <w:lastRenderedPageBreak/>
        <w:t>случае начала процесса ликвидации или банкротства в течение действия обеспечений заранее письменно уведомить об этом Покупателя.</w:t>
      </w:r>
    </w:p>
    <w:p w:rsidR="007247C0" w:rsidRPr="0058219A" w:rsidRDefault="007247C0" w:rsidP="007247C0">
      <w:pPr>
        <w:widowControl w:val="0"/>
        <w:spacing w:after="160"/>
        <w:jc w:val="center"/>
        <w:rPr>
          <w:rFonts w:ascii="Calibri" w:hAnsi="Calibri"/>
          <w:b/>
        </w:rPr>
      </w:pPr>
      <w:r w:rsidRPr="0058219A">
        <w:rPr>
          <w:rFonts w:ascii="Calibri" w:hAnsi="Calibri"/>
          <w:b/>
        </w:rPr>
        <w:t>3. ЦЕНА ДОГОВОРА И ПОРЯДОК ОПЛАТЫ</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3.1.</w:t>
      </w:r>
      <w:r w:rsidRPr="0058219A">
        <w:rPr>
          <w:rFonts w:ascii="Calibri" w:hAnsi="Calibri"/>
        </w:rPr>
        <w:tab/>
        <w:t>Цена договора составляет _____________________ драмов Республики Армения, включая НДС</w:t>
      </w:r>
      <w:r w:rsidRPr="0058219A">
        <w:rPr>
          <w:rStyle w:val="af7"/>
          <w:rFonts w:ascii="Calibri" w:hAnsi="Calibri"/>
        </w:rPr>
        <w:footnoteReference w:customMarkFollows="1" w:id="11"/>
        <w:t>17</w:t>
      </w:r>
      <w:r w:rsidRPr="0058219A">
        <w:rPr>
          <w:rFonts w:ascii="Calibri" w:hAnsi="Calibri"/>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7247C0" w:rsidRPr="0058219A" w:rsidRDefault="007247C0" w:rsidP="007247C0">
      <w:pPr>
        <w:widowControl w:val="0"/>
        <w:spacing w:after="160"/>
        <w:ind w:firstLine="567"/>
        <w:jc w:val="both"/>
        <w:rPr>
          <w:rFonts w:ascii="Calibri" w:hAnsi="Calibri" w:cs="Sylfaen"/>
        </w:rPr>
      </w:pPr>
      <w:r w:rsidRPr="0058219A">
        <w:rPr>
          <w:rFonts w:ascii="Calibri" w:hAnsi="Calibri"/>
        </w:rPr>
        <w:t>Цена поставки товара стабильна, и Продавец не вправе требовать увеличения, а Покупатель — снижения этой цены.</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3.2.</w:t>
      </w:r>
      <w:r w:rsidRPr="0058219A">
        <w:rPr>
          <w:rFonts w:ascii="Calibri" w:hAnsi="Calibri"/>
        </w:rPr>
        <w:tab/>
        <w:t>Покупатель платит за поставленный ему товар в драмах Республики Армения, в безналичной форме, путем перечисления денежных средств на</w:t>
      </w:r>
      <w:r w:rsidRPr="0058219A">
        <w:rPr>
          <w:rFonts w:ascii="Calibri" w:hAnsi="Calibri" w:cs="Courier New"/>
          <w:lang w:val="en-US"/>
        </w:rPr>
        <w:t> </w:t>
      </w:r>
      <w:r w:rsidRPr="0058219A">
        <w:rPr>
          <w:rFonts w:ascii="Calibri" w:hAnsi="Calibri"/>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Pr="0058219A">
        <w:rPr>
          <w:rFonts w:ascii="Calibri" w:hAnsi="Calibri" w:cs="Courier New"/>
          <w:lang w:val="en-US"/>
        </w:rPr>
        <w:t> </w:t>
      </w:r>
      <w:r w:rsidRPr="0058219A">
        <w:rPr>
          <w:rFonts w:ascii="Calibri" w:hAnsi="Calibri"/>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Pr="0058219A">
        <w:rPr>
          <w:rFonts w:ascii="Calibri" w:hAnsi="Calibri" w:cs="Courier New"/>
          <w:lang w:val="en-US"/>
        </w:rPr>
        <w:t> </w:t>
      </w:r>
      <w:r w:rsidRPr="0058219A">
        <w:rPr>
          <w:rFonts w:ascii="Calibri" w:hAnsi="Calibri"/>
        </w:rPr>
        <w:t xml:space="preserve">не позднее чем до 30 декабря данного года. </w:t>
      </w:r>
    </w:p>
    <w:p w:rsidR="007247C0" w:rsidRPr="0058219A" w:rsidRDefault="007247C0" w:rsidP="007247C0">
      <w:pPr>
        <w:widowControl w:val="0"/>
        <w:spacing w:after="160"/>
        <w:ind w:firstLine="720"/>
        <w:jc w:val="both"/>
        <w:rPr>
          <w:rFonts w:ascii="Calibri" w:hAnsi="Calibri" w:cs="Sylfaen"/>
          <w:i/>
          <w:u w:val="single"/>
          <w:lang w:val="hy-AM"/>
        </w:rPr>
      </w:pPr>
    </w:p>
    <w:p w:rsidR="007247C0" w:rsidRPr="0058219A" w:rsidRDefault="007247C0" w:rsidP="007247C0">
      <w:pPr>
        <w:widowControl w:val="0"/>
        <w:spacing w:after="160"/>
        <w:jc w:val="center"/>
        <w:rPr>
          <w:rFonts w:ascii="Calibri" w:hAnsi="Calibri"/>
          <w:b/>
        </w:rPr>
      </w:pPr>
      <w:r w:rsidRPr="0058219A">
        <w:rPr>
          <w:rFonts w:ascii="Calibri" w:hAnsi="Calibri"/>
          <w:b/>
        </w:rPr>
        <w:t>4. КАЧЕСТВО И ГАРАНТИЯ ТОВАРА</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4.1.</w:t>
      </w:r>
      <w:r w:rsidRPr="0058219A">
        <w:rPr>
          <w:rFonts w:ascii="Calibri" w:hAnsi="Calibri"/>
        </w:rPr>
        <w:tab/>
        <w:t>Продавец гарантирует соответствие качества поставленного товара требованиям государственного стандарта.</w:t>
      </w:r>
    </w:p>
    <w:p w:rsidR="007247C0" w:rsidRPr="0058219A" w:rsidRDefault="007247C0" w:rsidP="007247C0">
      <w:pPr>
        <w:widowControl w:val="0"/>
        <w:spacing w:after="160"/>
        <w:jc w:val="center"/>
        <w:rPr>
          <w:rFonts w:ascii="Calibri" w:hAnsi="Calibri"/>
          <w:b/>
        </w:rPr>
      </w:pPr>
      <w:r w:rsidRPr="0058219A">
        <w:rPr>
          <w:rFonts w:ascii="Calibri" w:hAnsi="Calibri"/>
          <w:b/>
        </w:rPr>
        <w:t>5. ПЕРЕДАЧА И ПРИЕМ ТОВАРА</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5.1.</w:t>
      </w:r>
      <w:r w:rsidRPr="0058219A">
        <w:rPr>
          <w:rFonts w:ascii="Calibri" w:hAnsi="Calibri"/>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7247C0" w:rsidRPr="0058219A" w:rsidRDefault="007247C0" w:rsidP="007247C0">
      <w:pPr>
        <w:widowControl w:val="0"/>
        <w:spacing w:after="160"/>
        <w:ind w:firstLine="567"/>
        <w:jc w:val="both"/>
        <w:rPr>
          <w:rFonts w:ascii="Calibri" w:hAnsi="Calibri" w:cs="Sylfaen"/>
        </w:rPr>
      </w:pPr>
      <w:r w:rsidRPr="0058219A">
        <w:rPr>
          <w:rFonts w:ascii="Calibri" w:hAnsi="Calibri"/>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1  экземпляр акта приема-передачи (Приложение № 3). </w:t>
      </w:r>
    </w:p>
    <w:p w:rsidR="007247C0" w:rsidRPr="0058219A" w:rsidRDefault="007247C0" w:rsidP="007247C0">
      <w:pPr>
        <w:widowControl w:val="0"/>
        <w:tabs>
          <w:tab w:val="left" w:pos="1134"/>
        </w:tabs>
        <w:spacing w:after="160"/>
        <w:ind w:firstLine="567"/>
        <w:jc w:val="both"/>
        <w:rPr>
          <w:rFonts w:ascii="Calibri" w:hAnsi="Calibri" w:cs="Sylfaen"/>
        </w:rPr>
      </w:pPr>
      <w:r w:rsidRPr="0058219A">
        <w:rPr>
          <w:rFonts w:ascii="Calibri" w:hAnsi="Calibri"/>
        </w:rPr>
        <w:t>5.2.</w:t>
      </w:r>
      <w:r w:rsidRPr="0058219A">
        <w:rPr>
          <w:rFonts w:ascii="Calibri" w:hAnsi="Calibri"/>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7247C0" w:rsidRPr="0058219A" w:rsidRDefault="007247C0" w:rsidP="007247C0">
      <w:pPr>
        <w:widowControl w:val="0"/>
        <w:tabs>
          <w:tab w:val="left" w:pos="1134"/>
        </w:tabs>
        <w:spacing w:after="160"/>
        <w:ind w:firstLine="567"/>
        <w:jc w:val="both"/>
        <w:rPr>
          <w:rFonts w:ascii="Calibri" w:hAnsi="Calibri" w:cs="Sylfaen"/>
        </w:rPr>
      </w:pPr>
      <w:r w:rsidRPr="0058219A">
        <w:rPr>
          <w:rFonts w:ascii="Calibri" w:hAnsi="Calibri"/>
        </w:rPr>
        <w:t>а)</w:t>
      </w:r>
      <w:r w:rsidRPr="0058219A">
        <w:rPr>
          <w:rFonts w:ascii="Calibri" w:hAnsi="Calibri"/>
        </w:rPr>
        <w:tab/>
        <w:t>для урегулирования вопроса предпринимает меры, предусмотренные договором для подобной ситуации;</w:t>
      </w:r>
    </w:p>
    <w:p w:rsidR="007247C0" w:rsidRPr="0058219A" w:rsidRDefault="007247C0" w:rsidP="007247C0">
      <w:pPr>
        <w:widowControl w:val="0"/>
        <w:tabs>
          <w:tab w:val="left" w:pos="1134"/>
        </w:tabs>
        <w:spacing w:after="160"/>
        <w:ind w:firstLine="567"/>
        <w:jc w:val="both"/>
        <w:rPr>
          <w:rFonts w:ascii="Calibri" w:hAnsi="Calibri" w:cs="Sylfaen"/>
        </w:rPr>
      </w:pPr>
      <w:r w:rsidRPr="0058219A">
        <w:rPr>
          <w:rFonts w:ascii="Calibri" w:hAnsi="Calibri"/>
        </w:rPr>
        <w:t>б)</w:t>
      </w:r>
      <w:r w:rsidRPr="0058219A">
        <w:rPr>
          <w:rFonts w:ascii="Calibri" w:hAnsi="Calibri"/>
        </w:rPr>
        <w:tab/>
        <w:t>в отношении Продавца применяет меры ответственности, предусмотренные договором.</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5.3.</w:t>
      </w:r>
      <w:r w:rsidRPr="0058219A">
        <w:rPr>
          <w:rFonts w:ascii="Calibri" w:hAnsi="Calibri"/>
        </w:rPr>
        <w:tab/>
        <w:t>Покупатель в течение 2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7247C0" w:rsidRPr="0058219A" w:rsidRDefault="007247C0" w:rsidP="007247C0">
      <w:pPr>
        <w:widowControl w:val="0"/>
        <w:tabs>
          <w:tab w:val="left" w:pos="1134"/>
        </w:tabs>
        <w:spacing w:after="160"/>
        <w:ind w:firstLine="567"/>
        <w:jc w:val="both"/>
        <w:rPr>
          <w:rFonts w:ascii="Calibri" w:hAnsi="Calibri" w:cs="Sylfaen"/>
        </w:rPr>
      </w:pPr>
      <w:r w:rsidRPr="0058219A">
        <w:rPr>
          <w:rFonts w:ascii="Calibri" w:hAnsi="Calibri"/>
        </w:rPr>
        <w:lastRenderedPageBreak/>
        <w:t>5.4.</w:t>
      </w:r>
      <w:r w:rsidRPr="0058219A">
        <w:rPr>
          <w:rFonts w:ascii="Calibri" w:hAnsi="Calibri"/>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7247C0" w:rsidRPr="0058219A" w:rsidRDefault="007247C0" w:rsidP="007247C0">
      <w:pPr>
        <w:widowControl w:val="0"/>
        <w:tabs>
          <w:tab w:val="left" w:pos="1134"/>
        </w:tabs>
        <w:spacing w:after="160"/>
        <w:ind w:firstLine="567"/>
        <w:jc w:val="both"/>
        <w:rPr>
          <w:rFonts w:ascii="Calibri" w:hAnsi="Calibri"/>
        </w:rPr>
      </w:pPr>
    </w:p>
    <w:p w:rsidR="007247C0" w:rsidRPr="0058219A" w:rsidRDefault="007247C0" w:rsidP="007247C0">
      <w:pPr>
        <w:widowControl w:val="0"/>
        <w:spacing w:after="160"/>
        <w:jc w:val="center"/>
        <w:rPr>
          <w:rFonts w:ascii="Calibri" w:hAnsi="Calibri"/>
          <w:b/>
        </w:rPr>
      </w:pPr>
      <w:r w:rsidRPr="0058219A">
        <w:rPr>
          <w:rFonts w:ascii="Calibri" w:hAnsi="Calibri"/>
          <w:b/>
        </w:rPr>
        <w:t>6. ОТВЕТСТВЕННОСТЬ СТОРОН</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6.1.</w:t>
      </w:r>
      <w:r w:rsidRPr="0058219A">
        <w:rPr>
          <w:rFonts w:ascii="Calibri" w:hAnsi="Calibri"/>
        </w:rPr>
        <w:tab/>
        <w:t>Продавец несет ответственность за качество переданного товара и соблюдение предусмотренных договором сроков поставки.</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6.2.</w:t>
      </w:r>
      <w:r w:rsidRPr="0058219A">
        <w:rPr>
          <w:rFonts w:ascii="Calibri" w:hAnsi="Calibri"/>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6.3.</w:t>
      </w:r>
      <w:r w:rsidRPr="0058219A">
        <w:rPr>
          <w:rFonts w:ascii="Calibri" w:hAnsi="Calibri"/>
        </w:rPr>
        <w:tab/>
        <w:t>В каждом случае поставки товара, не соответствующего указанной в</w:t>
      </w:r>
      <w:r w:rsidRPr="0058219A">
        <w:rPr>
          <w:rFonts w:ascii="Calibri" w:hAnsi="Calibri" w:cs="Courier New"/>
          <w:lang w:val="en-US"/>
        </w:rPr>
        <w:t> </w:t>
      </w:r>
      <w:r w:rsidRPr="0058219A">
        <w:rPr>
          <w:rFonts w:ascii="Calibri" w:hAnsi="Calibri"/>
        </w:rPr>
        <w:t>пункте 1.1.</w:t>
      </w:r>
      <w:r w:rsidRPr="0058219A">
        <w:rPr>
          <w:rFonts w:ascii="Calibri" w:hAnsi="Calibri"/>
        </w:rPr>
        <w:tab/>
        <w:t>договора технической характеристике, с Продавца взимается штраф в размере 0,5 (ноль целых пять десятых) процента от цены договора</w:t>
      </w:r>
      <w:r w:rsidRPr="0058219A">
        <w:rPr>
          <w:rStyle w:val="af7"/>
          <w:rFonts w:ascii="Calibri" w:hAnsi="Calibri"/>
        </w:rPr>
        <w:footnoteReference w:customMarkFollows="1" w:id="12"/>
        <w:t>20</w:t>
      </w:r>
      <w:r w:rsidRPr="0058219A">
        <w:rPr>
          <w:rFonts w:ascii="Calibri" w:hAnsi="Calibri"/>
        </w:rPr>
        <w:t>. При этом</w:t>
      </w:r>
      <w:r w:rsidRPr="0058219A">
        <w:rPr>
          <w:rFonts w:ascii="Calibri" w:hAnsi="Calibri"/>
          <w:lang w:val="hy-AM"/>
        </w:rPr>
        <w:t>,</w:t>
      </w:r>
      <w:r w:rsidRPr="0058219A">
        <w:rPr>
          <w:rFonts w:ascii="Calibri" w:hAnsi="Calibri"/>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6.4.</w:t>
      </w:r>
      <w:r w:rsidRPr="0058219A">
        <w:rPr>
          <w:rFonts w:ascii="Calibri" w:hAnsi="Calibri"/>
        </w:rPr>
        <w:tab/>
        <w:t>Предусмотренные пунктами 6.2 и 6.3 договора пеня и штраф исчисляются и зачитываются вместе с суммами, подлежащими уплате Продавцу.</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6.5.</w:t>
      </w:r>
      <w:r w:rsidRPr="0058219A">
        <w:rPr>
          <w:rFonts w:ascii="Calibri" w:hAnsi="Calibri"/>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6.6.</w:t>
      </w:r>
      <w:r w:rsidRPr="0058219A">
        <w:rPr>
          <w:rFonts w:ascii="Calibri" w:hAnsi="Calibri"/>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6.7.</w:t>
      </w:r>
      <w:r w:rsidRPr="0058219A">
        <w:rPr>
          <w:rFonts w:ascii="Calibri" w:hAnsi="Calibri"/>
        </w:rPr>
        <w:tab/>
        <w:t>Уплата пеней и (или) штрафов не освобождает стороны от полного исполнения своих договорных обязательств.</w:t>
      </w:r>
    </w:p>
    <w:p w:rsidR="007247C0" w:rsidRPr="0058219A" w:rsidRDefault="007247C0" w:rsidP="007247C0">
      <w:pPr>
        <w:rPr>
          <w:rFonts w:ascii="Calibri" w:hAnsi="Calibri"/>
          <w:lang w:val="hy-AM"/>
        </w:rPr>
      </w:pPr>
    </w:p>
    <w:p w:rsidR="007247C0" w:rsidRPr="0058219A" w:rsidRDefault="007247C0" w:rsidP="007247C0">
      <w:pPr>
        <w:widowControl w:val="0"/>
        <w:spacing w:after="160"/>
        <w:jc w:val="center"/>
        <w:rPr>
          <w:rFonts w:ascii="Calibri" w:hAnsi="Calibri"/>
          <w:b/>
        </w:rPr>
      </w:pPr>
      <w:r w:rsidRPr="0058219A">
        <w:rPr>
          <w:rFonts w:ascii="Calibri" w:hAnsi="Calibri"/>
          <w:b/>
        </w:rPr>
        <w:t>7. ДЕЙСТВИЕ НЕПРЕОДОЛИМОЙ СИЛЫ (ФОРС-МАЖОР)</w:t>
      </w:r>
    </w:p>
    <w:p w:rsidR="007247C0" w:rsidRPr="0058219A" w:rsidRDefault="007247C0" w:rsidP="007247C0">
      <w:pPr>
        <w:widowControl w:val="0"/>
        <w:spacing w:after="160"/>
        <w:ind w:firstLine="567"/>
        <w:jc w:val="both"/>
        <w:rPr>
          <w:rFonts w:ascii="Calibri" w:hAnsi="Calibri"/>
        </w:rPr>
      </w:pPr>
      <w:r w:rsidRPr="0058219A">
        <w:rPr>
          <w:rFonts w:ascii="Calibri" w:hAnsi="Calibri"/>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w:t>
      </w:r>
      <w:r w:rsidRPr="0058219A">
        <w:rPr>
          <w:rFonts w:ascii="Calibri" w:hAnsi="Calibri"/>
        </w:rPr>
        <w:lastRenderedPageBreak/>
        <w:t>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7247C0" w:rsidRPr="0058219A" w:rsidRDefault="007247C0" w:rsidP="007247C0">
      <w:pPr>
        <w:widowControl w:val="0"/>
        <w:spacing w:after="160"/>
        <w:jc w:val="center"/>
        <w:rPr>
          <w:rFonts w:ascii="Calibri" w:hAnsi="Calibri"/>
          <w:lang w:val="hy-AM"/>
        </w:rPr>
      </w:pPr>
    </w:p>
    <w:p w:rsidR="007247C0" w:rsidRPr="0058219A" w:rsidRDefault="007247C0" w:rsidP="007247C0">
      <w:pPr>
        <w:widowControl w:val="0"/>
        <w:spacing w:after="160"/>
        <w:jc w:val="center"/>
        <w:rPr>
          <w:rFonts w:ascii="Calibri" w:hAnsi="Calibri"/>
          <w:b/>
        </w:rPr>
      </w:pPr>
      <w:r w:rsidRPr="0058219A">
        <w:rPr>
          <w:rFonts w:ascii="Calibri" w:hAnsi="Calibri"/>
          <w:b/>
        </w:rPr>
        <w:t>8. ИНЫЕ УСЛОВИЯ</w:t>
      </w:r>
    </w:p>
    <w:p w:rsidR="007247C0" w:rsidRPr="0058219A" w:rsidRDefault="007247C0" w:rsidP="007247C0">
      <w:pPr>
        <w:widowControl w:val="0"/>
        <w:tabs>
          <w:tab w:val="left" w:pos="1134"/>
        </w:tabs>
        <w:spacing w:after="160"/>
        <w:ind w:firstLine="567"/>
        <w:jc w:val="both"/>
        <w:rPr>
          <w:rFonts w:ascii="Calibri" w:hAnsi="Calibri" w:cs="Times Armenian"/>
        </w:rPr>
      </w:pPr>
      <w:r w:rsidRPr="0058219A">
        <w:rPr>
          <w:rFonts w:ascii="Calibri" w:hAnsi="Calibri"/>
        </w:rPr>
        <w:t>8.1.</w:t>
      </w:r>
      <w:r w:rsidRPr="0058219A">
        <w:rPr>
          <w:rFonts w:ascii="Calibri" w:hAnsi="Calibri"/>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7247C0" w:rsidRPr="0058219A" w:rsidRDefault="007247C0" w:rsidP="007247C0">
      <w:pPr>
        <w:widowControl w:val="0"/>
        <w:spacing w:after="160"/>
        <w:ind w:firstLine="567"/>
        <w:jc w:val="both"/>
        <w:rPr>
          <w:rFonts w:ascii="Calibri" w:hAnsi="Calibri" w:cs="Sylfaen"/>
        </w:rPr>
      </w:pPr>
      <w:r w:rsidRPr="0058219A">
        <w:rPr>
          <w:rFonts w:ascii="Calibri" w:hAnsi="Calibri"/>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8219A">
        <w:rPr>
          <w:rStyle w:val="af7"/>
          <w:rFonts w:ascii="Calibri" w:hAnsi="Calibri"/>
        </w:rPr>
        <w:footnoteReference w:customMarkFollows="1" w:id="13"/>
        <w:t>21</w:t>
      </w:r>
      <w:r w:rsidRPr="0058219A">
        <w:rPr>
          <w:rFonts w:ascii="Calibri" w:hAnsi="Calibri"/>
        </w:rPr>
        <w:t>.</w:t>
      </w:r>
    </w:p>
    <w:p w:rsidR="007247C0" w:rsidRPr="0058219A" w:rsidRDefault="007247C0" w:rsidP="007247C0">
      <w:pPr>
        <w:widowControl w:val="0"/>
        <w:tabs>
          <w:tab w:val="left" w:pos="1134"/>
        </w:tabs>
        <w:spacing w:after="160"/>
        <w:ind w:firstLine="567"/>
        <w:jc w:val="both"/>
        <w:rPr>
          <w:rFonts w:ascii="Calibri" w:hAnsi="Calibri" w:cs="Sylfaen"/>
        </w:rPr>
      </w:pPr>
      <w:r w:rsidRPr="0058219A">
        <w:rPr>
          <w:rFonts w:ascii="Calibri" w:hAnsi="Calibri"/>
        </w:rPr>
        <w:t>8.2.</w:t>
      </w:r>
      <w:r w:rsidRPr="0058219A">
        <w:rPr>
          <w:rFonts w:ascii="Calibri" w:hAnsi="Calibri"/>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58219A">
        <w:rPr>
          <w:rFonts w:ascii="Calibri" w:hAnsi="Calibri" w:cs="Courier New"/>
          <w:lang w:val="en-US"/>
        </w:rPr>
        <w:t> </w:t>
      </w:r>
      <w:r w:rsidRPr="0058219A">
        <w:rPr>
          <w:rFonts w:ascii="Calibri" w:hAnsi="Calibri"/>
        </w:rPr>
        <w:t xml:space="preserve">требования, вытекающее из договора, не может быть передано другому лицу без письменного согласия стороны должника. </w:t>
      </w:r>
    </w:p>
    <w:p w:rsidR="007247C0" w:rsidRPr="0058219A" w:rsidRDefault="007247C0" w:rsidP="007247C0">
      <w:pPr>
        <w:widowControl w:val="0"/>
        <w:tabs>
          <w:tab w:val="left" w:pos="1134"/>
        </w:tabs>
        <w:spacing w:after="160"/>
        <w:ind w:firstLine="567"/>
        <w:jc w:val="both"/>
        <w:rPr>
          <w:rFonts w:ascii="Calibri" w:hAnsi="Calibri" w:cs="Sylfaen"/>
        </w:rPr>
      </w:pPr>
      <w:r w:rsidRPr="0058219A">
        <w:rPr>
          <w:rFonts w:ascii="Calibri" w:hAnsi="Calibri"/>
        </w:rPr>
        <w:t>8.3.</w:t>
      </w:r>
      <w:r w:rsidRPr="0058219A">
        <w:rPr>
          <w:rFonts w:ascii="Calibri" w:hAnsi="Calibri"/>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58219A">
        <w:rPr>
          <w:rFonts w:ascii="Calibri" w:hAnsi="Calibri"/>
          <w:lang w:val="hy-AM"/>
        </w:rPr>
        <w:t xml:space="preserve"> расторгает договор</w:t>
      </w:r>
      <w:r w:rsidRPr="0058219A">
        <w:rPr>
          <w:rFonts w:ascii="Calibri" w:hAnsi="Calibri"/>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7247C0" w:rsidRPr="0058219A" w:rsidRDefault="007247C0" w:rsidP="007247C0">
      <w:pPr>
        <w:widowControl w:val="0"/>
        <w:tabs>
          <w:tab w:val="left" w:pos="1134"/>
        </w:tabs>
        <w:spacing w:after="160"/>
        <w:ind w:firstLine="567"/>
        <w:jc w:val="both"/>
        <w:rPr>
          <w:rFonts w:ascii="Calibri" w:hAnsi="Calibri" w:cs="Sylfaen"/>
        </w:rPr>
      </w:pPr>
      <w:r w:rsidRPr="0058219A">
        <w:rPr>
          <w:rFonts w:ascii="Calibri" w:hAnsi="Calibri"/>
        </w:rPr>
        <w:t>8.4.</w:t>
      </w:r>
      <w:r w:rsidRPr="0058219A">
        <w:rPr>
          <w:rFonts w:ascii="Calibri" w:hAnsi="Calibri"/>
        </w:rPr>
        <w:tab/>
        <w:t>Споры в связи с договором подлежат рассмотрению в судах Республики Армения.</w:t>
      </w:r>
    </w:p>
    <w:p w:rsidR="007247C0" w:rsidRPr="0058219A" w:rsidRDefault="007247C0" w:rsidP="007247C0">
      <w:pPr>
        <w:widowControl w:val="0"/>
        <w:tabs>
          <w:tab w:val="left" w:pos="1134"/>
        </w:tabs>
        <w:spacing w:after="160"/>
        <w:ind w:firstLine="567"/>
        <w:jc w:val="both"/>
        <w:rPr>
          <w:rFonts w:ascii="Calibri" w:hAnsi="Calibri" w:cs="Sylfaen"/>
        </w:rPr>
      </w:pPr>
      <w:r w:rsidRPr="0058219A">
        <w:rPr>
          <w:rFonts w:ascii="Calibri" w:hAnsi="Calibri"/>
        </w:rPr>
        <w:t>8.5</w:t>
      </w:r>
      <w:r w:rsidRPr="0058219A">
        <w:rPr>
          <w:rFonts w:ascii="Calibri" w:hAnsi="Calibri"/>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7247C0" w:rsidRPr="0058219A" w:rsidRDefault="007247C0" w:rsidP="007247C0">
      <w:pPr>
        <w:widowControl w:val="0"/>
        <w:tabs>
          <w:tab w:val="left" w:pos="1134"/>
        </w:tabs>
        <w:spacing w:after="160"/>
        <w:ind w:firstLine="567"/>
        <w:jc w:val="both"/>
        <w:rPr>
          <w:rFonts w:ascii="Calibri" w:hAnsi="Calibri" w:cs="Sylfaen"/>
          <w:spacing w:val="-6"/>
        </w:rPr>
      </w:pPr>
      <w:r w:rsidRPr="0058219A">
        <w:rPr>
          <w:rFonts w:ascii="Calibri" w:hAnsi="Calibri"/>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7247C0" w:rsidRPr="0058219A" w:rsidRDefault="007247C0" w:rsidP="007247C0">
      <w:pPr>
        <w:widowControl w:val="0"/>
        <w:spacing w:after="160"/>
        <w:ind w:firstLine="567"/>
        <w:jc w:val="both"/>
        <w:rPr>
          <w:rFonts w:ascii="Calibri" w:hAnsi="Calibri"/>
        </w:rPr>
      </w:pPr>
      <w:r w:rsidRPr="0058219A">
        <w:rPr>
          <w:rFonts w:ascii="Calibri" w:hAnsi="Calibri"/>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8.6.</w:t>
      </w:r>
      <w:r w:rsidRPr="0058219A">
        <w:rPr>
          <w:rFonts w:ascii="Calibri" w:hAnsi="Calibri"/>
        </w:rPr>
        <w:tab/>
        <w:t>Если договор осуществляется посредством заключения агентского договора:</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lastRenderedPageBreak/>
        <w:t>1)</w:t>
      </w:r>
      <w:r w:rsidRPr="0058219A">
        <w:rPr>
          <w:rFonts w:ascii="Calibri" w:hAnsi="Calibri"/>
        </w:rPr>
        <w:tab/>
        <w:t>Продавец несет ответственность за неисполнение или ненадлежащее исполнение обязательств агента;</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2)</w:t>
      </w:r>
      <w:r w:rsidRPr="0058219A">
        <w:rPr>
          <w:rFonts w:ascii="Calibri" w:hAnsi="Calibri"/>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58219A">
        <w:rPr>
          <w:rStyle w:val="af7"/>
          <w:rFonts w:ascii="Calibri" w:hAnsi="Calibri"/>
        </w:rPr>
        <w:footnoteReference w:customMarkFollows="1" w:id="14"/>
        <w:t>22</w:t>
      </w:r>
      <w:r w:rsidRPr="0058219A">
        <w:rPr>
          <w:rFonts w:ascii="Calibri" w:hAnsi="Calibri"/>
        </w:rPr>
        <w:t>.</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8.7.</w:t>
      </w:r>
      <w:r w:rsidRPr="0058219A">
        <w:rPr>
          <w:rFonts w:ascii="Calibri" w:hAnsi="Calibri"/>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8219A">
        <w:rPr>
          <w:rStyle w:val="af7"/>
          <w:rFonts w:ascii="Calibri" w:hAnsi="Calibri"/>
        </w:rPr>
        <w:footnoteReference w:customMarkFollows="1" w:id="15"/>
        <w:t>23</w:t>
      </w:r>
      <w:r w:rsidRPr="0058219A">
        <w:rPr>
          <w:rFonts w:ascii="Calibri" w:hAnsi="Calibri"/>
        </w:rPr>
        <w:t>.</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8.8.</w:t>
      </w:r>
      <w:r w:rsidRPr="0058219A">
        <w:rPr>
          <w:rFonts w:ascii="Calibri" w:hAnsi="Calibri"/>
        </w:rPr>
        <w:tab/>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Pr="0058219A">
        <w:rPr>
          <w:rFonts w:ascii="Calibri" w:hAnsi="Calibri"/>
          <w:lang w:val="hy-AM"/>
        </w:rPr>
        <w:t xml:space="preserve">. </w:t>
      </w:r>
      <w:r w:rsidRPr="0058219A">
        <w:rPr>
          <w:rFonts w:ascii="Calibri" w:hAnsi="Calibri"/>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7247C0" w:rsidRPr="0058219A" w:rsidRDefault="007247C0" w:rsidP="007247C0">
      <w:pPr>
        <w:widowControl w:val="0"/>
        <w:tabs>
          <w:tab w:val="left" w:pos="1134"/>
        </w:tabs>
        <w:spacing w:after="160"/>
        <w:ind w:firstLine="567"/>
        <w:jc w:val="both"/>
        <w:rPr>
          <w:rFonts w:ascii="Calibri" w:hAnsi="Calibri"/>
        </w:rPr>
      </w:pPr>
      <w:r w:rsidRPr="0058219A">
        <w:rPr>
          <w:rFonts w:ascii="Calibri" w:hAnsi="Calibri"/>
        </w:rPr>
        <w:t>8.9.</w:t>
      </w:r>
      <w:r w:rsidRPr="0058219A">
        <w:rPr>
          <w:rFonts w:ascii="Calibri" w:hAnsi="Calibri"/>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7247C0" w:rsidRPr="0058219A" w:rsidRDefault="007247C0" w:rsidP="007247C0">
      <w:pPr>
        <w:widowControl w:val="0"/>
        <w:tabs>
          <w:tab w:val="left" w:pos="1276"/>
        </w:tabs>
        <w:spacing w:after="160"/>
        <w:ind w:firstLine="567"/>
        <w:jc w:val="both"/>
        <w:rPr>
          <w:rFonts w:ascii="Calibri" w:hAnsi="Calibri"/>
        </w:rPr>
      </w:pPr>
      <w:r w:rsidRPr="0058219A">
        <w:rPr>
          <w:rFonts w:ascii="Calibri" w:hAnsi="Calibri"/>
        </w:rPr>
        <w:t>8.10.</w:t>
      </w:r>
      <w:r w:rsidRPr="0058219A">
        <w:rPr>
          <w:rFonts w:ascii="Calibri" w:hAnsi="Calibri"/>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58219A">
        <w:rPr>
          <w:rFonts w:ascii="Calibri" w:hAnsi="Calibri" w:cs="Courier New"/>
          <w:lang w:val="en-US"/>
        </w:rPr>
        <w:t> </w:t>
      </w:r>
      <w:r w:rsidRPr="0058219A">
        <w:rPr>
          <w:rFonts w:ascii="Calibri" w:hAnsi="Calibri"/>
        </w:rPr>
        <w:t xml:space="preserve">Армения. </w:t>
      </w:r>
    </w:p>
    <w:p w:rsidR="007247C0" w:rsidRPr="0058219A" w:rsidRDefault="007247C0" w:rsidP="007247C0">
      <w:pPr>
        <w:widowControl w:val="0"/>
        <w:tabs>
          <w:tab w:val="left" w:pos="1276"/>
        </w:tabs>
        <w:spacing w:after="160"/>
        <w:ind w:firstLine="567"/>
        <w:jc w:val="both"/>
        <w:rPr>
          <w:rFonts w:ascii="Calibri" w:hAnsi="Calibri"/>
          <w:spacing w:val="-6"/>
        </w:rPr>
      </w:pPr>
      <w:r w:rsidRPr="0058219A">
        <w:rPr>
          <w:rFonts w:ascii="Calibri" w:hAnsi="Calibri"/>
        </w:rPr>
        <w:t>8.11.</w:t>
      </w:r>
      <w:r w:rsidRPr="0058219A">
        <w:rPr>
          <w:rFonts w:ascii="Calibri" w:hAnsi="Calibri"/>
        </w:rPr>
        <w:tab/>
      </w:r>
      <w:r w:rsidRPr="0058219A">
        <w:rPr>
          <w:rFonts w:ascii="Calibri" w:hAnsi="Calibri"/>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58219A">
        <w:rPr>
          <w:rFonts w:ascii="Calibri" w:hAnsi="Calibri" w:cs="Courier New"/>
          <w:spacing w:val="-6"/>
          <w:lang w:val="en-US"/>
        </w:rPr>
        <w:t> </w:t>
      </w:r>
      <w:r w:rsidRPr="0058219A">
        <w:rPr>
          <w:rFonts w:ascii="Calibri" w:hAnsi="Calibri"/>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58219A">
        <w:rPr>
          <w:rFonts w:ascii="Calibri" w:hAnsi="Calibri" w:cs="Courier New"/>
          <w:spacing w:val="-6"/>
          <w:lang w:val="en-US"/>
        </w:rPr>
        <w:t> </w:t>
      </w:r>
      <w:r w:rsidRPr="0058219A">
        <w:rPr>
          <w:rFonts w:ascii="Calibri" w:hAnsi="Calibri"/>
          <w:spacing w:val="-6"/>
        </w:rPr>
        <w:t xml:space="preserve">следующего за опубликованием уведомления дня, установленного настоящим пунктом.В день публикации в бюллетене </w:t>
      </w:r>
      <w:r w:rsidRPr="0058219A">
        <w:rPr>
          <w:rFonts w:ascii="Calibri" w:hAnsi="Calibri"/>
          <w:spacing w:val="-6"/>
        </w:rPr>
        <w:lastRenderedPageBreak/>
        <w:t>уведомления о полном или частичном одностороннем расторжении договора Покупатель высылает его также на электронную почту Продавца.</w:t>
      </w:r>
    </w:p>
    <w:p w:rsidR="007247C0" w:rsidRPr="0058219A" w:rsidRDefault="007247C0" w:rsidP="007247C0">
      <w:pPr>
        <w:widowControl w:val="0"/>
        <w:tabs>
          <w:tab w:val="left" w:pos="1276"/>
        </w:tabs>
        <w:spacing w:after="160"/>
        <w:ind w:firstLine="567"/>
        <w:jc w:val="both"/>
        <w:rPr>
          <w:rFonts w:ascii="Calibri" w:hAnsi="Calibri"/>
          <w:spacing w:val="-6"/>
        </w:rPr>
      </w:pPr>
      <w:r w:rsidRPr="0058219A">
        <w:rPr>
          <w:rFonts w:ascii="Calibri" w:hAnsi="Calibri"/>
        </w:rPr>
        <w:t>8.12.</w:t>
      </w:r>
      <w:r w:rsidRPr="0058219A">
        <w:rPr>
          <w:rFonts w:ascii="Calibri" w:hAnsi="Calibri"/>
        </w:rPr>
        <w:tab/>
      </w:r>
      <w:r w:rsidRPr="0058219A">
        <w:rPr>
          <w:rFonts w:ascii="Calibri" w:hAnsi="Calibri"/>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7247C0" w:rsidRPr="0058219A" w:rsidRDefault="007247C0" w:rsidP="007247C0">
      <w:pPr>
        <w:widowControl w:val="0"/>
        <w:tabs>
          <w:tab w:val="left" w:pos="1276"/>
        </w:tabs>
        <w:spacing w:after="160"/>
        <w:ind w:firstLine="567"/>
        <w:jc w:val="both"/>
        <w:rPr>
          <w:rFonts w:ascii="Calibri" w:hAnsi="Calibri"/>
        </w:rPr>
      </w:pPr>
      <w:r w:rsidRPr="0058219A">
        <w:rPr>
          <w:rFonts w:ascii="Calibri" w:hAnsi="Calibri"/>
        </w:rPr>
        <w:t>8.13.</w:t>
      </w:r>
      <w:r w:rsidRPr="0058219A">
        <w:rPr>
          <w:rFonts w:ascii="Calibri" w:hAnsi="Calibri"/>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3.1.к</w:t>
      </w:r>
      <w:r w:rsidRPr="0058219A">
        <w:rPr>
          <w:rFonts w:ascii="Calibri" w:hAnsi="Calibri" w:cs="Courier New"/>
          <w:lang w:val="en-US"/>
        </w:rPr>
        <w:t> </w:t>
      </w:r>
      <w:r w:rsidRPr="0058219A">
        <w:rPr>
          <w:rFonts w:ascii="Calibri" w:hAnsi="Calibri"/>
        </w:rPr>
        <w:t>договору считаются неотъемлемой частью договора.</w:t>
      </w:r>
    </w:p>
    <w:p w:rsidR="007247C0" w:rsidRPr="0058219A" w:rsidRDefault="007247C0" w:rsidP="007247C0">
      <w:pPr>
        <w:widowControl w:val="0"/>
        <w:tabs>
          <w:tab w:val="left" w:pos="1276"/>
        </w:tabs>
        <w:spacing w:after="160"/>
        <w:ind w:firstLine="567"/>
        <w:jc w:val="both"/>
        <w:rPr>
          <w:rFonts w:ascii="Calibri" w:hAnsi="Calibri"/>
        </w:rPr>
      </w:pPr>
      <w:r w:rsidRPr="0058219A">
        <w:rPr>
          <w:rFonts w:ascii="Calibri" w:hAnsi="Calibri"/>
        </w:rPr>
        <w:t>8.14.</w:t>
      </w:r>
      <w:r w:rsidRPr="0058219A">
        <w:rPr>
          <w:rFonts w:ascii="Calibri" w:hAnsi="Calibri"/>
        </w:rPr>
        <w:tab/>
        <w:t>К отношениям, связанным с договором, применяется право Республики Армения.</w:t>
      </w:r>
    </w:p>
    <w:p w:rsidR="007247C0" w:rsidRPr="0058219A" w:rsidRDefault="007247C0" w:rsidP="007247C0">
      <w:pPr>
        <w:widowControl w:val="0"/>
        <w:tabs>
          <w:tab w:val="left" w:pos="1276"/>
        </w:tabs>
        <w:spacing w:after="160"/>
        <w:ind w:firstLine="567"/>
        <w:jc w:val="both"/>
        <w:rPr>
          <w:rFonts w:ascii="Calibri" w:hAnsi="Calibri"/>
        </w:rPr>
      </w:pPr>
      <w:r w:rsidRPr="0058219A">
        <w:rPr>
          <w:rFonts w:ascii="Calibri" w:hAnsi="Calibri"/>
        </w:rPr>
        <w:t>8.15.</w:t>
      </w:r>
      <w:r w:rsidRPr="0058219A">
        <w:rPr>
          <w:rFonts w:ascii="Calibri" w:hAnsi="Calibri"/>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заменяются банковской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58219A">
        <w:rPr>
          <w:rStyle w:val="af7"/>
          <w:rFonts w:ascii="Calibri" w:hAnsi="Calibri"/>
        </w:rPr>
        <w:footnoteReference w:customMarkFollows="1" w:id="16"/>
        <w:t>24</w:t>
      </w:r>
    </w:p>
    <w:p w:rsidR="007247C0" w:rsidRPr="0058219A" w:rsidRDefault="007247C0" w:rsidP="007247C0">
      <w:pPr>
        <w:widowControl w:val="0"/>
        <w:spacing w:after="160"/>
        <w:jc w:val="center"/>
        <w:rPr>
          <w:rFonts w:ascii="Calibri" w:hAnsi="Calibri"/>
          <w:b/>
        </w:rPr>
      </w:pPr>
      <w:r w:rsidRPr="0058219A">
        <w:rPr>
          <w:rFonts w:ascii="Calibri" w:hAnsi="Calibri"/>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7247C0" w:rsidRPr="0058219A" w:rsidTr="00106036">
        <w:tc>
          <w:tcPr>
            <w:tcW w:w="4536" w:type="dxa"/>
          </w:tcPr>
          <w:p w:rsidR="007247C0" w:rsidRDefault="007247C0" w:rsidP="00106036">
            <w:pPr>
              <w:widowControl w:val="0"/>
              <w:spacing w:after="160"/>
              <w:jc w:val="center"/>
              <w:rPr>
                <w:rFonts w:ascii="Calibri" w:hAnsi="Calibri"/>
                <w:b/>
              </w:rPr>
            </w:pPr>
            <w:r w:rsidRPr="0058219A">
              <w:rPr>
                <w:rFonts w:ascii="Calibri" w:hAnsi="Calibri"/>
                <w:b/>
              </w:rPr>
              <w:t>ПОКУПАТЕЛЬ</w:t>
            </w:r>
          </w:p>
          <w:p w:rsidR="00195E71" w:rsidRDefault="00195E71" w:rsidP="00195E71">
            <w:r w:rsidRPr="00060018">
              <w:rPr>
                <w:rFonts w:ascii="GHEA Grapalat" w:hAnsi="GHEA Grapalat" w:cs="Sylfaen"/>
                <w:sz w:val="22"/>
                <w:lang w:val="af-ZA"/>
              </w:rPr>
              <w:t>«</w:t>
            </w:r>
            <w:r>
              <w:rPr>
                <w:rFonts w:ascii="GHEA Grapalat" w:hAnsi="GHEA Grapalat" w:cs="Sylfaen"/>
                <w:sz w:val="22"/>
                <w:lang w:val="af-ZA"/>
              </w:rPr>
              <w:t>Оснавная школа имени Саргиса  Оганнисяна</w:t>
            </w:r>
            <w:r w:rsidRPr="00060018">
              <w:rPr>
                <w:rFonts w:ascii="GHEA Grapalat" w:hAnsi="GHEA Grapalat" w:cs="Sylfaen"/>
                <w:sz w:val="22"/>
                <w:lang w:val="af-ZA"/>
              </w:rPr>
              <w:t xml:space="preserve"> </w:t>
            </w:r>
            <w:r>
              <w:rPr>
                <w:rFonts w:ascii="GHEA Grapalat" w:hAnsi="GHEA Grapalat" w:cs="Sylfaen"/>
                <w:sz w:val="22"/>
                <w:lang w:val="af-ZA"/>
              </w:rPr>
              <w:t>села Воскетап Араратского марза</w:t>
            </w:r>
            <w:r w:rsidRPr="00060018">
              <w:rPr>
                <w:rFonts w:ascii="GHEA Grapalat" w:hAnsi="GHEA Grapalat" w:cs="Sylfaen"/>
                <w:sz w:val="22"/>
                <w:lang w:val="af-ZA"/>
              </w:rPr>
              <w:t>» ГНКО</w:t>
            </w:r>
          </w:p>
          <w:p w:rsidR="007247C0" w:rsidRPr="00195E71" w:rsidRDefault="007247C0" w:rsidP="00106036">
            <w:pPr>
              <w:widowControl w:val="0"/>
              <w:spacing w:after="160"/>
              <w:contextualSpacing/>
              <w:jc w:val="center"/>
              <w:rPr>
                <w:rFonts w:ascii="Calibri" w:hAnsi="Calibri"/>
                <w:b/>
                <w:i/>
              </w:rPr>
            </w:pPr>
            <w:r>
              <w:rPr>
                <w:rFonts w:ascii="Calibri" w:hAnsi="Calibri"/>
                <w:b/>
                <w:i/>
              </w:rPr>
              <w:t xml:space="preserve">РА, Арартский марз, село </w:t>
            </w:r>
            <w:r w:rsidR="00195E71" w:rsidRPr="00195E71">
              <w:rPr>
                <w:rFonts w:ascii="Calibri" w:hAnsi="Calibri"/>
                <w:b/>
                <w:i/>
              </w:rPr>
              <w:t>Воскетап</w:t>
            </w:r>
            <w:r>
              <w:rPr>
                <w:rFonts w:ascii="Calibri" w:hAnsi="Calibri"/>
                <w:b/>
                <w:i/>
              </w:rPr>
              <w:t xml:space="preserve">, улица </w:t>
            </w:r>
            <w:r w:rsidR="00195E71" w:rsidRPr="00195E71">
              <w:rPr>
                <w:rFonts w:ascii="Calibri" w:hAnsi="Calibri"/>
                <w:b/>
                <w:i/>
              </w:rPr>
              <w:t>Месропа Маштоца 30</w:t>
            </w:r>
          </w:p>
          <w:p w:rsidR="007247C0" w:rsidRPr="00195E71" w:rsidRDefault="007247C0" w:rsidP="00106036">
            <w:pPr>
              <w:widowControl w:val="0"/>
              <w:spacing w:after="160"/>
              <w:contextualSpacing/>
              <w:rPr>
                <w:rFonts w:ascii="Calibri" w:hAnsi="Calibri"/>
                <w:b/>
                <w:i/>
                <w:lang w:val="en-US"/>
              </w:rPr>
            </w:pPr>
            <w:r>
              <w:rPr>
                <w:rFonts w:ascii="Calibri" w:hAnsi="Calibri"/>
                <w:b/>
                <w:i/>
              </w:rPr>
              <w:t xml:space="preserve">Тел: </w:t>
            </w:r>
            <w:r w:rsidR="00195E71">
              <w:rPr>
                <w:rFonts w:ascii="Calibri" w:hAnsi="Calibri"/>
                <w:b/>
                <w:i/>
                <w:lang w:val="en-US"/>
              </w:rPr>
              <w:t>094553228</w:t>
            </w:r>
          </w:p>
          <w:p w:rsidR="007247C0" w:rsidRPr="00195E71" w:rsidRDefault="007247C0" w:rsidP="00106036">
            <w:pPr>
              <w:widowControl w:val="0"/>
              <w:spacing w:after="160"/>
              <w:contextualSpacing/>
              <w:rPr>
                <w:rFonts w:ascii="GHEA Grapalat" w:hAnsi="GHEA Grapalat" w:cs="Sylfaen"/>
                <w:b/>
                <w:bCs/>
                <w:lang w:val="en-US"/>
              </w:rPr>
            </w:pPr>
            <w:r w:rsidRPr="002038DF">
              <w:rPr>
                <w:rFonts w:ascii="GHEA Grapalat" w:hAnsi="GHEA Grapalat" w:cs="Sylfaen"/>
                <w:b/>
                <w:bCs/>
              </w:rPr>
              <w:t>РНН 0</w:t>
            </w:r>
            <w:r w:rsidR="00195E71">
              <w:rPr>
                <w:rFonts w:ascii="GHEA Grapalat" w:hAnsi="GHEA Grapalat" w:cs="Sylfaen"/>
                <w:b/>
                <w:bCs/>
                <w:lang w:val="en-US"/>
              </w:rPr>
              <w:t>4103945</w:t>
            </w:r>
          </w:p>
          <w:p w:rsidR="007247C0" w:rsidRPr="002038DF" w:rsidRDefault="007247C0" w:rsidP="00106036">
            <w:pPr>
              <w:widowControl w:val="0"/>
              <w:spacing w:after="160"/>
              <w:contextualSpacing/>
              <w:rPr>
                <w:rFonts w:ascii="GHEA Grapalat" w:hAnsi="GHEA Grapalat" w:cs="Sylfaen"/>
                <w:b/>
                <w:bCs/>
              </w:rPr>
            </w:pPr>
            <w:r w:rsidRPr="002038DF">
              <w:rPr>
                <w:rFonts w:ascii="GHEA Grapalat" w:hAnsi="GHEA Grapalat" w:cs="Sylfaen"/>
                <w:b/>
                <w:bCs/>
              </w:rPr>
              <w:t>Банк:  Центральное Казначейство</w:t>
            </w:r>
          </w:p>
          <w:p w:rsidR="007247C0" w:rsidRDefault="007247C0" w:rsidP="00106036">
            <w:pPr>
              <w:widowControl w:val="0"/>
              <w:spacing w:after="160"/>
              <w:contextualSpacing/>
              <w:rPr>
                <w:rFonts w:ascii="GHEA Grapalat" w:hAnsi="GHEA Grapalat" w:cs="Sylfaen"/>
                <w:b/>
                <w:bCs/>
                <w:lang w:val="en-US"/>
              </w:rPr>
            </w:pPr>
            <w:r>
              <w:rPr>
                <w:rFonts w:ascii="GHEA Grapalat" w:hAnsi="GHEA Grapalat" w:cs="Sylfaen"/>
                <w:b/>
                <w:bCs/>
              </w:rPr>
              <w:t xml:space="preserve"> </w:t>
            </w:r>
            <w:r w:rsidRPr="002038DF">
              <w:rPr>
                <w:rFonts w:ascii="GHEA Grapalat" w:hAnsi="GHEA Grapalat" w:cs="Sylfaen"/>
                <w:b/>
                <w:bCs/>
              </w:rPr>
              <w:t>Счет: 900</w:t>
            </w:r>
            <w:r w:rsidR="00195E71">
              <w:rPr>
                <w:rFonts w:ascii="GHEA Grapalat" w:hAnsi="GHEA Grapalat" w:cs="Sylfaen"/>
                <w:b/>
                <w:bCs/>
                <w:lang w:val="en-US"/>
              </w:rPr>
              <w:t>428000419</w:t>
            </w:r>
          </w:p>
          <w:p w:rsidR="00FB553C" w:rsidRPr="00195E71" w:rsidRDefault="00FB553C" w:rsidP="00106036">
            <w:pPr>
              <w:widowControl w:val="0"/>
              <w:spacing w:after="160"/>
              <w:contextualSpacing/>
              <w:rPr>
                <w:rFonts w:ascii="GHEA Grapalat" w:hAnsi="GHEA Grapalat" w:cs="Sylfaen"/>
                <w:b/>
                <w:bCs/>
                <w:lang w:val="en-US"/>
              </w:rPr>
            </w:pPr>
          </w:p>
          <w:p w:rsidR="007247C0" w:rsidRPr="00195E71" w:rsidRDefault="007247C0" w:rsidP="00106036">
            <w:pPr>
              <w:widowControl w:val="0"/>
              <w:jc w:val="center"/>
              <w:rPr>
                <w:rFonts w:ascii="Calibri" w:hAnsi="Calibri"/>
                <w:lang w:val="en-US"/>
              </w:rPr>
            </w:pPr>
            <w:r>
              <w:rPr>
                <w:rFonts w:ascii="Calibri" w:hAnsi="Calibri"/>
              </w:rPr>
              <w:t>Директор</w:t>
            </w:r>
            <w:r w:rsidRPr="00565764">
              <w:rPr>
                <w:rFonts w:ascii="Calibri" w:hAnsi="Calibri"/>
              </w:rPr>
              <w:t>____________</w:t>
            </w:r>
            <w:r w:rsidR="00195E71">
              <w:rPr>
                <w:rFonts w:ascii="Calibri" w:hAnsi="Calibri"/>
                <w:lang w:val="en-US"/>
              </w:rPr>
              <w:t>Торгом Петросян</w:t>
            </w:r>
          </w:p>
          <w:p w:rsidR="007247C0" w:rsidRPr="0058219A" w:rsidRDefault="007247C0" w:rsidP="00106036">
            <w:pPr>
              <w:widowControl w:val="0"/>
              <w:spacing w:after="160"/>
              <w:rPr>
                <w:rFonts w:ascii="Calibri" w:hAnsi="Calibri"/>
                <w:sz w:val="16"/>
                <w:szCs w:val="16"/>
              </w:rPr>
            </w:pPr>
            <w:r>
              <w:rPr>
                <w:rFonts w:ascii="Calibri" w:hAnsi="Calibri"/>
                <w:sz w:val="16"/>
                <w:szCs w:val="16"/>
              </w:rPr>
              <w:t xml:space="preserve">                                      </w:t>
            </w:r>
            <w:r w:rsidRPr="0058219A">
              <w:rPr>
                <w:rFonts w:ascii="Calibri" w:hAnsi="Calibri"/>
                <w:sz w:val="16"/>
                <w:szCs w:val="16"/>
              </w:rPr>
              <w:t>/подпись/</w:t>
            </w:r>
          </w:p>
          <w:p w:rsidR="007247C0" w:rsidRPr="0058219A" w:rsidRDefault="007247C0" w:rsidP="00106036">
            <w:pPr>
              <w:widowControl w:val="0"/>
              <w:spacing w:after="160"/>
              <w:jc w:val="center"/>
              <w:rPr>
                <w:rFonts w:ascii="Calibri" w:hAnsi="Calibri"/>
              </w:rPr>
            </w:pPr>
            <w:r w:rsidRPr="0058219A">
              <w:rPr>
                <w:rFonts w:ascii="Calibri" w:hAnsi="Calibri"/>
              </w:rPr>
              <w:t>М. П.</w:t>
            </w:r>
          </w:p>
        </w:tc>
        <w:tc>
          <w:tcPr>
            <w:tcW w:w="760" w:type="dxa"/>
          </w:tcPr>
          <w:p w:rsidR="007247C0" w:rsidRPr="0058219A" w:rsidRDefault="007247C0" w:rsidP="00106036">
            <w:pPr>
              <w:widowControl w:val="0"/>
              <w:spacing w:after="160"/>
              <w:jc w:val="center"/>
              <w:rPr>
                <w:rFonts w:ascii="Calibri" w:hAnsi="Calibri"/>
              </w:rPr>
            </w:pPr>
          </w:p>
        </w:tc>
        <w:tc>
          <w:tcPr>
            <w:tcW w:w="4343" w:type="dxa"/>
          </w:tcPr>
          <w:p w:rsidR="007247C0" w:rsidRPr="00FB553C" w:rsidRDefault="007247C0" w:rsidP="00106036">
            <w:pPr>
              <w:widowControl w:val="0"/>
              <w:spacing w:after="160"/>
              <w:jc w:val="center"/>
              <w:rPr>
                <w:rFonts w:ascii="Calibri" w:hAnsi="Calibri" w:cs="Sylfaen"/>
                <w:bCs/>
              </w:rPr>
            </w:pPr>
            <w:r w:rsidRPr="00FB553C">
              <w:rPr>
                <w:rFonts w:ascii="Calibri" w:hAnsi="Calibri"/>
              </w:rPr>
              <w:t>ПРОДАВЕЦ</w:t>
            </w:r>
          </w:p>
          <w:p w:rsidR="007247C0" w:rsidRPr="00FB553C" w:rsidRDefault="007247C0" w:rsidP="00106036">
            <w:pPr>
              <w:widowControl w:val="0"/>
              <w:jc w:val="center"/>
              <w:rPr>
                <w:rFonts w:ascii="Calibri" w:hAnsi="Calibri"/>
                <w:lang w:val="en-US"/>
              </w:rPr>
            </w:pPr>
            <w:r w:rsidRPr="00FB553C">
              <w:rPr>
                <w:rFonts w:ascii="Calibri" w:hAnsi="Calibri"/>
                <w:lang w:val="en-US"/>
              </w:rPr>
              <w:t>______________________</w:t>
            </w:r>
          </w:p>
          <w:p w:rsidR="007247C0" w:rsidRPr="00FB553C" w:rsidRDefault="007247C0" w:rsidP="00106036">
            <w:pPr>
              <w:widowControl w:val="0"/>
              <w:spacing w:after="160"/>
              <w:jc w:val="center"/>
              <w:rPr>
                <w:rFonts w:ascii="Calibri" w:hAnsi="Calibri"/>
                <w:sz w:val="16"/>
                <w:szCs w:val="16"/>
              </w:rPr>
            </w:pPr>
            <w:r w:rsidRPr="00FB553C">
              <w:rPr>
                <w:rFonts w:ascii="Calibri" w:hAnsi="Calibri"/>
                <w:sz w:val="16"/>
                <w:szCs w:val="16"/>
              </w:rPr>
              <w:t>/подпись/</w:t>
            </w:r>
          </w:p>
          <w:p w:rsidR="007247C0" w:rsidRPr="00FB553C" w:rsidRDefault="007247C0" w:rsidP="00106036">
            <w:pPr>
              <w:widowControl w:val="0"/>
              <w:spacing w:after="160"/>
              <w:jc w:val="center"/>
              <w:rPr>
                <w:rFonts w:ascii="Calibri" w:hAnsi="Calibri"/>
              </w:rPr>
            </w:pPr>
            <w:r w:rsidRPr="00FB553C">
              <w:rPr>
                <w:rFonts w:ascii="Calibri" w:hAnsi="Calibri"/>
              </w:rPr>
              <w:t>М. П.</w:t>
            </w:r>
          </w:p>
        </w:tc>
      </w:tr>
    </w:tbl>
    <w:p w:rsidR="007247C0" w:rsidRPr="0058219A" w:rsidRDefault="007247C0" w:rsidP="007247C0">
      <w:pPr>
        <w:widowControl w:val="0"/>
        <w:spacing w:after="160"/>
        <w:ind w:firstLine="567"/>
        <w:jc w:val="both"/>
        <w:rPr>
          <w:rFonts w:ascii="Calibri" w:hAnsi="Calibri"/>
          <w:i/>
          <w:lang w:val="hy-AM"/>
        </w:rPr>
      </w:pPr>
    </w:p>
    <w:p w:rsidR="007247C0" w:rsidRPr="0058219A" w:rsidRDefault="007247C0" w:rsidP="007247C0">
      <w:pPr>
        <w:widowControl w:val="0"/>
        <w:spacing w:after="160"/>
        <w:ind w:firstLine="567"/>
        <w:jc w:val="both"/>
        <w:rPr>
          <w:rFonts w:ascii="Calibri" w:hAnsi="Calibri"/>
        </w:rPr>
      </w:pPr>
      <w:r w:rsidRPr="0058219A">
        <w:rPr>
          <w:rFonts w:ascii="Calibri" w:hAnsi="Calibri"/>
          <w:i/>
        </w:rPr>
        <w:t>В случае необходимости в договор могут быть включены не</w:t>
      </w:r>
      <w:r w:rsidRPr="0058219A">
        <w:rPr>
          <w:rFonts w:ascii="Calibri" w:hAnsi="Calibri" w:cs="Courier New"/>
          <w:i/>
          <w:lang w:val="en-US"/>
        </w:rPr>
        <w:t> </w:t>
      </w:r>
      <w:r w:rsidRPr="0058219A">
        <w:rPr>
          <w:rFonts w:ascii="Calibri" w:hAnsi="Calibri"/>
          <w:i/>
        </w:rPr>
        <w:t>противоречащие законодательству Республики Армения положения.</w:t>
      </w:r>
    </w:p>
    <w:p w:rsidR="007247C0" w:rsidRPr="0058219A" w:rsidRDefault="007247C0" w:rsidP="007247C0">
      <w:pPr>
        <w:widowControl w:val="0"/>
        <w:spacing w:after="160"/>
        <w:rPr>
          <w:rFonts w:ascii="Calibri" w:hAnsi="Calibri"/>
        </w:rPr>
      </w:pPr>
    </w:p>
    <w:p w:rsidR="007247C0" w:rsidRPr="0058219A" w:rsidRDefault="007247C0" w:rsidP="007247C0">
      <w:pPr>
        <w:widowControl w:val="0"/>
        <w:spacing w:after="160"/>
        <w:jc w:val="right"/>
        <w:rPr>
          <w:rFonts w:ascii="Calibri" w:hAnsi="Calibri"/>
        </w:rPr>
        <w:sectPr w:rsidR="007247C0" w:rsidRPr="0058219A" w:rsidSect="005523BA">
          <w:footerReference w:type="default" r:id="rId8"/>
          <w:footnotePr>
            <w:pos w:val="beneathText"/>
          </w:footnotePr>
          <w:pgSz w:w="11906" w:h="16838" w:code="9"/>
          <w:pgMar w:top="993" w:right="991" w:bottom="1418" w:left="1418" w:header="561" w:footer="561" w:gutter="0"/>
          <w:cols w:space="720"/>
          <w:docGrid w:linePitch="326"/>
        </w:sectPr>
      </w:pPr>
    </w:p>
    <w:p w:rsidR="007247C0" w:rsidRPr="0058219A" w:rsidRDefault="007247C0" w:rsidP="007247C0">
      <w:pPr>
        <w:widowControl w:val="0"/>
        <w:spacing w:after="160"/>
        <w:jc w:val="right"/>
        <w:rPr>
          <w:rFonts w:ascii="Calibri" w:hAnsi="Calibri"/>
          <w:i/>
        </w:rPr>
      </w:pPr>
      <w:r w:rsidRPr="0058219A">
        <w:rPr>
          <w:rFonts w:ascii="Calibri" w:hAnsi="Calibri"/>
          <w:i/>
        </w:rPr>
        <w:lastRenderedPageBreak/>
        <w:t>Приложение № 1</w:t>
      </w:r>
    </w:p>
    <w:p w:rsidR="007247C0" w:rsidRPr="0058219A" w:rsidRDefault="007247C0" w:rsidP="007247C0">
      <w:pPr>
        <w:widowControl w:val="0"/>
        <w:spacing w:after="160"/>
        <w:jc w:val="right"/>
        <w:rPr>
          <w:rFonts w:ascii="Calibri" w:hAnsi="Calibri"/>
          <w:i/>
        </w:rPr>
      </w:pPr>
      <w:r w:rsidRPr="0058219A">
        <w:rPr>
          <w:rFonts w:ascii="Calibri" w:hAnsi="Calibri"/>
          <w:i/>
        </w:rPr>
        <w:t xml:space="preserve">к Договору под кодом </w:t>
      </w:r>
      <w:r w:rsidRPr="0058219A">
        <w:rPr>
          <w:rFonts w:ascii="Calibri" w:hAnsi="Calibri"/>
          <w:i/>
        </w:rPr>
        <w:br/>
        <w:t>заключенному "</w:t>
      </w:r>
      <w:r w:rsidRPr="0058219A">
        <w:rPr>
          <w:rFonts w:ascii="Calibri" w:hAnsi="Calibri"/>
          <w:i/>
        </w:rPr>
        <w:tab/>
        <w:t>"</w:t>
      </w:r>
      <w:r w:rsidRPr="0058219A">
        <w:rPr>
          <w:rFonts w:ascii="Calibri" w:hAnsi="Calibri"/>
          <w:i/>
        </w:rPr>
        <w:tab/>
        <w:t>20</w:t>
      </w:r>
      <w:r w:rsidRPr="0058219A">
        <w:rPr>
          <w:rFonts w:ascii="Calibri" w:hAnsi="Calibri"/>
          <w:i/>
        </w:rPr>
        <w:tab/>
        <w:t>г.</w:t>
      </w:r>
    </w:p>
    <w:p w:rsidR="007247C0" w:rsidRPr="0058219A" w:rsidRDefault="007247C0" w:rsidP="007247C0">
      <w:pPr>
        <w:widowControl w:val="0"/>
        <w:spacing w:after="160"/>
        <w:jc w:val="center"/>
        <w:rPr>
          <w:rFonts w:ascii="Calibri" w:hAnsi="Calibri"/>
        </w:rPr>
      </w:pPr>
      <w:r w:rsidRPr="0058219A">
        <w:rPr>
          <w:rFonts w:ascii="Calibri" w:hAnsi="Calibri"/>
        </w:rPr>
        <w:t>ТЕХНИЧЕСКАЯ ХАРАКТЕРИСТИКА-ГРАФИК ЗАКУПКИ</w:t>
      </w:r>
      <w:r w:rsidRPr="0058219A">
        <w:rPr>
          <w:rStyle w:val="af7"/>
          <w:rFonts w:ascii="Calibri" w:hAnsi="Calibri"/>
        </w:rPr>
        <w:footnoteReference w:customMarkFollows="1" w:id="17"/>
        <w:t>*</w:t>
      </w:r>
    </w:p>
    <w:p w:rsidR="007247C0" w:rsidRPr="0058219A" w:rsidRDefault="007247C0" w:rsidP="007247C0">
      <w:pPr>
        <w:widowControl w:val="0"/>
        <w:spacing w:after="160"/>
        <w:jc w:val="right"/>
        <w:rPr>
          <w:rFonts w:ascii="Calibri" w:hAnsi="Calibri"/>
        </w:rPr>
      </w:pPr>
      <w:r w:rsidRPr="0058219A">
        <w:rPr>
          <w:rFonts w:ascii="Calibri" w:hAnsi="Calibri"/>
        </w:rPr>
        <w:t>Драмов РА</w:t>
      </w:r>
    </w:p>
    <w:tbl>
      <w:tblPr>
        <w:tblW w:w="15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0"/>
        <w:gridCol w:w="1605"/>
        <w:gridCol w:w="1559"/>
        <w:gridCol w:w="1138"/>
        <w:gridCol w:w="4866"/>
        <w:gridCol w:w="833"/>
        <w:gridCol w:w="725"/>
        <w:gridCol w:w="858"/>
        <w:gridCol w:w="706"/>
        <w:gridCol w:w="718"/>
        <w:gridCol w:w="781"/>
        <w:gridCol w:w="1089"/>
      </w:tblGrid>
      <w:tr w:rsidR="007247C0" w:rsidRPr="0058219A" w:rsidTr="00106036">
        <w:trPr>
          <w:jc w:val="center"/>
        </w:trPr>
        <w:tc>
          <w:tcPr>
            <w:tcW w:w="15908" w:type="dxa"/>
            <w:gridSpan w:val="12"/>
          </w:tcPr>
          <w:p w:rsidR="007247C0" w:rsidRPr="0058219A" w:rsidRDefault="007247C0" w:rsidP="00106036">
            <w:pPr>
              <w:widowControl w:val="0"/>
              <w:jc w:val="center"/>
              <w:rPr>
                <w:rFonts w:ascii="Calibri" w:hAnsi="Calibri"/>
                <w:sz w:val="16"/>
                <w:szCs w:val="16"/>
              </w:rPr>
            </w:pPr>
            <w:r w:rsidRPr="0058219A">
              <w:rPr>
                <w:rFonts w:ascii="Calibri" w:hAnsi="Calibri"/>
                <w:sz w:val="16"/>
                <w:szCs w:val="16"/>
              </w:rPr>
              <w:t>Товар</w:t>
            </w:r>
          </w:p>
        </w:tc>
      </w:tr>
      <w:tr w:rsidR="007247C0" w:rsidRPr="0058219A" w:rsidTr="00770CA9">
        <w:trPr>
          <w:trHeight w:val="219"/>
          <w:jc w:val="center"/>
        </w:trPr>
        <w:tc>
          <w:tcPr>
            <w:tcW w:w="1030" w:type="dxa"/>
            <w:vMerge w:val="restart"/>
            <w:vAlign w:val="center"/>
          </w:tcPr>
          <w:p w:rsidR="007247C0" w:rsidRPr="0058219A" w:rsidRDefault="007247C0" w:rsidP="00106036">
            <w:pPr>
              <w:widowControl w:val="0"/>
              <w:jc w:val="center"/>
              <w:rPr>
                <w:rFonts w:ascii="Calibri" w:hAnsi="Calibri"/>
                <w:sz w:val="16"/>
                <w:szCs w:val="16"/>
              </w:rPr>
            </w:pPr>
            <w:r w:rsidRPr="0058219A">
              <w:rPr>
                <w:rFonts w:ascii="Calibri" w:hAnsi="Calibri"/>
                <w:sz w:val="16"/>
                <w:szCs w:val="16"/>
              </w:rPr>
              <w:t xml:space="preserve">номер предусмотренного </w:t>
            </w:r>
            <w:r w:rsidRPr="0058219A">
              <w:rPr>
                <w:rFonts w:ascii="Calibri" w:hAnsi="Calibri"/>
                <w:spacing w:val="-6"/>
                <w:sz w:val="16"/>
                <w:szCs w:val="16"/>
              </w:rPr>
              <w:t>приглашением</w:t>
            </w:r>
            <w:r w:rsidRPr="0058219A">
              <w:rPr>
                <w:rFonts w:ascii="Calibri" w:hAnsi="Calibri"/>
                <w:sz w:val="16"/>
                <w:szCs w:val="16"/>
              </w:rPr>
              <w:t xml:space="preserve"> лота</w:t>
            </w:r>
          </w:p>
        </w:tc>
        <w:tc>
          <w:tcPr>
            <w:tcW w:w="1605" w:type="dxa"/>
            <w:vMerge w:val="restart"/>
            <w:vAlign w:val="center"/>
          </w:tcPr>
          <w:p w:rsidR="007247C0" w:rsidRPr="0058219A" w:rsidRDefault="007247C0" w:rsidP="00106036">
            <w:pPr>
              <w:widowControl w:val="0"/>
              <w:jc w:val="center"/>
              <w:rPr>
                <w:rFonts w:ascii="Calibri" w:hAnsi="Calibri"/>
                <w:sz w:val="16"/>
                <w:szCs w:val="16"/>
              </w:rPr>
            </w:pPr>
            <w:r w:rsidRPr="0058219A">
              <w:rPr>
                <w:rFonts w:ascii="Calibri" w:hAnsi="Calibri"/>
                <w:sz w:val="16"/>
                <w:szCs w:val="16"/>
              </w:rPr>
              <w:t>промежуточный код, предусмотренный планом закупок по классификации ЕЗК (CPV)</w:t>
            </w:r>
          </w:p>
        </w:tc>
        <w:tc>
          <w:tcPr>
            <w:tcW w:w="1559" w:type="dxa"/>
            <w:vMerge w:val="restart"/>
            <w:vAlign w:val="center"/>
          </w:tcPr>
          <w:p w:rsidR="007247C0" w:rsidRPr="0058219A" w:rsidRDefault="007247C0" w:rsidP="00106036">
            <w:pPr>
              <w:widowControl w:val="0"/>
              <w:jc w:val="center"/>
              <w:rPr>
                <w:rFonts w:ascii="Calibri" w:hAnsi="Calibri"/>
                <w:sz w:val="16"/>
                <w:szCs w:val="16"/>
                <w:lang w:val="en-US"/>
              </w:rPr>
            </w:pPr>
            <w:r>
              <w:rPr>
                <w:rFonts w:ascii="Calibri" w:hAnsi="Calibri"/>
                <w:sz w:val="16"/>
                <w:szCs w:val="16"/>
              </w:rPr>
              <w:t xml:space="preserve"> </w:t>
            </w:r>
            <w:r w:rsidRPr="0058219A">
              <w:rPr>
                <w:rFonts w:ascii="Calibri" w:hAnsi="Calibri"/>
                <w:sz w:val="16"/>
                <w:szCs w:val="16"/>
              </w:rPr>
              <w:t xml:space="preserve">наименование </w:t>
            </w:r>
          </w:p>
        </w:tc>
        <w:tc>
          <w:tcPr>
            <w:tcW w:w="1138" w:type="dxa"/>
            <w:vMerge w:val="restart"/>
            <w:vAlign w:val="center"/>
          </w:tcPr>
          <w:p w:rsidR="007247C0" w:rsidRPr="0058219A" w:rsidRDefault="007247C0" w:rsidP="00106036">
            <w:pPr>
              <w:widowControl w:val="0"/>
              <w:ind w:left="-96" w:right="-108"/>
              <w:jc w:val="center"/>
              <w:rPr>
                <w:rFonts w:ascii="Calibri" w:hAnsi="Calibri"/>
                <w:sz w:val="16"/>
                <w:szCs w:val="16"/>
              </w:rPr>
            </w:pPr>
            <w:r w:rsidRPr="0058219A">
              <w:rPr>
                <w:rFonts w:ascii="Calibri" w:hAnsi="Calibri"/>
                <w:sz w:val="16"/>
                <w:szCs w:val="16"/>
              </w:rPr>
              <w:t xml:space="preserve">товарный знак,маркаи наименование производителя </w:t>
            </w:r>
            <w:r w:rsidRPr="0058219A">
              <w:rPr>
                <w:rStyle w:val="af7"/>
                <w:rFonts w:ascii="Calibri" w:hAnsi="Calibri"/>
                <w:sz w:val="16"/>
                <w:szCs w:val="16"/>
              </w:rPr>
              <w:footnoteReference w:customMarkFollows="1" w:id="18"/>
              <w:t>**</w:t>
            </w:r>
          </w:p>
        </w:tc>
        <w:tc>
          <w:tcPr>
            <w:tcW w:w="4866" w:type="dxa"/>
            <w:vMerge w:val="restart"/>
            <w:vAlign w:val="center"/>
          </w:tcPr>
          <w:p w:rsidR="007247C0" w:rsidRPr="0058219A" w:rsidRDefault="007247C0" w:rsidP="00106036">
            <w:pPr>
              <w:widowControl w:val="0"/>
              <w:ind w:left="-108" w:right="-59"/>
              <w:jc w:val="center"/>
              <w:rPr>
                <w:rFonts w:ascii="Calibri" w:hAnsi="Calibri"/>
                <w:sz w:val="16"/>
                <w:szCs w:val="16"/>
              </w:rPr>
            </w:pPr>
            <w:r w:rsidRPr="0058219A">
              <w:rPr>
                <w:rFonts w:ascii="Calibri" w:hAnsi="Calibri"/>
                <w:sz w:val="16"/>
                <w:szCs w:val="16"/>
              </w:rPr>
              <w:t>техническая характеристика</w:t>
            </w:r>
          </w:p>
        </w:tc>
        <w:tc>
          <w:tcPr>
            <w:tcW w:w="833" w:type="dxa"/>
            <w:vMerge w:val="restart"/>
            <w:vAlign w:val="center"/>
          </w:tcPr>
          <w:p w:rsidR="007247C0" w:rsidRPr="0058219A" w:rsidRDefault="007247C0" w:rsidP="00106036">
            <w:pPr>
              <w:widowControl w:val="0"/>
              <w:ind w:left="-48" w:right="-108"/>
              <w:jc w:val="center"/>
              <w:rPr>
                <w:rFonts w:ascii="Calibri" w:hAnsi="Calibri"/>
                <w:sz w:val="16"/>
                <w:szCs w:val="16"/>
              </w:rPr>
            </w:pPr>
            <w:r w:rsidRPr="0058219A">
              <w:rPr>
                <w:rFonts w:ascii="Calibri" w:hAnsi="Calibri"/>
                <w:sz w:val="16"/>
                <w:szCs w:val="16"/>
              </w:rPr>
              <w:t>единица измерения</w:t>
            </w:r>
          </w:p>
        </w:tc>
        <w:tc>
          <w:tcPr>
            <w:tcW w:w="725" w:type="dxa"/>
            <w:vMerge w:val="restart"/>
            <w:vAlign w:val="center"/>
          </w:tcPr>
          <w:p w:rsidR="007247C0" w:rsidRPr="0058219A" w:rsidRDefault="007247C0" w:rsidP="00106036">
            <w:pPr>
              <w:widowControl w:val="0"/>
              <w:ind w:left="-108" w:right="-108"/>
              <w:jc w:val="center"/>
              <w:rPr>
                <w:rFonts w:ascii="Calibri" w:hAnsi="Calibri"/>
                <w:sz w:val="16"/>
                <w:szCs w:val="16"/>
              </w:rPr>
            </w:pPr>
            <w:r w:rsidRPr="0058219A">
              <w:rPr>
                <w:rFonts w:ascii="Calibri" w:hAnsi="Calibri"/>
                <w:sz w:val="16"/>
                <w:szCs w:val="16"/>
              </w:rPr>
              <w:t>цена единицы/драмов РА</w:t>
            </w:r>
          </w:p>
        </w:tc>
        <w:tc>
          <w:tcPr>
            <w:tcW w:w="858" w:type="dxa"/>
            <w:vMerge w:val="restart"/>
            <w:vAlign w:val="center"/>
          </w:tcPr>
          <w:p w:rsidR="007247C0" w:rsidRPr="0058219A" w:rsidRDefault="007247C0" w:rsidP="00106036">
            <w:pPr>
              <w:widowControl w:val="0"/>
              <w:ind w:left="-108" w:right="-108"/>
              <w:jc w:val="center"/>
              <w:rPr>
                <w:rFonts w:ascii="Calibri" w:hAnsi="Calibri"/>
                <w:sz w:val="16"/>
                <w:szCs w:val="16"/>
              </w:rPr>
            </w:pPr>
            <w:r w:rsidRPr="0058219A">
              <w:rPr>
                <w:rFonts w:ascii="Calibri" w:hAnsi="Calibri"/>
                <w:sz w:val="16"/>
                <w:szCs w:val="16"/>
              </w:rPr>
              <w:t>общая цена/</w:t>
            </w:r>
            <w:r>
              <w:rPr>
                <w:rFonts w:ascii="Calibri" w:hAnsi="Calibri"/>
                <w:sz w:val="16"/>
                <w:szCs w:val="16"/>
              </w:rPr>
              <w:t xml:space="preserve"> </w:t>
            </w:r>
            <w:r w:rsidRPr="0058219A">
              <w:rPr>
                <w:rFonts w:ascii="Calibri" w:hAnsi="Calibri"/>
                <w:sz w:val="16"/>
                <w:szCs w:val="16"/>
              </w:rPr>
              <w:t>драмов РА</w:t>
            </w:r>
          </w:p>
        </w:tc>
        <w:tc>
          <w:tcPr>
            <w:tcW w:w="706" w:type="dxa"/>
            <w:vMerge w:val="restart"/>
            <w:vAlign w:val="center"/>
          </w:tcPr>
          <w:p w:rsidR="007247C0" w:rsidRPr="0058219A" w:rsidRDefault="007247C0" w:rsidP="00106036">
            <w:pPr>
              <w:widowControl w:val="0"/>
              <w:ind w:left="-126" w:right="-108"/>
              <w:jc w:val="center"/>
              <w:rPr>
                <w:rFonts w:ascii="Calibri" w:hAnsi="Calibri"/>
                <w:sz w:val="16"/>
                <w:szCs w:val="16"/>
              </w:rPr>
            </w:pPr>
            <w:r w:rsidRPr="0058219A">
              <w:rPr>
                <w:rFonts w:ascii="Calibri" w:hAnsi="Calibri"/>
                <w:sz w:val="16"/>
                <w:szCs w:val="16"/>
              </w:rPr>
              <w:t>общий объем</w:t>
            </w:r>
          </w:p>
        </w:tc>
        <w:tc>
          <w:tcPr>
            <w:tcW w:w="2588" w:type="dxa"/>
            <w:gridSpan w:val="3"/>
            <w:vAlign w:val="center"/>
          </w:tcPr>
          <w:p w:rsidR="007247C0" w:rsidRPr="0058219A" w:rsidRDefault="007247C0" w:rsidP="00106036">
            <w:pPr>
              <w:widowControl w:val="0"/>
              <w:jc w:val="center"/>
              <w:rPr>
                <w:rFonts w:ascii="Calibri" w:hAnsi="Calibri"/>
                <w:sz w:val="16"/>
                <w:szCs w:val="16"/>
              </w:rPr>
            </w:pPr>
            <w:r w:rsidRPr="0058219A">
              <w:rPr>
                <w:rFonts w:ascii="Calibri" w:hAnsi="Calibri"/>
                <w:sz w:val="16"/>
                <w:szCs w:val="16"/>
              </w:rPr>
              <w:t>поставки</w:t>
            </w:r>
          </w:p>
        </w:tc>
      </w:tr>
      <w:tr w:rsidR="007247C0" w:rsidRPr="0058219A" w:rsidTr="00770CA9">
        <w:trPr>
          <w:trHeight w:val="445"/>
          <w:jc w:val="center"/>
        </w:trPr>
        <w:tc>
          <w:tcPr>
            <w:tcW w:w="1030" w:type="dxa"/>
            <w:vMerge/>
            <w:vAlign w:val="center"/>
          </w:tcPr>
          <w:p w:rsidR="007247C0" w:rsidRPr="0058219A" w:rsidRDefault="007247C0" w:rsidP="00106036">
            <w:pPr>
              <w:widowControl w:val="0"/>
              <w:jc w:val="center"/>
              <w:rPr>
                <w:rFonts w:ascii="Calibri" w:hAnsi="Calibri"/>
                <w:sz w:val="16"/>
                <w:szCs w:val="16"/>
              </w:rPr>
            </w:pPr>
          </w:p>
        </w:tc>
        <w:tc>
          <w:tcPr>
            <w:tcW w:w="1605" w:type="dxa"/>
            <w:vMerge/>
            <w:vAlign w:val="center"/>
          </w:tcPr>
          <w:p w:rsidR="007247C0" w:rsidRPr="0058219A" w:rsidRDefault="007247C0" w:rsidP="00106036">
            <w:pPr>
              <w:widowControl w:val="0"/>
              <w:jc w:val="center"/>
              <w:rPr>
                <w:rFonts w:ascii="Calibri" w:hAnsi="Calibri"/>
                <w:sz w:val="16"/>
                <w:szCs w:val="16"/>
              </w:rPr>
            </w:pPr>
          </w:p>
        </w:tc>
        <w:tc>
          <w:tcPr>
            <w:tcW w:w="1559" w:type="dxa"/>
            <w:vMerge/>
            <w:vAlign w:val="center"/>
          </w:tcPr>
          <w:p w:rsidR="007247C0" w:rsidRPr="0058219A" w:rsidRDefault="007247C0" w:rsidP="00106036">
            <w:pPr>
              <w:widowControl w:val="0"/>
              <w:jc w:val="center"/>
              <w:rPr>
                <w:rFonts w:ascii="Calibri" w:hAnsi="Calibri"/>
                <w:sz w:val="16"/>
                <w:szCs w:val="16"/>
              </w:rPr>
            </w:pPr>
          </w:p>
        </w:tc>
        <w:tc>
          <w:tcPr>
            <w:tcW w:w="1138" w:type="dxa"/>
            <w:vMerge/>
            <w:vAlign w:val="center"/>
          </w:tcPr>
          <w:p w:rsidR="007247C0" w:rsidRPr="0058219A" w:rsidRDefault="007247C0" w:rsidP="00106036">
            <w:pPr>
              <w:widowControl w:val="0"/>
              <w:jc w:val="center"/>
              <w:rPr>
                <w:rFonts w:ascii="Calibri" w:hAnsi="Calibri"/>
                <w:sz w:val="16"/>
                <w:szCs w:val="16"/>
              </w:rPr>
            </w:pPr>
          </w:p>
        </w:tc>
        <w:tc>
          <w:tcPr>
            <w:tcW w:w="4866" w:type="dxa"/>
            <w:vMerge/>
            <w:vAlign w:val="center"/>
          </w:tcPr>
          <w:p w:rsidR="007247C0" w:rsidRPr="0058219A" w:rsidRDefault="007247C0" w:rsidP="00106036">
            <w:pPr>
              <w:widowControl w:val="0"/>
              <w:jc w:val="center"/>
              <w:rPr>
                <w:rFonts w:ascii="Calibri" w:hAnsi="Calibri"/>
                <w:sz w:val="16"/>
                <w:szCs w:val="16"/>
              </w:rPr>
            </w:pPr>
          </w:p>
        </w:tc>
        <w:tc>
          <w:tcPr>
            <w:tcW w:w="833" w:type="dxa"/>
            <w:vMerge/>
            <w:vAlign w:val="center"/>
          </w:tcPr>
          <w:p w:rsidR="007247C0" w:rsidRPr="0058219A" w:rsidRDefault="007247C0" w:rsidP="00106036">
            <w:pPr>
              <w:widowControl w:val="0"/>
              <w:jc w:val="center"/>
              <w:rPr>
                <w:rFonts w:ascii="Calibri" w:hAnsi="Calibri"/>
                <w:sz w:val="16"/>
                <w:szCs w:val="16"/>
              </w:rPr>
            </w:pPr>
          </w:p>
        </w:tc>
        <w:tc>
          <w:tcPr>
            <w:tcW w:w="725" w:type="dxa"/>
            <w:vMerge/>
            <w:vAlign w:val="center"/>
          </w:tcPr>
          <w:p w:rsidR="007247C0" w:rsidRPr="0058219A" w:rsidRDefault="007247C0" w:rsidP="00106036">
            <w:pPr>
              <w:widowControl w:val="0"/>
              <w:jc w:val="center"/>
              <w:rPr>
                <w:rFonts w:ascii="Calibri" w:hAnsi="Calibri"/>
                <w:sz w:val="16"/>
                <w:szCs w:val="16"/>
              </w:rPr>
            </w:pPr>
          </w:p>
        </w:tc>
        <w:tc>
          <w:tcPr>
            <w:tcW w:w="858" w:type="dxa"/>
            <w:vMerge/>
            <w:vAlign w:val="center"/>
          </w:tcPr>
          <w:p w:rsidR="007247C0" w:rsidRPr="0058219A" w:rsidRDefault="007247C0" w:rsidP="00106036">
            <w:pPr>
              <w:widowControl w:val="0"/>
              <w:jc w:val="center"/>
              <w:rPr>
                <w:rFonts w:ascii="Calibri" w:hAnsi="Calibri"/>
                <w:sz w:val="16"/>
                <w:szCs w:val="16"/>
              </w:rPr>
            </w:pPr>
          </w:p>
        </w:tc>
        <w:tc>
          <w:tcPr>
            <w:tcW w:w="706" w:type="dxa"/>
            <w:vMerge/>
            <w:vAlign w:val="center"/>
          </w:tcPr>
          <w:p w:rsidR="007247C0" w:rsidRPr="0058219A" w:rsidRDefault="007247C0" w:rsidP="00106036">
            <w:pPr>
              <w:widowControl w:val="0"/>
              <w:jc w:val="center"/>
              <w:rPr>
                <w:rFonts w:ascii="Calibri" w:hAnsi="Calibri"/>
                <w:sz w:val="16"/>
                <w:szCs w:val="16"/>
              </w:rPr>
            </w:pPr>
          </w:p>
        </w:tc>
        <w:tc>
          <w:tcPr>
            <w:tcW w:w="718" w:type="dxa"/>
            <w:vAlign w:val="center"/>
          </w:tcPr>
          <w:p w:rsidR="007247C0" w:rsidRPr="0058219A" w:rsidRDefault="007247C0" w:rsidP="00106036">
            <w:pPr>
              <w:widowControl w:val="0"/>
              <w:ind w:left="-108" w:right="-108"/>
              <w:jc w:val="center"/>
              <w:rPr>
                <w:rFonts w:ascii="Calibri" w:hAnsi="Calibri"/>
                <w:sz w:val="16"/>
                <w:szCs w:val="16"/>
              </w:rPr>
            </w:pPr>
            <w:r w:rsidRPr="0058219A">
              <w:rPr>
                <w:rFonts w:ascii="Calibri" w:hAnsi="Calibri"/>
                <w:sz w:val="16"/>
                <w:szCs w:val="16"/>
              </w:rPr>
              <w:t>адрес</w:t>
            </w:r>
          </w:p>
        </w:tc>
        <w:tc>
          <w:tcPr>
            <w:tcW w:w="781" w:type="dxa"/>
            <w:vAlign w:val="center"/>
          </w:tcPr>
          <w:p w:rsidR="007247C0" w:rsidRPr="0058219A" w:rsidRDefault="007247C0" w:rsidP="00106036">
            <w:pPr>
              <w:widowControl w:val="0"/>
              <w:ind w:left="-46" w:right="-84"/>
              <w:jc w:val="center"/>
              <w:rPr>
                <w:rFonts w:ascii="Calibri" w:hAnsi="Calibri"/>
                <w:sz w:val="16"/>
                <w:szCs w:val="16"/>
              </w:rPr>
            </w:pPr>
            <w:r w:rsidRPr="0058219A">
              <w:rPr>
                <w:rFonts w:ascii="Calibri" w:hAnsi="Calibri"/>
                <w:sz w:val="16"/>
                <w:szCs w:val="16"/>
              </w:rPr>
              <w:t>подлежащее поставке количество товара</w:t>
            </w:r>
          </w:p>
        </w:tc>
        <w:tc>
          <w:tcPr>
            <w:tcW w:w="1089" w:type="dxa"/>
            <w:vAlign w:val="center"/>
          </w:tcPr>
          <w:p w:rsidR="007247C0" w:rsidRPr="0058219A" w:rsidRDefault="007247C0" w:rsidP="00106036">
            <w:pPr>
              <w:widowControl w:val="0"/>
              <w:ind w:left="-132" w:right="-129"/>
              <w:jc w:val="center"/>
              <w:rPr>
                <w:rFonts w:ascii="Calibri" w:hAnsi="Calibri"/>
                <w:sz w:val="16"/>
                <w:szCs w:val="16"/>
                <w:lang w:val="en-US"/>
              </w:rPr>
            </w:pPr>
            <w:r w:rsidRPr="0058219A">
              <w:rPr>
                <w:rFonts w:ascii="Calibri" w:hAnsi="Calibri"/>
                <w:sz w:val="16"/>
                <w:szCs w:val="16"/>
              </w:rPr>
              <w:t>срок</w:t>
            </w:r>
            <w:r w:rsidRPr="0058219A">
              <w:rPr>
                <w:rStyle w:val="af7"/>
                <w:rFonts w:ascii="Calibri" w:hAnsi="Calibri"/>
                <w:sz w:val="16"/>
                <w:szCs w:val="16"/>
              </w:rPr>
              <w:footnoteReference w:customMarkFollows="1" w:id="19"/>
              <w:t>***</w:t>
            </w:r>
          </w:p>
        </w:tc>
      </w:tr>
      <w:tr w:rsidR="007247C0" w:rsidRPr="0058219A" w:rsidTr="00770CA9">
        <w:trPr>
          <w:trHeight w:val="246"/>
          <w:jc w:val="center"/>
        </w:trPr>
        <w:tc>
          <w:tcPr>
            <w:tcW w:w="1030" w:type="dxa"/>
            <w:vAlign w:val="center"/>
          </w:tcPr>
          <w:p w:rsidR="007247C0" w:rsidRPr="0058219A" w:rsidRDefault="007247C0" w:rsidP="007247C0">
            <w:pPr>
              <w:widowControl w:val="0"/>
              <w:numPr>
                <w:ilvl w:val="0"/>
                <w:numId w:val="25"/>
              </w:numPr>
              <w:jc w:val="center"/>
              <w:rPr>
                <w:rFonts w:ascii="Calibri" w:hAnsi="Calibri"/>
                <w:sz w:val="16"/>
                <w:szCs w:val="16"/>
              </w:rPr>
            </w:pPr>
          </w:p>
        </w:tc>
        <w:tc>
          <w:tcPr>
            <w:tcW w:w="1605" w:type="dxa"/>
            <w:vAlign w:val="center"/>
          </w:tcPr>
          <w:p w:rsidR="007247C0" w:rsidRDefault="007247C0" w:rsidP="00106036">
            <w:pPr>
              <w:jc w:val="center"/>
              <w:rPr>
                <w:rFonts w:ascii="Sylfaen" w:hAnsi="Sylfaen"/>
                <w:color w:val="000000"/>
              </w:rPr>
            </w:pPr>
            <w:r>
              <w:rPr>
                <w:rFonts w:ascii="Sylfaen" w:hAnsi="Sylfaen"/>
                <w:color w:val="000000"/>
              </w:rPr>
              <w:t>15811120</w:t>
            </w:r>
          </w:p>
        </w:tc>
        <w:tc>
          <w:tcPr>
            <w:tcW w:w="1559" w:type="dxa"/>
            <w:vAlign w:val="center"/>
          </w:tcPr>
          <w:p w:rsidR="007247C0" w:rsidRPr="004943E3" w:rsidRDefault="00770CA9" w:rsidP="00106036">
            <w:pPr>
              <w:pStyle w:val="23"/>
              <w:widowControl w:val="0"/>
              <w:spacing w:after="120" w:line="240" w:lineRule="auto"/>
              <w:ind w:firstLine="0"/>
              <w:jc w:val="center"/>
              <w:rPr>
                <w:rFonts w:ascii="Calibri" w:hAnsi="Calibri"/>
                <w:sz w:val="24"/>
                <w:szCs w:val="24"/>
              </w:rPr>
            </w:pPr>
            <w:r>
              <w:rPr>
                <w:rFonts w:ascii="Calibri" w:hAnsi="Calibri"/>
                <w:sz w:val="24"/>
                <w:szCs w:val="24"/>
              </w:rPr>
              <w:t xml:space="preserve">Хлеб </w:t>
            </w:r>
          </w:p>
        </w:tc>
        <w:tc>
          <w:tcPr>
            <w:tcW w:w="1138" w:type="dxa"/>
            <w:vAlign w:val="center"/>
          </w:tcPr>
          <w:p w:rsidR="007247C0" w:rsidRPr="0058219A" w:rsidRDefault="007247C0" w:rsidP="00106036">
            <w:pPr>
              <w:widowControl w:val="0"/>
              <w:jc w:val="center"/>
              <w:rPr>
                <w:rFonts w:ascii="Calibri" w:hAnsi="Calibri"/>
                <w:sz w:val="16"/>
                <w:szCs w:val="16"/>
              </w:rPr>
            </w:pPr>
          </w:p>
        </w:tc>
        <w:tc>
          <w:tcPr>
            <w:tcW w:w="4866" w:type="dxa"/>
            <w:vAlign w:val="center"/>
          </w:tcPr>
          <w:p w:rsidR="007247C0" w:rsidRPr="0058219A" w:rsidRDefault="007247C0" w:rsidP="00106036">
            <w:pPr>
              <w:widowControl w:val="0"/>
              <w:jc w:val="center"/>
              <w:rPr>
                <w:rFonts w:ascii="Calibri" w:hAnsi="Calibri"/>
                <w:sz w:val="16"/>
                <w:szCs w:val="16"/>
              </w:rPr>
            </w:pPr>
            <w:r w:rsidRPr="009E555D">
              <w:rPr>
                <w:rFonts w:ascii="Calibri" w:hAnsi="Calibri"/>
                <w:sz w:val="16"/>
                <w:szCs w:val="16"/>
              </w:rPr>
              <w:t>АСТ 31-99 Изготовлен из пшеничной муки</w:t>
            </w:r>
            <w:r>
              <w:rPr>
                <w:rFonts w:ascii="Calibri" w:hAnsi="Calibri"/>
                <w:sz w:val="16"/>
                <w:szCs w:val="16"/>
              </w:rPr>
              <w:t xml:space="preserve"> 1-ого сорта</w:t>
            </w:r>
            <w:r w:rsidRPr="009E555D">
              <w:rPr>
                <w:rFonts w:ascii="Calibri" w:hAnsi="Calibri"/>
                <w:sz w:val="16"/>
                <w:szCs w:val="16"/>
              </w:rPr>
              <w:t xml:space="preserve">. Безопасность в соответствии с гигиеническими нормами N 2-III-4,9-01-2010 и требованиями статьи 8 Закона РА «О безопасности пищевых продуктов». Остаточный срок годности не менее 90%. Требуются копии </w:t>
            </w:r>
            <w:r>
              <w:rPr>
                <w:rFonts w:ascii="Calibri" w:hAnsi="Calibri"/>
                <w:sz w:val="16"/>
                <w:szCs w:val="16"/>
              </w:rPr>
              <w:t xml:space="preserve">санитарных </w:t>
            </w:r>
            <w:r w:rsidRPr="009E555D">
              <w:rPr>
                <w:rFonts w:ascii="Calibri" w:hAnsi="Calibri"/>
                <w:sz w:val="16"/>
                <w:szCs w:val="16"/>
              </w:rPr>
              <w:t>паспортов транспортных средств.</w:t>
            </w:r>
          </w:p>
        </w:tc>
        <w:tc>
          <w:tcPr>
            <w:tcW w:w="833" w:type="dxa"/>
            <w:vAlign w:val="center"/>
          </w:tcPr>
          <w:p w:rsidR="007247C0" w:rsidRPr="0011066C" w:rsidRDefault="007247C0" w:rsidP="00106036">
            <w:pPr>
              <w:widowControl w:val="0"/>
              <w:jc w:val="center"/>
              <w:rPr>
                <w:rFonts w:ascii="Sylfaen" w:hAnsi="Sylfaen"/>
                <w:sz w:val="16"/>
                <w:szCs w:val="16"/>
              </w:rPr>
            </w:pPr>
            <w:r>
              <w:rPr>
                <w:rFonts w:ascii="Sylfaen" w:hAnsi="Sylfaen"/>
                <w:sz w:val="16"/>
                <w:szCs w:val="16"/>
              </w:rPr>
              <w:t>Кг</w:t>
            </w:r>
          </w:p>
        </w:tc>
        <w:tc>
          <w:tcPr>
            <w:tcW w:w="725" w:type="dxa"/>
            <w:vAlign w:val="center"/>
          </w:tcPr>
          <w:p w:rsidR="007247C0" w:rsidRPr="0058219A" w:rsidRDefault="007247C0" w:rsidP="00106036">
            <w:pPr>
              <w:widowControl w:val="0"/>
              <w:jc w:val="center"/>
              <w:rPr>
                <w:rFonts w:ascii="Calibri" w:hAnsi="Calibri"/>
                <w:sz w:val="16"/>
                <w:szCs w:val="16"/>
              </w:rPr>
            </w:pPr>
          </w:p>
        </w:tc>
        <w:tc>
          <w:tcPr>
            <w:tcW w:w="858" w:type="dxa"/>
            <w:vAlign w:val="center"/>
          </w:tcPr>
          <w:p w:rsidR="007247C0" w:rsidRPr="0058219A" w:rsidRDefault="007247C0" w:rsidP="00106036">
            <w:pPr>
              <w:widowControl w:val="0"/>
              <w:jc w:val="center"/>
              <w:rPr>
                <w:rFonts w:ascii="Calibri" w:hAnsi="Calibri"/>
                <w:sz w:val="16"/>
                <w:szCs w:val="16"/>
              </w:rPr>
            </w:pPr>
          </w:p>
        </w:tc>
        <w:tc>
          <w:tcPr>
            <w:tcW w:w="706" w:type="dxa"/>
            <w:vAlign w:val="center"/>
          </w:tcPr>
          <w:p w:rsidR="007247C0" w:rsidRPr="00770CA9" w:rsidRDefault="00770CA9" w:rsidP="00106036">
            <w:pPr>
              <w:jc w:val="center"/>
              <w:rPr>
                <w:rFonts w:ascii="Calibri" w:hAnsi="Calibri"/>
                <w:color w:val="000000"/>
                <w:lang w:val="en-US" w:eastAsia="en-US"/>
              </w:rPr>
            </w:pPr>
            <w:r>
              <w:rPr>
                <w:rFonts w:ascii="Calibri" w:hAnsi="Calibri"/>
                <w:color w:val="000000"/>
                <w:lang w:val="en-US"/>
              </w:rPr>
              <w:t>2824</w:t>
            </w:r>
          </w:p>
        </w:tc>
        <w:tc>
          <w:tcPr>
            <w:tcW w:w="718" w:type="dxa"/>
            <w:vMerge w:val="restart"/>
            <w:textDirection w:val="btLr"/>
            <w:vAlign w:val="center"/>
          </w:tcPr>
          <w:p w:rsidR="00770CA9" w:rsidRPr="00195E71" w:rsidRDefault="00770CA9" w:rsidP="00770CA9">
            <w:pPr>
              <w:rPr>
                <w:rFonts w:ascii="Calibri" w:hAnsi="Calibri"/>
                <w:b/>
                <w:i/>
              </w:rPr>
            </w:pPr>
            <w:r w:rsidRPr="00770CA9">
              <w:rPr>
                <w:rFonts w:ascii="GHEA Grapalat" w:hAnsi="GHEA Grapalat" w:cs="Sylfaen"/>
                <w:sz w:val="18"/>
                <w:szCs w:val="18"/>
                <w:lang w:val="af-ZA"/>
              </w:rPr>
              <w:t xml:space="preserve"> </w:t>
            </w:r>
            <w:r w:rsidRPr="00770CA9">
              <w:rPr>
                <w:rFonts w:ascii="Calibri" w:hAnsi="Calibri"/>
                <w:b/>
                <w:i/>
                <w:sz w:val="18"/>
                <w:szCs w:val="18"/>
              </w:rPr>
              <w:t xml:space="preserve"> село Воскетап, улица Месропа Маштоца 30</w:t>
            </w:r>
          </w:p>
          <w:p w:rsidR="007247C0" w:rsidRPr="0058219A" w:rsidRDefault="007247C0" w:rsidP="00106036">
            <w:pPr>
              <w:widowControl w:val="0"/>
              <w:ind w:left="113" w:right="113"/>
              <w:jc w:val="center"/>
              <w:rPr>
                <w:rFonts w:ascii="Calibri" w:hAnsi="Calibri"/>
                <w:sz w:val="16"/>
                <w:szCs w:val="16"/>
              </w:rPr>
            </w:pPr>
          </w:p>
        </w:tc>
        <w:tc>
          <w:tcPr>
            <w:tcW w:w="781" w:type="dxa"/>
            <w:vAlign w:val="center"/>
          </w:tcPr>
          <w:p w:rsidR="007247C0" w:rsidRPr="00770CA9" w:rsidRDefault="00770CA9" w:rsidP="00770CA9">
            <w:pPr>
              <w:rPr>
                <w:rFonts w:ascii="Calibri" w:hAnsi="Calibri"/>
                <w:color w:val="000000"/>
                <w:lang w:val="en-US" w:eastAsia="en-US"/>
              </w:rPr>
            </w:pPr>
            <w:r>
              <w:rPr>
                <w:rFonts w:ascii="Calibri" w:hAnsi="Calibri"/>
                <w:color w:val="000000"/>
                <w:lang w:val="en-US"/>
              </w:rPr>
              <w:t>2824</w:t>
            </w:r>
          </w:p>
        </w:tc>
        <w:tc>
          <w:tcPr>
            <w:tcW w:w="1089" w:type="dxa"/>
            <w:vAlign w:val="center"/>
          </w:tcPr>
          <w:p w:rsidR="007247C0" w:rsidRPr="00910A2A" w:rsidRDefault="007247C0" w:rsidP="00106036">
            <w:pPr>
              <w:widowControl w:val="0"/>
              <w:jc w:val="center"/>
              <w:rPr>
                <w:rFonts w:ascii="Calibri" w:hAnsi="Calibri"/>
                <w:sz w:val="16"/>
                <w:szCs w:val="16"/>
              </w:rPr>
            </w:pPr>
            <w:r>
              <w:rPr>
                <w:rFonts w:ascii="Calibri" w:hAnsi="Calibri"/>
                <w:sz w:val="16"/>
                <w:szCs w:val="16"/>
              </w:rPr>
              <w:t>С 08.01.2020 каждый день</w:t>
            </w:r>
          </w:p>
        </w:tc>
      </w:tr>
      <w:tr w:rsidR="00770CA9" w:rsidRPr="0058219A" w:rsidTr="00770CA9">
        <w:trPr>
          <w:jc w:val="center"/>
        </w:trPr>
        <w:tc>
          <w:tcPr>
            <w:tcW w:w="1030" w:type="dxa"/>
            <w:vAlign w:val="center"/>
          </w:tcPr>
          <w:p w:rsidR="00770CA9" w:rsidRPr="0058219A" w:rsidRDefault="00770CA9" w:rsidP="00770CA9">
            <w:pPr>
              <w:widowControl w:val="0"/>
              <w:numPr>
                <w:ilvl w:val="0"/>
                <w:numId w:val="25"/>
              </w:numPr>
              <w:jc w:val="center"/>
              <w:rPr>
                <w:rFonts w:ascii="Calibri" w:hAnsi="Calibri"/>
                <w:sz w:val="16"/>
                <w:szCs w:val="16"/>
              </w:rPr>
            </w:pPr>
          </w:p>
        </w:tc>
        <w:tc>
          <w:tcPr>
            <w:tcW w:w="1605" w:type="dxa"/>
            <w:vAlign w:val="center"/>
          </w:tcPr>
          <w:p w:rsidR="00770CA9" w:rsidRPr="00770CA9" w:rsidRDefault="00770CA9" w:rsidP="00770CA9">
            <w:pPr>
              <w:jc w:val="center"/>
              <w:rPr>
                <w:rFonts w:ascii="Sylfaen" w:hAnsi="Sylfaen"/>
                <w:color w:val="000000"/>
                <w:lang w:val="en-US"/>
              </w:rPr>
            </w:pPr>
            <w:r>
              <w:rPr>
                <w:rFonts w:ascii="Sylfaen" w:hAnsi="Sylfaen"/>
                <w:color w:val="000000"/>
              </w:rPr>
              <w:t>3211300</w:t>
            </w:r>
          </w:p>
        </w:tc>
        <w:tc>
          <w:tcPr>
            <w:tcW w:w="1559" w:type="dxa"/>
            <w:vAlign w:val="center"/>
          </w:tcPr>
          <w:p w:rsidR="00770CA9" w:rsidRDefault="00770CA9" w:rsidP="00770CA9">
            <w:pPr>
              <w:pStyle w:val="23"/>
              <w:widowControl w:val="0"/>
              <w:spacing w:after="120" w:line="240" w:lineRule="auto"/>
              <w:ind w:firstLine="0"/>
              <w:jc w:val="center"/>
              <w:rPr>
                <w:rFonts w:ascii="Calibri" w:hAnsi="Calibri"/>
                <w:sz w:val="24"/>
                <w:szCs w:val="24"/>
              </w:rPr>
            </w:pPr>
            <w:r>
              <w:rPr>
                <w:rFonts w:ascii="Calibri" w:hAnsi="Calibri"/>
                <w:sz w:val="24"/>
                <w:szCs w:val="24"/>
              </w:rPr>
              <w:t>Рис</w:t>
            </w:r>
          </w:p>
        </w:tc>
        <w:tc>
          <w:tcPr>
            <w:tcW w:w="1138" w:type="dxa"/>
            <w:vAlign w:val="center"/>
          </w:tcPr>
          <w:p w:rsidR="00770CA9" w:rsidRPr="0058219A" w:rsidRDefault="00770CA9" w:rsidP="00770CA9">
            <w:pPr>
              <w:widowControl w:val="0"/>
              <w:jc w:val="center"/>
              <w:rPr>
                <w:rFonts w:ascii="Calibri" w:hAnsi="Calibri"/>
                <w:sz w:val="16"/>
                <w:szCs w:val="16"/>
              </w:rPr>
            </w:pPr>
          </w:p>
        </w:tc>
        <w:tc>
          <w:tcPr>
            <w:tcW w:w="4866" w:type="dxa"/>
            <w:vAlign w:val="center"/>
          </w:tcPr>
          <w:p w:rsidR="00770CA9" w:rsidRPr="00FB553C" w:rsidRDefault="00770CA9" w:rsidP="00770CA9">
            <w:pPr>
              <w:widowControl w:val="0"/>
              <w:jc w:val="center"/>
              <w:rPr>
                <w:rFonts w:ascii="Calibri" w:hAnsi="Calibri"/>
                <w:sz w:val="22"/>
                <w:szCs w:val="22"/>
              </w:rPr>
            </w:pPr>
            <w:r w:rsidRPr="00FB553C">
              <w:rPr>
                <w:rFonts w:ascii="Calibri" w:hAnsi="Calibri"/>
                <w:sz w:val="22"/>
                <w:szCs w:val="22"/>
              </w:rPr>
              <w:t xml:space="preserve"> «Экстра» и высшего сорта» шлифованный рис, белый или разными оттенками белого, чистый, характерным рису вкусом и запахом, без посторонных вкуса и запаха, круглой или длинной формы, влажность – не более 15 %, </w:t>
            </w:r>
            <w:r w:rsidRPr="00FB553C">
              <w:rPr>
                <w:rFonts w:ascii="Calibri" w:hAnsi="Calibri"/>
                <w:sz w:val="22"/>
                <w:szCs w:val="22"/>
              </w:rPr>
              <w:lastRenderedPageBreak/>
              <w:t>кислотность – не более 2</w:t>
            </w:r>
            <w:r w:rsidRPr="00FB553C">
              <w:rPr>
                <w:rFonts w:ascii="Sylfaen" w:hAnsi="Sylfaen" w:cs="Sylfaen"/>
                <w:sz w:val="22"/>
                <w:szCs w:val="22"/>
              </w:rPr>
              <w:t>օ</w:t>
            </w:r>
            <w:r w:rsidRPr="00FB553C">
              <w:rPr>
                <w:rFonts w:ascii="Calibri" w:hAnsi="Calibri" w:cs="Calibri"/>
                <w:sz w:val="22"/>
                <w:szCs w:val="22"/>
              </w:rPr>
              <w:t>Т, согласно ГОСТ 6292-93.</w:t>
            </w:r>
          </w:p>
          <w:p w:rsidR="00770CA9" w:rsidRPr="00FB553C" w:rsidRDefault="00770CA9" w:rsidP="00770CA9">
            <w:pPr>
              <w:widowControl w:val="0"/>
              <w:jc w:val="center"/>
              <w:rPr>
                <w:rFonts w:ascii="Calibri" w:hAnsi="Calibri"/>
                <w:sz w:val="22"/>
                <w:szCs w:val="22"/>
              </w:rPr>
            </w:pPr>
            <w:r w:rsidRPr="00FB553C">
              <w:rPr>
                <w:rFonts w:ascii="Calibri" w:hAnsi="Calibri"/>
                <w:sz w:val="22"/>
                <w:szCs w:val="22"/>
              </w:rPr>
              <w:t>Безопасность и маркировка – пищевой продукт должен быть подвергнут оценке соответствия, согласно (TPTC 021/2011) «О безопасности пищевой продукции» и (TPTC 022/2011) «О маркировке пищевой продукции», ТР ТС 005/2011 "О безопасности упаковки технического регламента таможенного союза и быть маркирован единым знаком оборота на территории ЕврАзЭс, согласно статьи 9 Закона РА  «О безопасности пищевой продукции».</w:t>
            </w:r>
          </w:p>
        </w:tc>
        <w:tc>
          <w:tcPr>
            <w:tcW w:w="833" w:type="dxa"/>
            <w:vAlign w:val="center"/>
          </w:tcPr>
          <w:p w:rsidR="00770CA9" w:rsidRDefault="00770CA9" w:rsidP="00770CA9">
            <w:pPr>
              <w:widowControl w:val="0"/>
              <w:jc w:val="center"/>
              <w:rPr>
                <w:rFonts w:ascii="Calibri" w:hAnsi="Calibri"/>
                <w:sz w:val="16"/>
                <w:szCs w:val="16"/>
              </w:rPr>
            </w:pPr>
            <w:r>
              <w:rPr>
                <w:rFonts w:ascii="Calibri" w:hAnsi="Calibri"/>
                <w:sz w:val="16"/>
                <w:szCs w:val="16"/>
              </w:rPr>
              <w:lastRenderedPageBreak/>
              <w:t>Кг</w:t>
            </w:r>
          </w:p>
        </w:tc>
        <w:tc>
          <w:tcPr>
            <w:tcW w:w="725" w:type="dxa"/>
            <w:vAlign w:val="center"/>
          </w:tcPr>
          <w:p w:rsidR="00770CA9" w:rsidRPr="0058219A" w:rsidRDefault="00770CA9" w:rsidP="00770CA9">
            <w:pPr>
              <w:widowControl w:val="0"/>
              <w:jc w:val="center"/>
              <w:rPr>
                <w:rFonts w:ascii="Calibri" w:hAnsi="Calibri"/>
                <w:sz w:val="16"/>
                <w:szCs w:val="16"/>
              </w:rPr>
            </w:pPr>
          </w:p>
        </w:tc>
        <w:tc>
          <w:tcPr>
            <w:tcW w:w="858" w:type="dxa"/>
            <w:vAlign w:val="center"/>
          </w:tcPr>
          <w:p w:rsidR="00770CA9" w:rsidRPr="0058219A" w:rsidRDefault="00770CA9" w:rsidP="00770CA9">
            <w:pPr>
              <w:widowControl w:val="0"/>
              <w:jc w:val="center"/>
              <w:rPr>
                <w:rFonts w:ascii="Calibri" w:hAnsi="Calibri"/>
                <w:sz w:val="16"/>
                <w:szCs w:val="16"/>
              </w:rPr>
            </w:pPr>
          </w:p>
        </w:tc>
        <w:tc>
          <w:tcPr>
            <w:tcW w:w="706" w:type="dxa"/>
            <w:vAlign w:val="center"/>
          </w:tcPr>
          <w:p w:rsidR="00770CA9" w:rsidRPr="00770CA9" w:rsidRDefault="00770CA9" w:rsidP="00770CA9">
            <w:pPr>
              <w:jc w:val="center"/>
              <w:rPr>
                <w:rFonts w:ascii="Calibri" w:hAnsi="Calibri"/>
                <w:color w:val="000000"/>
                <w:lang w:val="en-US"/>
              </w:rPr>
            </w:pPr>
            <w:r>
              <w:rPr>
                <w:rFonts w:ascii="Calibri" w:hAnsi="Calibri"/>
                <w:color w:val="000000"/>
                <w:lang w:val="en-US"/>
              </w:rPr>
              <w:t>564</w:t>
            </w:r>
          </w:p>
        </w:tc>
        <w:tc>
          <w:tcPr>
            <w:tcW w:w="718" w:type="dxa"/>
            <w:vMerge/>
            <w:vAlign w:val="center"/>
          </w:tcPr>
          <w:p w:rsidR="00770CA9" w:rsidRPr="0058219A" w:rsidRDefault="00770CA9" w:rsidP="00770CA9">
            <w:pPr>
              <w:widowControl w:val="0"/>
              <w:jc w:val="center"/>
              <w:rPr>
                <w:rFonts w:ascii="Calibri" w:hAnsi="Calibri"/>
                <w:sz w:val="16"/>
                <w:szCs w:val="16"/>
              </w:rPr>
            </w:pPr>
          </w:p>
        </w:tc>
        <w:tc>
          <w:tcPr>
            <w:tcW w:w="781" w:type="dxa"/>
            <w:vAlign w:val="center"/>
          </w:tcPr>
          <w:p w:rsidR="00770CA9" w:rsidRPr="00770CA9" w:rsidRDefault="00770CA9" w:rsidP="00770CA9">
            <w:pPr>
              <w:jc w:val="center"/>
              <w:rPr>
                <w:rFonts w:ascii="Calibri" w:hAnsi="Calibri"/>
                <w:color w:val="000000"/>
                <w:lang w:val="en-US"/>
              </w:rPr>
            </w:pPr>
            <w:r>
              <w:rPr>
                <w:rFonts w:ascii="Calibri" w:hAnsi="Calibri"/>
                <w:color w:val="000000"/>
                <w:lang w:val="en-US"/>
              </w:rPr>
              <w:t>564</w:t>
            </w:r>
          </w:p>
        </w:tc>
        <w:tc>
          <w:tcPr>
            <w:tcW w:w="1089" w:type="dxa"/>
            <w:textDirection w:val="btLr"/>
            <w:vAlign w:val="center"/>
          </w:tcPr>
          <w:p w:rsidR="00770CA9" w:rsidRDefault="00770CA9" w:rsidP="00770CA9">
            <w:pPr>
              <w:widowControl w:val="0"/>
              <w:ind w:left="113" w:right="113"/>
              <w:jc w:val="center"/>
              <w:rPr>
                <w:rFonts w:ascii="Calibri" w:hAnsi="Calibri"/>
                <w:sz w:val="16"/>
                <w:szCs w:val="16"/>
              </w:rPr>
            </w:pPr>
          </w:p>
        </w:tc>
      </w:tr>
      <w:tr w:rsidR="00770CA9" w:rsidRPr="0058219A" w:rsidTr="00770CA9">
        <w:trPr>
          <w:jc w:val="center"/>
        </w:trPr>
        <w:tc>
          <w:tcPr>
            <w:tcW w:w="1030" w:type="dxa"/>
            <w:vAlign w:val="center"/>
          </w:tcPr>
          <w:p w:rsidR="00770CA9" w:rsidRPr="0058219A" w:rsidRDefault="00770CA9" w:rsidP="00770CA9">
            <w:pPr>
              <w:widowControl w:val="0"/>
              <w:numPr>
                <w:ilvl w:val="0"/>
                <w:numId w:val="25"/>
              </w:numPr>
              <w:jc w:val="center"/>
              <w:rPr>
                <w:rFonts w:ascii="Calibri" w:hAnsi="Calibri"/>
                <w:sz w:val="16"/>
                <w:szCs w:val="16"/>
              </w:rPr>
            </w:pPr>
          </w:p>
        </w:tc>
        <w:tc>
          <w:tcPr>
            <w:tcW w:w="1605" w:type="dxa"/>
            <w:vAlign w:val="center"/>
          </w:tcPr>
          <w:p w:rsidR="00770CA9" w:rsidRDefault="00770CA9" w:rsidP="00770CA9">
            <w:pPr>
              <w:jc w:val="center"/>
              <w:rPr>
                <w:rFonts w:ascii="Sylfaen" w:hAnsi="Sylfaen"/>
                <w:color w:val="000000"/>
              </w:rPr>
            </w:pPr>
            <w:r>
              <w:rPr>
                <w:rFonts w:ascii="Sylfaen" w:hAnsi="Sylfaen"/>
                <w:color w:val="000000"/>
              </w:rPr>
              <w:t>15851100</w:t>
            </w:r>
          </w:p>
        </w:tc>
        <w:tc>
          <w:tcPr>
            <w:tcW w:w="1559" w:type="dxa"/>
            <w:vAlign w:val="center"/>
          </w:tcPr>
          <w:p w:rsidR="00770CA9" w:rsidRPr="004943E3" w:rsidRDefault="00770CA9" w:rsidP="00770CA9">
            <w:pPr>
              <w:pStyle w:val="23"/>
              <w:widowControl w:val="0"/>
              <w:spacing w:after="120" w:line="240" w:lineRule="auto"/>
              <w:ind w:firstLine="0"/>
              <w:jc w:val="center"/>
              <w:rPr>
                <w:rFonts w:ascii="Calibri" w:hAnsi="Calibri"/>
                <w:sz w:val="24"/>
                <w:szCs w:val="24"/>
              </w:rPr>
            </w:pPr>
            <w:r>
              <w:rPr>
                <w:rFonts w:ascii="Calibri" w:hAnsi="Calibri"/>
                <w:sz w:val="24"/>
                <w:szCs w:val="24"/>
              </w:rPr>
              <w:t>Макароны</w:t>
            </w:r>
          </w:p>
        </w:tc>
        <w:tc>
          <w:tcPr>
            <w:tcW w:w="1138" w:type="dxa"/>
            <w:vAlign w:val="center"/>
          </w:tcPr>
          <w:p w:rsidR="00770CA9" w:rsidRPr="0058219A" w:rsidRDefault="00770CA9" w:rsidP="00770CA9">
            <w:pPr>
              <w:widowControl w:val="0"/>
              <w:jc w:val="center"/>
              <w:rPr>
                <w:rFonts w:ascii="Calibri" w:hAnsi="Calibri"/>
                <w:sz w:val="16"/>
                <w:szCs w:val="16"/>
              </w:rPr>
            </w:pPr>
          </w:p>
        </w:tc>
        <w:tc>
          <w:tcPr>
            <w:tcW w:w="4866" w:type="dxa"/>
            <w:vAlign w:val="center"/>
          </w:tcPr>
          <w:p w:rsidR="00770CA9" w:rsidRPr="00FB553C" w:rsidRDefault="00770CA9" w:rsidP="00770CA9">
            <w:pPr>
              <w:widowControl w:val="0"/>
              <w:jc w:val="center"/>
              <w:rPr>
                <w:rFonts w:ascii="Calibri" w:hAnsi="Calibri"/>
                <w:sz w:val="22"/>
                <w:szCs w:val="22"/>
              </w:rPr>
            </w:pPr>
            <w:r w:rsidRPr="00FB553C">
              <w:rPr>
                <w:rFonts w:ascii="Calibri" w:hAnsi="Calibri"/>
                <w:sz w:val="22"/>
                <w:szCs w:val="22"/>
              </w:rPr>
              <w:t xml:space="preserve">Макароны из бездрожжевого теста, влажность макаронов -  не более 12%, золность – не более 2,1, кислотность – не более 5%, без загрязненных примесей не более 0,30 %, зараженность вредителями не допускается, упаковка – предназначенными для пищи полиэтиленовыми пленками, с соответствующей маркировкой, в зависимости от сорта и вида муки - A (из муки твердеой пщеницы), Б (из муки мягкой стекловидной пщеницы), B (из муки хлебопекарной пщеницы), расфасованные и без расфасовки, ГОСТ 31743-2012. </w:t>
            </w:r>
          </w:p>
          <w:p w:rsidR="00770CA9" w:rsidRPr="00FB553C" w:rsidRDefault="00770CA9" w:rsidP="00770CA9">
            <w:pPr>
              <w:widowControl w:val="0"/>
              <w:jc w:val="center"/>
              <w:rPr>
                <w:rFonts w:ascii="Calibri" w:hAnsi="Calibri"/>
                <w:sz w:val="22"/>
                <w:szCs w:val="22"/>
              </w:rPr>
            </w:pPr>
            <w:r w:rsidRPr="00FB553C">
              <w:rPr>
                <w:rFonts w:ascii="Calibri" w:hAnsi="Calibri"/>
                <w:sz w:val="22"/>
                <w:szCs w:val="22"/>
              </w:rPr>
              <w:t xml:space="preserve">Безопасность и маркировка – пищевой продукт должен быть подвергнут оценке соответствия, согласно (TPTC 021/2011) «О безопасности пищевой продукции» и (TPTC 022/2011) «О маркировке пищевой продукции», ТР ТС 005/2011 "О безопасности упаковки технического регламента таможенного союза и быть маркирован единым знаком оборота на территории ЕврАзЭс, согласно статьи 9 Закона РА  </w:t>
            </w:r>
            <w:r w:rsidRPr="00FB553C">
              <w:rPr>
                <w:rFonts w:ascii="Calibri" w:hAnsi="Calibri"/>
                <w:sz w:val="22"/>
                <w:szCs w:val="22"/>
              </w:rPr>
              <w:lastRenderedPageBreak/>
              <w:t>«О безопасности пищевой продукции».</w:t>
            </w:r>
          </w:p>
          <w:p w:rsidR="00770CA9" w:rsidRPr="00FB553C" w:rsidRDefault="00770CA9" w:rsidP="00770CA9">
            <w:pPr>
              <w:widowControl w:val="0"/>
              <w:jc w:val="center"/>
              <w:rPr>
                <w:rFonts w:ascii="Calibri" w:hAnsi="Calibri"/>
                <w:sz w:val="22"/>
                <w:szCs w:val="22"/>
              </w:rPr>
            </w:pPr>
            <w:r w:rsidRPr="00FB553C">
              <w:rPr>
                <w:rFonts w:ascii="Calibri" w:hAnsi="Calibri"/>
                <w:sz w:val="22"/>
                <w:szCs w:val="22"/>
              </w:rPr>
              <w:t>Маркировка разборчивая..</w:t>
            </w:r>
          </w:p>
        </w:tc>
        <w:tc>
          <w:tcPr>
            <w:tcW w:w="833" w:type="dxa"/>
            <w:vAlign w:val="center"/>
          </w:tcPr>
          <w:p w:rsidR="00770CA9" w:rsidRPr="0058219A" w:rsidRDefault="00770CA9" w:rsidP="00770CA9">
            <w:pPr>
              <w:widowControl w:val="0"/>
              <w:jc w:val="center"/>
              <w:rPr>
                <w:rFonts w:ascii="Calibri" w:hAnsi="Calibri"/>
                <w:sz w:val="16"/>
                <w:szCs w:val="16"/>
              </w:rPr>
            </w:pPr>
            <w:r>
              <w:rPr>
                <w:rFonts w:ascii="Calibri" w:hAnsi="Calibri"/>
                <w:sz w:val="16"/>
                <w:szCs w:val="16"/>
              </w:rPr>
              <w:lastRenderedPageBreak/>
              <w:t>Кг</w:t>
            </w:r>
          </w:p>
        </w:tc>
        <w:tc>
          <w:tcPr>
            <w:tcW w:w="725" w:type="dxa"/>
            <w:vAlign w:val="center"/>
          </w:tcPr>
          <w:p w:rsidR="00770CA9" w:rsidRPr="0058219A" w:rsidRDefault="00770CA9" w:rsidP="00770CA9">
            <w:pPr>
              <w:widowControl w:val="0"/>
              <w:jc w:val="center"/>
              <w:rPr>
                <w:rFonts w:ascii="Calibri" w:hAnsi="Calibri"/>
                <w:sz w:val="16"/>
                <w:szCs w:val="16"/>
              </w:rPr>
            </w:pPr>
          </w:p>
        </w:tc>
        <w:tc>
          <w:tcPr>
            <w:tcW w:w="858" w:type="dxa"/>
            <w:vAlign w:val="center"/>
          </w:tcPr>
          <w:p w:rsidR="00770CA9" w:rsidRPr="0058219A" w:rsidRDefault="00770CA9" w:rsidP="00770CA9">
            <w:pPr>
              <w:widowControl w:val="0"/>
              <w:jc w:val="center"/>
              <w:rPr>
                <w:rFonts w:ascii="Calibri" w:hAnsi="Calibri"/>
                <w:sz w:val="16"/>
                <w:szCs w:val="16"/>
              </w:rPr>
            </w:pPr>
          </w:p>
        </w:tc>
        <w:tc>
          <w:tcPr>
            <w:tcW w:w="706" w:type="dxa"/>
            <w:vAlign w:val="center"/>
          </w:tcPr>
          <w:p w:rsidR="00770CA9" w:rsidRPr="006E4A29" w:rsidRDefault="00770CA9" w:rsidP="00770CA9">
            <w:pPr>
              <w:jc w:val="center"/>
              <w:rPr>
                <w:rFonts w:ascii="Calibri" w:hAnsi="Calibri"/>
                <w:color w:val="000000"/>
                <w:lang w:val="en-US" w:eastAsia="en-US"/>
              </w:rPr>
            </w:pPr>
            <w:r>
              <w:rPr>
                <w:rFonts w:ascii="Calibri" w:hAnsi="Calibri"/>
                <w:color w:val="000000"/>
              </w:rPr>
              <w:t>53</w:t>
            </w:r>
            <w:r w:rsidR="006E4A29">
              <w:rPr>
                <w:rFonts w:ascii="Calibri" w:hAnsi="Calibri"/>
                <w:color w:val="000000"/>
                <w:lang w:val="en-US"/>
              </w:rPr>
              <w:t>0</w:t>
            </w:r>
          </w:p>
        </w:tc>
        <w:tc>
          <w:tcPr>
            <w:tcW w:w="718" w:type="dxa"/>
            <w:vMerge/>
            <w:vAlign w:val="center"/>
          </w:tcPr>
          <w:p w:rsidR="00770CA9" w:rsidRPr="0058219A" w:rsidRDefault="00770CA9" w:rsidP="00770CA9">
            <w:pPr>
              <w:widowControl w:val="0"/>
              <w:jc w:val="center"/>
              <w:rPr>
                <w:rFonts w:ascii="Calibri" w:hAnsi="Calibri"/>
                <w:sz w:val="16"/>
                <w:szCs w:val="16"/>
              </w:rPr>
            </w:pPr>
          </w:p>
        </w:tc>
        <w:tc>
          <w:tcPr>
            <w:tcW w:w="781" w:type="dxa"/>
            <w:vAlign w:val="center"/>
          </w:tcPr>
          <w:p w:rsidR="00770CA9" w:rsidRPr="006E4A29" w:rsidRDefault="00770CA9" w:rsidP="00770CA9">
            <w:pPr>
              <w:jc w:val="center"/>
              <w:rPr>
                <w:rFonts w:ascii="Calibri" w:hAnsi="Calibri"/>
                <w:color w:val="000000"/>
                <w:lang w:val="en-US" w:eastAsia="en-US"/>
              </w:rPr>
            </w:pPr>
            <w:r>
              <w:rPr>
                <w:rFonts w:ascii="Calibri" w:hAnsi="Calibri"/>
                <w:color w:val="000000"/>
              </w:rPr>
              <w:t>53</w:t>
            </w:r>
            <w:r w:rsidR="006E4A29">
              <w:rPr>
                <w:rFonts w:ascii="Calibri" w:hAnsi="Calibri"/>
                <w:color w:val="000000"/>
                <w:lang w:val="en-US"/>
              </w:rPr>
              <w:t>0</w:t>
            </w:r>
          </w:p>
        </w:tc>
        <w:tc>
          <w:tcPr>
            <w:tcW w:w="1089" w:type="dxa"/>
            <w:vMerge w:val="restart"/>
            <w:textDirection w:val="btLr"/>
            <w:vAlign w:val="center"/>
          </w:tcPr>
          <w:p w:rsidR="00770CA9" w:rsidRDefault="00770CA9" w:rsidP="00770CA9">
            <w:pPr>
              <w:widowControl w:val="0"/>
              <w:ind w:left="113" w:right="113"/>
              <w:jc w:val="center"/>
              <w:rPr>
                <w:rFonts w:ascii="Calibri" w:hAnsi="Calibri"/>
                <w:sz w:val="16"/>
                <w:szCs w:val="16"/>
              </w:rPr>
            </w:pPr>
            <w:r>
              <w:rPr>
                <w:rFonts w:ascii="Calibri" w:hAnsi="Calibri"/>
                <w:sz w:val="16"/>
                <w:szCs w:val="16"/>
              </w:rPr>
              <w:t xml:space="preserve">С  08.01.2020  года  </w:t>
            </w:r>
          </w:p>
          <w:p w:rsidR="00770CA9" w:rsidRPr="0058219A" w:rsidRDefault="00770CA9" w:rsidP="00770CA9">
            <w:pPr>
              <w:widowControl w:val="0"/>
              <w:ind w:left="113" w:right="113"/>
              <w:jc w:val="center"/>
              <w:rPr>
                <w:rFonts w:ascii="Calibri" w:hAnsi="Calibri"/>
                <w:sz w:val="16"/>
                <w:szCs w:val="16"/>
              </w:rPr>
            </w:pPr>
            <w:r>
              <w:rPr>
                <w:rFonts w:ascii="Calibri" w:hAnsi="Calibri"/>
                <w:sz w:val="16"/>
                <w:szCs w:val="16"/>
              </w:rPr>
              <w:t>Каждую неделю</w:t>
            </w:r>
          </w:p>
        </w:tc>
      </w:tr>
      <w:tr w:rsidR="00770CA9" w:rsidRPr="0058219A" w:rsidTr="00770CA9">
        <w:trPr>
          <w:jc w:val="center"/>
        </w:trPr>
        <w:tc>
          <w:tcPr>
            <w:tcW w:w="1030" w:type="dxa"/>
            <w:vAlign w:val="center"/>
          </w:tcPr>
          <w:p w:rsidR="00770CA9" w:rsidRPr="0058219A" w:rsidRDefault="00770CA9" w:rsidP="00770CA9">
            <w:pPr>
              <w:widowControl w:val="0"/>
              <w:numPr>
                <w:ilvl w:val="0"/>
                <w:numId w:val="25"/>
              </w:numPr>
              <w:jc w:val="center"/>
              <w:rPr>
                <w:rFonts w:ascii="Calibri" w:hAnsi="Calibri"/>
                <w:sz w:val="16"/>
                <w:szCs w:val="16"/>
              </w:rPr>
            </w:pPr>
          </w:p>
        </w:tc>
        <w:tc>
          <w:tcPr>
            <w:tcW w:w="1605" w:type="dxa"/>
            <w:vAlign w:val="center"/>
          </w:tcPr>
          <w:p w:rsidR="00770CA9" w:rsidRDefault="00770CA9" w:rsidP="00770CA9">
            <w:pPr>
              <w:jc w:val="center"/>
              <w:rPr>
                <w:rFonts w:ascii="Sylfaen" w:hAnsi="Sylfaen"/>
                <w:color w:val="000000"/>
              </w:rPr>
            </w:pPr>
            <w:r>
              <w:rPr>
                <w:rFonts w:ascii="Sylfaen" w:hAnsi="Sylfaen"/>
                <w:color w:val="000000"/>
              </w:rPr>
              <w:t>15616000</w:t>
            </w:r>
          </w:p>
        </w:tc>
        <w:tc>
          <w:tcPr>
            <w:tcW w:w="1559" w:type="dxa"/>
            <w:vAlign w:val="center"/>
          </w:tcPr>
          <w:p w:rsidR="00770CA9" w:rsidRPr="004943E3" w:rsidRDefault="00770CA9" w:rsidP="00770CA9">
            <w:pPr>
              <w:pStyle w:val="23"/>
              <w:widowControl w:val="0"/>
              <w:spacing w:after="120" w:line="240" w:lineRule="auto"/>
              <w:ind w:firstLine="0"/>
              <w:jc w:val="center"/>
              <w:rPr>
                <w:rFonts w:ascii="Calibri" w:hAnsi="Calibri"/>
                <w:sz w:val="24"/>
                <w:szCs w:val="24"/>
              </w:rPr>
            </w:pPr>
            <w:r>
              <w:rPr>
                <w:rFonts w:ascii="Calibri" w:hAnsi="Calibri"/>
                <w:sz w:val="24"/>
                <w:szCs w:val="24"/>
              </w:rPr>
              <w:t>Гречка</w:t>
            </w:r>
          </w:p>
        </w:tc>
        <w:tc>
          <w:tcPr>
            <w:tcW w:w="1138" w:type="dxa"/>
            <w:vAlign w:val="center"/>
          </w:tcPr>
          <w:p w:rsidR="00770CA9" w:rsidRPr="0058219A" w:rsidRDefault="00770CA9" w:rsidP="00770CA9">
            <w:pPr>
              <w:widowControl w:val="0"/>
              <w:jc w:val="center"/>
              <w:rPr>
                <w:rFonts w:ascii="Calibri" w:hAnsi="Calibri"/>
                <w:sz w:val="16"/>
                <w:szCs w:val="16"/>
              </w:rPr>
            </w:pPr>
          </w:p>
        </w:tc>
        <w:tc>
          <w:tcPr>
            <w:tcW w:w="4866" w:type="dxa"/>
            <w:vAlign w:val="center"/>
          </w:tcPr>
          <w:p w:rsidR="00770CA9" w:rsidRPr="00FB553C" w:rsidRDefault="00770CA9" w:rsidP="00770CA9">
            <w:pPr>
              <w:widowControl w:val="0"/>
              <w:jc w:val="center"/>
              <w:rPr>
                <w:rFonts w:ascii="Calibri" w:hAnsi="Calibri"/>
                <w:sz w:val="22"/>
                <w:szCs w:val="22"/>
              </w:rPr>
            </w:pPr>
            <w:r w:rsidRPr="00FB553C">
              <w:rPr>
                <w:rFonts w:ascii="Calibri" w:hAnsi="Calibri"/>
                <w:sz w:val="22"/>
                <w:szCs w:val="22"/>
              </w:rPr>
              <w:t>Гречка I сорта, чистая, упаковка минимум 5 кг, в предназначенной для пищи полиэтиленовой пленке, с соответствующей маркировкой, влажность – не более 14,0 %, зерна – не более 97,5 %.</w:t>
            </w:r>
          </w:p>
          <w:p w:rsidR="00770CA9" w:rsidRPr="00FB553C" w:rsidRDefault="00770CA9" w:rsidP="00770CA9">
            <w:pPr>
              <w:widowControl w:val="0"/>
              <w:jc w:val="center"/>
              <w:rPr>
                <w:rFonts w:ascii="Calibri" w:hAnsi="Calibri"/>
                <w:sz w:val="22"/>
                <w:szCs w:val="22"/>
              </w:rPr>
            </w:pPr>
            <w:r w:rsidRPr="00FB553C">
              <w:rPr>
                <w:rFonts w:ascii="Calibri" w:hAnsi="Calibri"/>
                <w:sz w:val="22"/>
                <w:szCs w:val="22"/>
              </w:rPr>
              <w:t>Безопасность и маркировка – пищевой продукт должен быть подвергнут оценке соответствия, согласно (TPTC 021/2011) «О безопасности пищевой продукции» и (TPTC 022/2011) «О маркировке пищевой продукции», ТР ТС 005/2011 "О безопасности упаковки технического регламента таможенного союза и быть маркирован единым знаком оборота на территории ЕврАзЭс, согласно статьи 9 Закона РА  «О безопасности пищевой продукции».</w:t>
            </w:r>
          </w:p>
          <w:p w:rsidR="00770CA9" w:rsidRPr="00FB553C" w:rsidRDefault="00770CA9" w:rsidP="00770CA9">
            <w:pPr>
              <w:widowControl w:val="0"/>
              <w:jc w:val="center"/>
              <w:rPr>
                <w:rFonts w:ascii="Calibri" w:hAnsi="Calibri"/>
                <w:sz w:val="22"/>
                <w:szCs w:val="22"/>
              </w:rPr>
            </w:pPr>
            <w:r w:rsidRPr="00FB553C">
              <w:rPr>
                <w:rFonts w:ascii="Calibri" w:hAnsi="Calibri"/>
                <w:sz w:val="22"/>
                <w:szCs w:val="22"/>
              </w:rPr>
              <w:t>Маркировка разборчивая.</w:t>
            </w:r>
          </w:p>
        </w:tc>
        <w:tc>
          <w:tcPr>
            <w:tcW w:w="833" w:type="dxa"/>
            <w:vAlign w:val="center"/>
          </w:tcPr>
          <w:p w:rsidR="00770CA9" w:rsidRPr="0058219A" w:rsidRDefault="00770CA9" w:rsidP="00770CA9">
            <w:pPr>
              <w:widowControl w:val="0"/>
              <w:jc w:val="center"/>
              <w:rPr>
                <w:rFonts w:ascii="Calibri" w:hAnsi="Calibri"/>
                <w:sz w:val="16"/>
                <w:szCs w:val="16"/>
              </w:rPr>
            </w:pPr>
            <w:r>
              <w:rPr>
                <w:rFonts w:ascii="Calibri" w:hAnsi="Calibri"/>
                <w:sz w:val="16"/>
                <w:szCs w:val="16"/>
              </w:rPr>
              <w:t>Кг</w:t>
            </w:r>
          </w:p>
        </w:tc>
        <w:tc>
          <w:tcPr>
            <w:tcW w:w="725" w:type="dxa"/>
            <w:vAlign w:val="center"/>
          </w:tcPr>
          <w:p w:rsidR="00770CA9" w:rsidRPr="0058219A" w:rsidRDefault="00770CA9" w:rsidP="00770CA9">
            <w:pPr>
              <w:widowControl w:val="0"/>
              <w:jc w:val="center"/>
              <w:rPr>
                <w:rFonts w:ascii="Calibri" w:hAnsi="Calibri"/>
                <w:sz w:val="16"/>
                <w:szCs w:val="16"/>
              </w:rPr>
            </w:pPr>
          </w:p>
        </w:tc>
        <w:tc>
          <w:tcPr>
            <w:tcW w:w="858" w:type="dxa"/>
            <w:vAlign w:val="center"/>
          </w:tcPr>
          <w:p w:rsidR="00770CA9" w:rsidRPr="0058219A" w:rsidRDefault="00770CA9" w:rsidP="00770CA9">
            <w:pPr>
              <w:widowControl w:val="0"/>
              <w:jc w:val="center"/>
              <w:rPr>
                <w:rFonts w:ascii="Calibri" w:hAnsi="Calibri"/>
                <w:sz w:val="16"/>
                <w:szCs w:val="16"/>
              </w:rPr>
            </w:pPr>
          </w:p>
        </w:tc>
        <w:tc>
          <w:tcPr>
            <w:tcW w:w="706" w:type="dxa"/>
            <w:vAlign w:val="center"/>
          </w:tcPr>
          <w:p w:rsidR="00770CA9" w:rsidRPr="006E4A29" w:rsidRDefault="006E4A29" w:rsidP="00770CA9">
            <w:pPr>
              <w:jc w:val="center"/>
              <w:rPr>
                <w:rFonts w:ascii="Calibri" w:hAnsi="Calibri"/>
                <w:color w:val="000000"/>
                <w:lang w:val="en-US" w:eastAsia="en-US"/>
              </w:rPr>
            </w:pPr>
            <w:r>
              <w:rPr>
                <w:rFonts w:ascii="Calibri" w:hAnsi="Calibri"/>
                <w:color w:val="000000"/>
                <w:lang w:val="en-US"/>
              </w:rPr>
              <w:t>494</w:t>
            </w:r>
          </w:p>
        </w:tc>
        <w:tc>
          <w:tcPr>
            <w:tcW w:w="718" w:type="dxa"/>
            <w:vMerge/>
            <w:vAlign w:val="center"/>
          </w:tcPr>
          <w:p w:rsidR="00770CA9" w:rsidRPr="0058219A" w:rsidRDefault="00770CA9" w:rsidP="00770CA9">
            <w:pPr>
              <w:widowControl w:val="0"/>
              <w:jc w:val="center"/>
              <w:rPr>
                <w:rFonts w:ascii="Calibri" w:hAnsi="Calibri"/>
                <w:sz w:val="16"/>
                <w:szCs w:val="16"/>
              </w:rPr>
            </w:pPr>
          </w:p>
        </w:tc>
        <w:tc>
          <w:tcPr>
            <w:tcW w:w="781" w:type="dxa"/>
            <w:vAlign w:val="center"/>
          </w:tcPr>
          <w:p w:rsidR="00770CA9" w:rsidRDefault="006E4A29" w:rsidP="00770CA9">
            <w:pPr>
              <w:jc w:val="center"/>
              <w:rPr>
                <w:rFonts w:ascii="Calibri" w:hAnsi="Calibri"/>
                <w:color w:val="000000"/>
                <w:lang w:val="en-US" w:eastAsia="en-US"/>
              </w:rPr>
            </w:pPr>
            <w:r>
              <w:rPr>
                <w:rFonts w:ascii="Calibri" w:hAnsi="Calibri"/>
                <w:color w:val="000000"/>
                <w:lang w:val="en-US" w:eastAsia="en-US"/>
              </w:rPr>
              <w:t>494</w:t>
            </w:r>
          </w:p>
        </w:tc>
        <w:tc>
          <w:tcPr>
            <w:tcW w:w="1089" w:type="dxa"/>
            <w:vMerge/>
            <w:vAlign w:val="center"/>
          </w:tcPr>
          <w:p w:rsidR="00770CA9" w:rsidRPr="0058219A" w:rsidRDefault="00770CA9" w:rsidP="00770CA9">
            <w:pPr>
              <w:widowControl w:val="0"/>
              <w:jc w:val="center"/>
              <w:rPr>
                <w:rFonts w:ascii="Calibri" w:hAnsi="Calibri"/>
                <w:sz w:val="16"/>
                <w:szCs w:val="16"/>
              </w:rPr>
            </w:pPr>
          </w:p>
        </w:tc>
      </w:tr>
      <w:tr w:rsidR="00770CA9" w:rsidRPr="0058219A" w:rsidTr="00770CA9">
        <w:trPr>
          <w:jc w:val="center"/>
        </w:trPr>
        <w:tc>
          <w:tcPr>
            <w:tcW w:w="1030" w:type="dxa"/>
            <w:vAlign w:val="center"/>
          </w:tcPr>
          <w:p w:rsidR="00770CA9" w:rsidRPr="0058219A" w:rsidRDefault="00770CA9" w:rsidP="00770CA9">
            <w:pPr>
              <w:widowControl w:val="0"/>
              <w:numPr>
                <w:ilvl w:val="0"/>
                <w:numId w:val="25"/>
              </w:numPr>
              <w:jc w:val="center"/>
              <w:rPr>
                <w:rFonts w:ascii="Calibri" w:hAnsi="Calibri"/>
                <w:sz w:val="16"/>
                <w:szCs w:val="16"/>
              </w:rPr>
            </w:pPr>
          </w:p>
        </w:tc>
        <w:tc>
          <w:tcPr>
            <w:tcW w:w="1605" w:type="dxa"/>
            <w:vAlign w:val="center"/>
          </w:tcPr>
          <w:p w:rsidR="00770CA9" w:rsidRDefault="00770CA9" w:rsidP="00770CA9">
            <w:pPr>
              <w:jc w:val="center"/>
              <w:rPr>
                <w:rFonts w:ascii="Sylfaen" w:hAnsi="Sylfaen"/>
                <w:color w:val="000000"/>
              </w:rPr>
            </w:pPr>
            <w:r>
              <w:rPr>
                <w:rFonts w:ascii="Sylfaen" w:hAnsi="Sylfaen"/>
                <w:color w:val="000000"/>
              </w:rPr>
              <w:t>15331153</w:t>
            </w:r>
          </w:p>
        </w:tc>
        <w:tc>
          <w:tcPr>
            <w:tcW w:w="1559" w:type="dxa"/>
            <w:vAlign w:val="center"/>
          </w:tcPr>
          <w:p w:rsidR="00770CA9" w:rsidRPr="004943E3" w:rsidRDefault="00770CA9" w:rsidP="00770CA9">
            <w:pPr>
              <w:pStyle w:val="23"/>
              <w:widowControl w:val="0"/>
              <w:spacing w:after="120" w:line="240" w:lineRule="auto"/>
              <w:ind w:firstLine="0"/>
              <w:jc w:val="center"/>
              <w:rPr>
                <w:rFonts w:ascii="Calibri" w:hAnsi="Calibri"/>
                <w:sz w:val="24"/>
                <w:szCs w:val="24"/>
              </w:rPr>
            </w:pPr>
            <w:r>
              <w:rPr>
                <w:rFonts w:ascii="Calibri" w:hAnsi="Calibri"/>
                <w:sz w:val="24"/>
                <w:szCs w:val="24"/>
              </w:rPr>
              <w:t>Чечевица</w:t>
            </w:r>
          </w:p>
        </w:tc>
        <w:tc>
          <w:tcPr>
            <w:tcW w:w="1138" w:type="dxa"/>
            <w:vAlign w:val="center"/>
          </w:tcPr>
          <w:p w:rsidR="00770CA9" w:rsidRPr="0058219A" w:rsidRDefault="00770CA9" w:rsidP="00770CA9">
            <w:pPr>
              <w:widowControl w:val="0"/>
              <w:jc w:val="center"/>
              <w:rPr>
                <w:rFonts w:ascii="Calibri" w:hAnsi="Calibri"/>
                <w:sz w:val="16"/>
                <w:szCs w:val="16"/>
              </w:rPr>
            </w:pPr>
          </w:p>
        </w:tc>
        <w:tc>
          <w:tcPr>
            <w:tcW w:w="4866" w:type="dxa"/>
            <w:vAlign w:val="center"/>
          </w:tcPr>
          <w:p w:rsidR="00770CA9" w:rsidRPr="00FB553C" w:rsidRDefault="00770CA9" w:rsidP="00770CA9">
            <w:pPr>
              <w:widowControl w:val="0"/>
              <w:jc w:val="center"/>
              <w:rPr>
                <w:rFonts w:ascii="Calibri" w:hAnsi="Calibri"/>
                <w:sz w:val="22"/>
                <w:szCs w:val="22"/>
              </w:rPr>
            </w:pPr>
            <w:r w:rsidRPr="00FB553C">
              <w:rPr>
                <w:rFonts w:ascii="Calibri" w:hAnsi="Calibri"/>
                <w:sz w:val="22"/>
                <w:szCs w:val="22"/>
              </w:rPr>
              <w:t>Трех видов, однородные, крупных размеров, чистые, сухие – влажность – не более (14,0-17,0) %. Упаковка - предназанченная для пищи полиэтиленовая пленка, с соответствующей маркировкой.  ГОСТ 7066-77.</w:t>
            </w:r>
          </w:p>
          <w:p w:rsidR="00770CA9" w:rsidRPr="00FB553C" w:rsidRDefault="00770CA9" w:rsidP="00770CA9">
            <w:pPr>
              <w:widowControl w:val="0"/>
              <w:jc w:val="center"/>
              <w:rPr>
                <w:rFonts w:ascii="Calibri" w:hAnsi="Calibri"/>
                <w:sz w:val="22"/>
                <w:szCs w:val="22"/>
              </w:rPr>
            </w:pPr>
            <w:r w:rsidRPr="00FB553C">
              <w:rPr>
                <w:rFonts w:ascii="Calibri" w:hAnsi="Calibri"/>
                <w:sz w:val="22"/>
                <w:szCs w:val="22"/>
              </w:rPr>
              <w:t>Безопасность и маркировка – пищевой продукт должен быть подвергнут оценке соответствия, согласно (TPTC 021/2011) «О безопасности пищевой продукции» и (TPTC 022/2011) «О маркировке пищевой продукции», ТР ТС 005/2011 "О безопасности упаковки технического регламента таможенного союза и быть маркирован единым знаком оборота на территории ЕврАзЭс, согласно статьи 9 Закона РА  «О безопасности пищевой продукции».</w:t>
            </w:r>
          </w:p>
          <w:p w:rsidR="00770CA9" w:rsidRPr="00FB553C" w:rsidRDefault="00770CA9" w:rsidP="00770CA9">
            <w:pPr>
              <w:widowControl w:val="0"/>
              <w:jc w:val="center"/>
              <w:rPr>
                <w:rFonts w:ascii="Calibri" w:hAnsi="Calibri"/>
                <w:sz w:val="22"/>
                <w:szCs w:val="22"/>
              </w:rPr>
            </w:pPr>
            <w:r w:rsidRPr="00FB553C">
              <w:rPr>
                <w:rFonts w:ascii="Calibri" w:hAnsi="Calibri"/>
                <w:sz w:val="22"/>
                <w:szCs w:val="22"/>
              </w:rPr>
              <w:lastRenderedPageBreak/>
              <w:t>Маркировка разборчивая.</w:t>
            </w:r>
          </w:p>
        </w:tc>
        <w:tc>
          <w:tcPr>
            <w:tcW w:w="833" w:type="dxa"/>
            <w:vAlign w:val="center"/>
          </w:tcPr>
          <w:p w:rsidR="00770CA9" w:rsidRPr="0058219A" w:rsidRDefault="00770CA9" w:rsidP="00770CA9">
            <w:pPr>
              <w:widowControl w:val="0"/>
              <w:jc w:val="center"/>
              <w:rPr>
                <w:rFonts w:ascii="Calibri" w:hAnsi="Calibri"/>
                <w:sz w:val="16"/>
                <w:szCs w:val="16"/>
              </w:rPr>
            </w:pPr>
            <w:r>
              <w:rPr>
                <w:rFonts w:ascii="Calibri" w:hAnsi="Calibri"/>
                <w:sz w:val="16"/>
                <w:szCs w:val="16"/>
              </w:rPr>
              <w:lastRenderedPageBreak/>
              <w:t>Кг</w:t>
            </w:r>
          </w:p>
        </w:tc>
        <w:tc>
          <w:tcPr>
            <w:tcW w:w="725" w:type="dxa"/>
            <w:vAlign w:val="center"/>
          </w:tcPr>
          <w:p w:rsidR="00770CA9" w:rsidRPr="0058219A" w:rsidRDefault="00770CA9" w:rsidP="00770CA9">
            <w:pPr>
              <w:widowControl w:val="0"/>
              <w:jc w:val="center"/>
              <w:rPr>
                <w:rFonts w:ascii="Calibri" w:hAnsi="Calibri"/>
                <w:sz w:val="16"/>
                <w:szCs w:val="16"/>
              </w:rPr>
            </w:pPr>
          </w:p>
        </w:tc>
        <w:tc>
          <w:tcPr>
            <w:tcW w:w="858" w:type="dxa"/>
            <w:vAlign w:val="center"/>
          </w:tcPr>
          <w:p w:rsidR="00770CA9" w:rsidRPr="0058219A" w:rsidRDefault="00770CA9" w:rsidP="00770CA9">
            <w:pPr>
              <w:widowControl w:val="0"/>
              <w:jc w:val="center"/>
              <w:rPr>
                <w:rFonts w:ascii="Calibri" w:hAnsi="Calibri"/>
                <w:sz w:val="16"/>
                <w:szCs w:val="16"/>
              </w:rPr>
            </w:pPr>
          </w:p>
        </w:tc>
        <w:tc>
          <w:tcPr>
            <w:tcW w:w="706" w:type="dxa"/>
            <w:vAlign w:val="center"/>
          </w:tcPr>
          <w:p w:rsidR="00770CA9" w:rsidRPr="006E4A29" w:rsidRDefault="006E4A29" w:rsidP="00770CA9">
            <w:pPr>
              <w:jc w:val="center"/>
              <w:rPr>
                <w:rFonts w:ascii="Calibri" w:hAnsi="Calibri"/>
                <w:color w:val="000000"/>
                <w:lang w:val="en-US" w:eastAsia="en-US"/>
              </w:rPr>
            </w:pPr>
            <w:r>
              <w:rPr>
                <w:rFonts w:ascii="Calibri" w:hAnsi="Calibri"/>
                <w:color w:val="000000"/>
                <w:lang w:val="en-US"/>
              </w:rPr>
              <w:t>530</w:t>
            </w:r>
          </w:p>
        </w:tc>
        <w:tc>
          <w:tcPr>
            <w:tcW w:w="718" w:type="dxa"/>
            <w:vMerge/>
            <w:vAlign w:val="center"/>
          </w:tcPr>
          <w:p w:rsidR="00770CA9" w:rsidRPr="0058219A" w:rsidRDefault="00770CA9" w:rsidP="00770CA9">
            <w:pPr>
              <w:widowControl w:val="0"/>
              <w:jc w:val="center"/>
              <w:rPr>
                <w:rFonts w:ascii="Calibri" w:hAnsi="Calibri"/>
                <w:sz w:val="16"/>
                <w:szCs w:val="16"/>
              </w:rPr>
            </w:pPr>
          </w:p>
        </w:tc>
        <w:tc>
          <w:tcPr>
            <w:tcW w:w="781" w:type="dxa"/>
            <w:vAlign w:val="center"/>
          </w:tcPr>
          <w:p w:rsidR="00770CA9" w:rsidRPr="006E4A29" w:rsidRDefault="006E4A29" w:rsidP="00770CA9">
            <w:pPr>
              <w:jc w:val="center"/>
              <w:rPr>
                <w:rFonts w:ascii="Calibri" w:hAnsi="Calibri"/>
                <w:color w:val="000000"/>
                <w:lang w:val="en-US" w:eastAsia="en-US"/>
              </w:rPr>
            </w:pPr>
            <w:r>
              <w:rPr>
                <w:rFonts w:ascii="Calibri" w:hAnsi="Calibri"/>
                <w:color w:val="000000"/>
                <w:lang w:val="en-US"/>
              </w:rPr>
              <w:t>530</w:t>
            </w:r>
          </w:p>
        </w:tc>
        <w:tc>
          <w:tcPr>
            <w:tcW w:w="1089" w:type="dxa"/>
            <w:vMerge/>
            <w:vAlign w:val="center"/>
          </w:tcPr>
          <w:p w:rsidR="00770CA9" w:rsidRPr="0058219A" w:rsidRDefault="00770CA9" w:rsidP="00770CA9">
            <w:pPr>
              <w:widowControl w:val="0"/>
              <w:jc w:val="center"/>
              <w:rPr>
                <w:rFonts w:ascii="Calibri" w:hAnsi="Calibri"/>
                <w:sz w:val="16"/>
                <w:szCs w:val="16"/>
              </w:rPr>
            </w:pPr>
          </w:p>
        </w:tc>
      </w:tr>
      <w:tr w:rsidR="00770CA9" w:rsidRPr="0058219A" w:rsidTr="00770CA9">
        <w:trPr>
          <w:jc w:val="center"/>
        </w:trPr>
        <w:tc>
          <w:tcPr>
            <w:tcW w:w="1030" w:type="dxa"/>
            <w:vAlign w:val="center"/>
          </w:tcPr>
          <w:p w:rsidR="00770CA9" w:rsidRPr="0058219A" w:rsidRDefault="00770CA9" w:rsidP="00770CA9">
            <w:pPr>
              <w:widowControl w:val="0"/>
              <w:numPr>
                <w:ilvl w:val="0"/>
                <w:numId w:val="25"/>
              </w:numPr>
              <w:jc w:val="center"/>
              <w:rPr>
                <w:rFonts w:ascii="Calibri" w:hAnsi="Calibri"/>
                <w:sz w:val="16"/>
                <w:szCs w:val="16"/>
              </w:rPr>
            </w:pPr>
          </w:p>
        </w:tc>
        <w:tc>
          <w:tcPr>
            <w:tcW w:w="1605" w:type="dxa"/>
            <w:vAlign w:val="center"/>
          </w:tcPr>
          <w:p w:rsidR="00770CA9" w:rsidRPr="00FB553C" w:rsidRDefault="00FB553C" w:rsidP="00770CA9">
            <w:pPr>
              <w:jc w:val="center"/>
              <w:rPr>
                <w:rFonts w:ascii="Sylfaen" w:hAnsi="Sylfaen"/>
                <w:color w:val="000000"/>
                <w:lang w:val="en-US"/>
              </w:rPr>
            </w:pPr>
            <w:r>
              <w:rPr>
                <w:rFonts w:ascii="Sylfaen" w:hAnsi="Sylfaen"/>
                <w:color w:val="000000"/>
                <w:lang w:val="en-US"/>
              </w:rPr>
              <w:t>15551600</w:t>
            </w:r>
          </w:p>
        </w:tc>
        <w:tc>
          <w:tcPr>
            <w:tcW w:w="1559" w:type="dxa"/>
            <w:vAlign w:val="center"/>
          </w:tcPr>
          <w:p w:rsidR="00770CA9" w:rsidRPr="00770CA9" w:rsidRDefault="00770CA9" w:rsidP="00770CA9">
            <w:pPr>
              <w:pStyle w:val="23"/>
              <w:widowControl w:val="0"/>
              <w:spacing w:after="120" w:line="240" w:lineRule="auto"/>
              <w:ind w:firstLine="0"/>
              <w:jc w:val="center"/>
              <w:rPr>
                <w:rFonts w:ascii="Calibri" w:hAnsi="Calibri"/>
                <w:sz w:val="24"/>
                <w:szCs w:val="24"/>
                <w:lang w:val="en-US"/>
              </w:rPr>
            </w:pPr>
            <w:r>
              <w:rPr>
                <w:rFonts w:ascii="Calibri" w:hAnsi="Calibri"/>
                <w:sz w:val="24"/>
                <w:szCs w:val="24"/>
                <w:lang w:val="en-US"/>
              </w:rPr>
              <w:t>Мацуни</w:t>
            </w:r>
          </w:p>
        </w:tc>
        <w:tc>
          <w:tcPr>
            <w:tcW w:w="1138" w:type="dxa"/>
            <w:vAlign w:val="center"/>
          </w:tcPr>
          <w:p w:rsidR="00770CA9" w:rsidRPr="0058219A" w:rsidRDefault="00770CA9" w:rsidP="00770CA9">
            <w:pPr>
              <w:widowControl w:val="0"/>
              <w:jc w:val="center"/>
              <w:rPr>
                <w:rFonts w:ascii="Calibri" w:hAnsi="Calibri"/>
                <w:sz w:val="16"/>
                <w:szCs w:val="16"/>
              </w:rPr>
            </w:pPr>
          </w:p>
        </w:tc>
        <w:tc>
          <w:tcPr>
            <w:tcW w:w="4866" w:type="dxa"/>
            <w:vAlign w:val="center"/>
          </w:tcPr>
          <w:p w:rsidR="00770CA9" w:rsidRPr="0058219A" w:rsidRDefault="00770CA9" w:rsidP="00770CA9">
            <w:pPr>
              <w:widowControl w:val="0"/>
              <w:jc w:val="center"/>
              <w:rPr>
                <w:rFonts w:ascii="Calibri" w:hAnsi="Calibri"/>
                <w:sz w:val="16"/>
                <w:szCs w:val="16"/>
              </w:rPr>
            </w:pPr>
          </w:p>
        </w:tc>
        <w:tc>
          <w:tcPr>
            <w:tcW w:w="833" w:type="dxa"/>
            <w:vAlign w:val="center"/>
          </w:tcPr>
          <w:p w:rsidR="00770CA9" w:rsidRPr="00770CA9" w:rsidRDefault="00770CA9" w:rsidP="00770CA9">
            <w:pPr>
              <w:widowControl w:val="0"/>
              <w:jc w:val="center"/>
              <w:rPr>
                <w:rFonts w:ascii="Calibri" w:hAnsi="Calibri"/>
                <w:sz w:val="16"/>
                <w:szCs w:val="16"/>
                <w:lang w:val="en-US"/>
              </w:rPr>
            </w:pPr>
            <w:r>
              <w:rPr>
                <w:rFonts w:ascii="Calibri" w:hAnsi="Calibri"/>
                <w:sz w:val="16"/>
                <w:szCs w:val="16"/>
                <w:lang w:val="en-US"/>
              </w:rPr>
              <w:t>кг</w:t>
            </w:r>
          </w:p>
        </w:tc>
        <w:tc>
          <w:tcPr>
            <w:tcW w:w="725" w:type="dxa"/>
            <w:vAlign w:val="center"/>
          </w:tcPr>
          <w:p w:rsidR="00770CA9" w:rsidRPr="0058219A" w:rsidRDefault="00770CA9" w:rsidP="00770CA9">
            <w:pPr>
              <w:widowControl w:val="0"/>
              <w:jc w:val="center"/>
              <w:rPr>
                <w:rFonts w:ascii="Calibri" w:hAnsi="Calibri"/>
                <w:sz w:val="16"/>
                <w:szCs w:val="16"/>
              </w:rPr>
            </w:pPr>
          </w:p>
        </w:tc>
        <w:tc>
          <w:tcPr>
            <w:tcW w:w="858" w:type="dxa"/>
            <w:vAlign w:val="center"/>
          </w:tcPr>
          <w:p w:rsidR="00770CA9" w:rsidRPr="0058219A" w:rsidRDefault="00770CA9" w:rsidP="00770CA9">
            <w:pPr>
              <w:widowControl w:val="0"/>
              <w:jc w:val="center"/>
              <w:rPr>
                <w:rFonts w:ascii="Calibri" w:hAnsi="Calibri"/>
                <w:sz w:val="16"/>
                <w:szCs w:val="16"/>
              </w:rPr>
            </w:pPr>
          </w:p>
        </w:tc>
        <w:tc>
          <w:tcPr>
            <w:tcW w:w="706" w:type="dxa"/>
            <w:vAlign w:val="center"/>
          </w:tcPr>
          <w:p w:rsidR="00770CA9" w:rsidRDefault="006E4A29" w:rsidP="00770CA9">
            <w:pPr>
              <w:jc w:val="center"/>
              <w:rPr>
                <w:rFonts w:ascii="Calibri" w:hAnsi="Calibri"/>
                <w:color w:val="000000"/>
                <w:lang w:val="en-US" w:eastAsia="en-US"/>
              </w:rPr>
            </w:pPr>
            <w:r>
              <w:rPr>
                <w:rFonts w:ascii="Calibri" w:hAnsi="Calibri"/>
                <w:color w:val="000000"/>
                <w:lang w:val="en-US" w:eastAsia="en-US"/>
              </w:rPr>
              <w:t>671</w:t>
            </w:r>
          </w:p>
        </w:tc>
        <w:tc>
          <w:tcPr>
            <w:tcW w:w="718" w:type="dxa"/>
            <w:vMerge/>
            <w:vAlign w:val="center"/>
          </w:tcPr>
          <w:p w:rsidR="00770CA9" w:rsidRPr="0058219A" w:rsidRDefault="00770CA9" w:rsidP="00770CA9">
            <w:pPr>
              <w:widowControl w:val="0"/>
              <w:jc w:val="center"/>
              <w:rPr>
                <w:rFonts w:ascii="Calibri" w:hAnsi="Calibri"/>
                <w:sz w:val="16"/>
                <w:szCs w:val="16"/>
              </w:rPr>
            </w:pPr>
          </w:p>
        </w:tc>
        <w:tc>
          <w:tcPr>
            <w:tcW w:w="781" w:type="dxa"/>
            <w:vAlign w:val="center"/>
          </w:tcPr>
          <w:p w:rsidR="00770CA9" w:rsidRDefault="006E4A29" w:rsidP="00770CA9">
            <w:pPr>
              <w:jc w:val="center"/>
              <w:rPr>
                <w:rFonts w:ascii="Calibri" w:hAnsi="Calibri"/>
                <w:color w:val="000000"/>
                <w:lang w:val="en-US" w:eastAsia="en-US"/>
              </w:rPr>
            </w:pPr>
            <w:r>
              <w:rPr>
                <w:rFonts w:ascii="Calibri" w:hAnsi="Calibri"/>
                <w:color w:val="000000"/>
                <w:lang w:val="en-US" w:eastAsia="en-US"/>
              </w:rPr>
              <w:t>671</w:t>
            </w:r>
          </w:p>
        </w:tc>
        <w:tc>
          <w:tcPr>
            <w:tcW w:w="1089" w:type="dxa"/>
            <w:vMerge/>
            <w:vAlign w:val="center"/>
          </w:tcPr>
          <w:p w:rsidR="00770CA9" w:rsidRPr="0058219A" w:rsidRDefault="00770CA9" w:rsidP="00770CA9">
            <w:pPr>
              <w:widowControl w:val="0"/>
              <w:jc w:val="center"/>
              <w:rPr>
                <w:rFonts w:ascii="Calibri" w:hAnsi="Calibri"/>
                <w:sz w:val="16"/>
                <w:szCs w:val="16"/>
              </w:rPr>
            </w:pPr>
          </w:p>
        </w:tc>
      </w:tr>
      <w:tr w:rsidR="00770CA9" w:rsidRPr="0058219A" w:rsidTr="00770CA9">
        <w:trPr>
          <w:jc w:val="center"/>
        </w:trPr>
        <w:tc>
          <w:tcPr>
            <w:tcW w:w="1030" w:type="dxa"/>
            <w:vAlign w:val="center"/>
          </w:tcPr>
          <w:p w:rsidR="00770CA9" w:rsidRPr="0058219A" w:rsidRDefault="00770CA9" w:rsidP="00770CA9">
            <w:pPr>
              <w:widowControl w:val="0"/>
              <w:numPr>
                <w:ilvl w:val="0"/>
                <w:numId w:val="25"/>
              </w:numPr>
              <w:jc w:val="center"/>
              <w:rPr>
                <w:rFonts w:ascii="Calibri" w:hAnsi="Calibri"/>
                <w:sz w:val="16"/>
                <w:szCs w:val="16"/>
              </w:rPr>
            </w:pPr>
          </w:p>
        </w:tc>
        <w:tc>
          <w:tcPr>
            <w:tcW w:w="1605" w:type="dxa"/>
            <w:vAlign w:val="center"/>
          </w:tcPr>
          <w:p w:rsidR="00770CA9" w:rsidRDefault="00770CA9" w:rsidP="00770CA9">
            <w:pPr>
              <w:jc w:val="center"/>
              <w:rPr>
                <w:rFonts w:ascii="Sylfaen" w:hAnsi="Sylfaen"/>
                <w:color w:val="000000"/>
              </w:rPr>
            </w:pPr>
            <w:r>
              <w:rPr>
                <w:rFonts w:ascii="Sylfaen" w:hAnsi="Sylfaen"/>
                <w:color w:val="000000"/>
              </w:rPr>
              <w:t>15421100</w:t>
            </w:r>
          </w:p>
        </w:tc>
        <w:tc>
          <w:tcPr>
            <w:tcW w:w="1559" w:type="dxa"/>
            <w:vAlign w:val="center"/>
          </w:tcPr>
          <w:p w:rsidR="00770CA9" w:rsidRPr="0058219A" w:rsidRDefault="00770CA9" w:rsidP="00770CA9">
            <w:pPr>
              <w:pStyle w:val="23"/>
              <w:widowControl w:val="0"/>
              <w:spacing w:after="120" w:line="240" w:lineRule="auto"/>
              <w:ind w:firstLine="0"/>
              <w:jc w:val="center"/>
              <w:rPr>
                <w:rFonts w:ascii="Calibri" w:hAnsi="Calibri"/>
                <w:sz w:val="24"/>
                <w:szCs w:val="24"/>
              </w:rPr>
            </w:pPr>
            <w:r>
              <w:rPr>
                <w:rFonts w:ascii="Calibri" w:hAnsi="Calibri"/>
                <w:sz w:val="24"/>
                <w:szCs w:val="24"/>
              </w:rPr>
              <w:t xml:space="preserve">Растительное масло, </w:t>
            </w:r>
            <w:r w:rsidRPr="004943E3">
              <w:rPr>
                <w:rFonts w:ascii="Calibri" w:hAnsi="Calibri"/>
                <w:sz w:val="24"/>
                <w:szCs w:val="24"/>
              </w:rPr>
              <w:t>рафинированное</w:t>
            </w:r>
          </w:p>
        </w:tc>
        <w:tc>
          <w:tcPr>
            <w:tcW w:w="1138" w:type="dxa"/>
            <w:vAlign w:val="center"/>
          </w:tcPr>
          <w:p w:rsidR="00770CA9" w:rsidRPr="0058219A" w:rsidRDefault="00770CA9" w:rsidP="00770CA9">
            <w:pPr>
              <w:widowControl w:val="0"/>
              <w:jc w:val="center"/>
              <w:rPr>
                <w:rFonts w:ascii="Calibri" w:hAnsi="Calibri"/>
                <w:sz w:val="16"/>
                <w:szCs w:val="16"/>
              </w:rPr>
            </w:pPr>
          </w:p>
        </w:tc>
        <w:tc>
          <w:tcPr>
            <w:tcW w:w="4866" w:type="dxa"/>
            <w:vAlign w:val="center"/>
          </w:tcPr>
          <w:p w:rsidR="00770CA9" w:rsidRPr="00FB553C" w:rsidRDefault="00770CA9" w:rsidP="00770CA9">
            <w:pPr>
              <w:widowControl w:val="0"/>
              <w:jc w:val="center"/>
              <w:rPr>
                <w:rFonts w:ascii="Calibri" w:hAnsi="Calibri"/>
              </w:rPr>
            </w:pPr>
            <w:r w:rsidRPr="00FB553C">
              <w:rPr>
                <w:rFonts w:ascii="Calibri" w:hAnsi="Calibri"/>
              </w:rPr>
              <w:t>подсолнеяное масло-рафинированное,изготовленное путем сжатия семян подсолнечника подсолнечника,высокого качества,рафинированное,без запаха.Упаковка-в бутылках по 0,9-1 литр/без учета массы бутылки/ГОСТ 1129-2013.Безопасность,маркировка и упаковка – пищевой продукт должен быть подвергнут оценке соответствия, согласно (TPTC 021/2011) «О безопасности пищевой продукции» и (TPTC 022/2011) «О маркировке пищевой продукции», ТР ТС 005/2011 "О безопасности упаковки технического регламента таможенного союза и быть маркирован единым знаком оборота на территории ЕврАзЭс, согласно статьи 9 Закона РА  «О безопасности пищевой продукции».</w:t>
            </w:r>
          </w:p>
        </w:tc>
        <w:tc>
          <w:tcPr>
            <w:tcW w:w="833" w:type="dxa"/>
            <w:vAlign w:val="center"/>
          </w:tcPr>
          <w:p w:rsidR="00770CA9" w:rsidRPr="0058219A" w:rsidRDefault="00770CA9" w:rsidP="00770CA9">
            <w:pPr>
              <w:widowControl w:val="0"/>
              <w:jc w:val="center"/>
              <w:rPr>
                <w:rFonts w:ascii="Calibri" w:hAnsi="Calibri"/>
                <w:sz w:val="16"/>
                <w:szCs w:val="16"/>
              </w:rPr>
            </w:pPr>
            <w:r>
              <w:rPr>
                <w:rFonts w:ascii="Calibri" w:hAnsi="Calibri"/>
                <w:sz w:val="16"/>
                <w:szCs w:val="16"/>
              </w:rPr>
              <w:t>Л</w:t>
            </w:r>
          </w:p>
        </w:tc>
        <w:tc>
          <w:tcPr>
            <w:tcW w:w="725" w:type="dxa"/>
            <w:vAlign w:val="center"/>
          </w:tcPr>
          <w:p w:rsidR="00770CA9" w:rsidRPr="0058219A" w:rsidRDefault="00770CA9" w:rsidP="00770CA9">
            <w:pPr>
              <w:widowControl w:val="0"/>
              <w:jc w:val="center"/>
              <w:rPr>
                <w:rFonts w:ascii="Calibri" w:hAnsi="Calibri"/>
                <w:sz w:val="16"/>
                <w:szCs w:val="16"/>
              </w:rPr>
            </w:pPr>
          </w:p>
        </w:tc>
        <w:tc>
          <w:tcPr>
            <w:tcW w:w="858" w:type="dxa"/>
            <w:vAlign w:val="center"/>
          </w:tcPr>
          <w:p w:rsidR="00770CA9" w:rsidRPr="0058219A" w:rsidRDefault="00770CA9" w:rsidP="00770CA9">
            <w:pPr>
              <w:widowControl w:val="0"/>
              <w:jc w:val="center"/>
              <w:rPr>
                <w:rFonts w:ascii="Calibri" w:hAnsi="Calibri"/>
                <w:sz w:val="16"/>
                <w:szCs w:val="16"/>
              </w:rPr>
            </w:pPr>
          </w:p>
        </w:tc>
        <w:tc>
          <w:tcPr>
            <w:tcW w:w="706" w:type="dxa"/>
            <w:vAlign w:val="center"/>
          </w:tcPr>
          <w:p w:rsidR="00770CA9" w:rsidRPr="006E4A29" w:rsidRDefault="006E4A29" w:rsidP="00770CA9">
            <w:pPr>
              <w:jc w:val="center"/>
              <w:rPr>
                <w:rFonts w:ascii="Calibri" w:hAnsi="Calibri"/>
                <w:color w:val="000000"/>
                <w:lang w:val="en-US" w:eastAsia="en-US"/>
              </w:rPr>
            </w:pPr>
            <w:r>
              <w:rPr>
                <w:rFonts w:ascii="Calibri" w:hAnsi="Calibri"/>
                <w:color w:val="000000"/>
                <w:lang w:val="en-US"/>
              </w:rPr>
              <w:t>706</w:t>
            </w:r>
          </w:p>
        </w:tc>
        <w:tc>
          <w:tcPr>
            <w:tcW w:w="718" w:type="dxa"/>
            <w:vMerge/>
            <w:vAlign w:val="center"/>
          </w:tcPr>
          <w:p w:rsidR="00770CA9" w:rsidRPr="0058219A" w:rsidRDefault="00770CA9" w:rsidP="00770CA9">
            <w:pPr>
              <w:widowControl w:val="0"/>
              <w:jc w:val="center"/>
              <w:rPr>
                <w:rFonts w:ascii="Calibri" w:hAnsi="Calibri"/>
                <w:sz w:val="16"/>
                <w:szCs w:val="16"/>
              </w:rPr>
            </w:pPr>
          </w:p>
        </w:tc>
        <w:tc>
          <w:tcPr>
            <w:tcW w:w="781" w:type="dxa"/>
            <w:vAlign w:val="center"/>
          </w:tcPr>
          <w:p w:rsidR="00770CA9" w:rsidRDefault="006E4A29" w:rsidP="00770CA9">
            <w:pPr>
              <w:jc w:val="center"/>
              <w:rPr>
                <w:rFonts w:ascii="Calibri" w:hAnsi="Calibri"/>
                <w:color w:val="000000"/>
                <w:lang w:val="en-US" w:eastAsia="en-US"/>
              </w:rPr>
            </w:pPr>
            <w:r>
              <w:rPr>
                <w:rFonts w:ascii="Calibri" w:hAnsi="Calibri"/>
                <w:color w:val="000000"/>
                <w:lang w:val="en-US" w:eastAsia="en-US"/>
              </w:rPr>
              <w:t>706</w:t>
            </w:r>
          </w:p>
        </w:tc>
        <w:tc>
          <w:tcPr>
            <w:tcW w:w="1089" w:type="dxa"/>
            <w:vMerge/>
            <w:vAlign w:val="center"/>
          </w:tcPr>
          <w:p w:rsidR="00770CA9" w:rsidRPr="0058219A" w:rsidRDefault="00770CA9" w:rsidP="00770CA9">
            <w:pPr>
              <w:widowControl w:val="0"/>
              <w:jc w:val="center"/>
              <w:rPr>
                <w:rFonts w:ascii="Calibri" w:hAnsi="Calibri"/>
                <w:sz w:val="16"/>
                <w:szCs w:val="16"/>
              </w:rPr>
            </w:pPr>
          </w:p>
        </w:tc>
      </w:tr>
      <w:tr w:rsidR="00770CA9" w:rsidRPr="0058219A" w:rsidTr="00770CA9">
        <w:trPr>
          <w:jc w:val="center"/>
        </w:trPr>
        <w:tc>
          <w:tcPr>
            <w:tcW w:w="1030" w:type="dxa"/>
            <w:vAlign w:val="center"/>
          </w:tcPr>
          <w:p w:rsidR="00770CA9" w:rsidRPr="0058219A" w:rsidRDefault="00770CA9" w:rsidP="00770CA9">
            <w:pPr>
              <w:widowControl w:val="0"/>
              <w:numPr>
                <w:ilvl w:val="0"/>
                <w:numId w:val="25"/>
              </w:numPr>
              <w:jc w:val="center"/>
              <w:rPr>
                <w:rFonts w:ascii="Calibri" w:hAnsi="Calibri"/>
                <w:sz w:val="16"/>
                <w:szCs w:val="16"/>
              </w:rPr>
            </w:pPr>
          </w:p>
        </w:tc>
        <w:tc>
          <w:tcPr>
            <w:tcW w:w="1605" w:type="dxa"/>
            <w:vAlign w:val="center"/>
          </w:tcPr>
          <w:p w:rsidR="00770CA9" w:rsidRDefault="00770CA9" w:rsidP="00770CA9">
            <w:pPr>
              <w:jc w:val="center"/>
              <w:rPr>
                <w:rFonts w:ascii="Sylfaen" w:hAnsi="Sylfaen"/>
                <w:color w:val="000000"/>
              </w:rPr>
            </w:pPr>
            <w:r>
              <w:rPr>
                <w:rFonts w:ascii="Sylfaen" w:hAnsi="Sylfaen"/>
                <w:color w:val="000000"/>
              </w:rPr>
              <w:t>15112150</w:t>
            </w:r>
          </w:p>
        </w:tc>
        <w:tc>
          <w:tcPr>
            <w:tcW w:w="1559" w:type="dxa"/>
            <w:vAlign w:val="center"/>
          </w:tcPr>
          <w:p w:rsidR="00770CA9" w:rsidRPr="0058219A" w:rsidRDefault="00770CA9" w:rsidP="00770CA9">
            <w:pPr>
              <w:pStyle w:val="23"/>
              <w:widowControl w:val="0"/>
              <w:spacing w:after="120" w:line="240" w:lineRule="auto"/>
              <w:ind w:firstLine="0"/>
              <w:jc w:val="center"/>
              <w:rPr>
                <w:rFonts w:ascii="Calibri" w:hAnsi="Calibri"/>
                <w:sz w:val="24"/>
                <w:szCs w:val="24"/>
              </w:rPr>
            </w:pPr>
            <w:r>
              <w:rPr>
                <w:rFonts w:ascii="Calibri" w:hAnsi="Calibri"/>
                <w:sz w:val="24"/>
                <w:szCs w:val="24"/>
              </w:rPr>
              <w:t>Куриная грудинка</w:t>
            </w:r>
          </w:p>
        </w:tc>
        <w:tc>
          <w:tcPr>
            <w:tcW w:w="1138" w:type="dxa"/>
            <w:vAlign w:val="center"/>
          </w:tcPr>
          <w:p w:rsidR="00770CA9" w:rsidRPr="0058219A" w:rsidRDefault="00770CA9" w:rsidP="00770CA9">
            <w:pPr>
              <w:widowControl w:val="0"/>
              <w:jc w:val="center"/>
              <w:rPr>
                <w:rFonts w:ascii="Calibri" w:hAnsi="Calibri"/>
                <w:sz w:val="16"/>
                <w:szCs w:val="16"/>
              </w:rPr>
            </w:pPr>
          </w:p>
        </w:tc>
        <w:tc>
          <w:tcPr>
            <w:tcW w:w="4866" w:type="dxa"/>
            <w:vAlign w:val="center"/>
          </w:tcPr>
          <w:p w:rsidR="00770CA9" w:rsidRPr="00FB553C" w:rsidRDefault="00770CA9" w:rsidP="00770CA9">
            <w:pPr>
              <w:widowControl w:val="0"/>
              <w:jc w:val="center"/>
              <w:rPr>
                <w:rFonts w:ascii="Calibri" w:hAnsi="Calibri"/>
              </w:rPr>
            </w:pPr>
            <w:r w:rsidRPr="00FB553C">
              <w:rPr>
                <w:rFonts w:ascii="Calibri" w:hAnsi="Calibri"/>
              </w:rPr>
              <w:t>Куриная грудинка, замороженная, местная. Чистая, обезкровленная, без костей, без посторонних запахов, в герметичной упаковке – в предусмотренной для пищи таре, расделенными порциями, от 900 граммов до 1,1кг, без водной массы. ГОСТ 31962-2013:</w:t>
            </w:r>
          </w:p>
          <w:p w:rsidR="00770CA9" w:rsidRPr="00FB553C" w:rsidRDefault="00770CA9" w:rsidP="00770CA9">
            <w:pPr>
              <w:widowControl w:val="0"/>
              <w:jc w:val="center"/>
              <w:rPr>
                <w:rFonts w:ascii="Calibri" w:hAnsi="Calibri"/>
              </w:rPr>
            </w:pPr>
            <w:r w:rsidRPr="00FB553C">
              <w:rPr>
                <w:rFonts w:ascii="Calibri" w:hAnsi="Calibri"/>
              </w:rPr>
              <w:t xml:space="preserve">Безопасность и маркировка – пищевой продукт должен быть подвергнут оценке </w:t>
            </w:r>
            <w:r w:rsidRPr="00FB553C">
              <w:rPr>
                <w:rFonts w:ascii="Calibri" w:hAnsi="Calibri"/>
              </w:rPr>
              <w:lastRenderedPageBreak/>
              <w:t>соответствия, согласно (TPTC 021/2011) «О безопасности пищевой продукции» и (TPTC 022/2011) «О маркировке пищевой продукции», ТР ТС 005/2011 "О безопасности упаковки технического регламента таможенного союза и быть маркирован единым знаком оборота на территории ЕврАзЭс, согласно статьи 9 Закона РА  «О безопасности пищевой продукции».</w:t>
            </w:r>
          </w:p>
          <w:p w:rsidR="00770CA9" w:rsidRPr="00FB553C" w:rsidRDefault="00770CA9" w:rsidP="00770CA9">
            <w:pPr>
              <w:widowControl w:val="0"/>
              <w:jc w:val="center"/>
              <w:rPr>
                <w:rFonts w:ascii="Calibri" w:hAnsi="Calibri"/>
              </w:rPr>
            </w:pPr>
            <w:r w:rsidRPr="00FB553C">
              <w:rPr>
                <w:rFonts w:ascii="Calibri" w:hAnsi="Calibri"/>
              </w:rPr>
              <w:t>Маркировка разборчивая.</w:t>
            </w:r>
          </w:p>
        </w:tc>
        <w:tc>
          <w:tcPr>
            <w:tcW w:w="833" w:type="dxa"/>
            <w:vAlign w:val="center"/>
          </w:tcPr>
          <w:p w:rsidR="00770CA9" w:rsidRPr="0058219A" w:rsidRDefault="00770CA9" w:rsidP="00770CA9">
            <w:pPr>
              <w:widowControl w:val="0"/>
              <w:jc w:val="center"/>
              <w:rPr>
                <w:rFonts w:ascii="Calibri" w:hAnsi="Calibri"/>
                <w:sz w:val="16"/>
                <w:szCs w:val="16"/>
              </w:rPr>
            </w:pPr>
            <w:r>
              <w:rPr>
                <w:rFonts w:ascii="Calibri" w:hAnsi="Calibri"/>
                <w:sz w:val="16"/>
                <w:szCs w:val="16"/>
              </w:rPr>
              <w:lastRenderedPageBreak/>
              <w:t>Кг</w:t>
            </w:r>
          </w:p>
        </w:tc>
        <w:tc>
          <w:tcPr>
            <w:tcW w:w="725" w:type="dxa"/>
            <w:vAlign w:val="center"/>
          </w:tcPr>
          <w:p w:rsidR="00770CA9" w:rsidRPr="0058219A" w:rsidRDefault="00770CA9" w:rsidP="00770CA9">
            <w:pPr>
              <w:widowControl w:val="0"/>
              <w:jc w:val="center"/>
              <w:rPr>
                <w:rFonts w:ascii="Calibri" w:hAnsi="Calibri"/>
                <w:sz w:val="16"/>
                <w:szCs w:val="16"/>
              </w:rPr>
            </w:pPr>
          </w:p>
        </w:tc>
        <w:tc>
          <w:tcPr>
            <w:tcW w:w="858" w:type="dxa"/>
            <w:vAlign w:val="center"/>
          </w:tcPr>
          <w:p w:rsidR="00770CA9" w:rsidRPr="0058219A" w:rsidRDefault="00770CA9" w:rsidP="00770CA9">
            <w:pPr>
              <w:widowControl w:val="0"/>
              <w:jc w:val="center"/>
              <w:rPr>
                <w:rFonts w:ascii="Calibri" w:hAnsi="Calibri"/>
                <w:sz w:val="16"/>
                <w:szCs w:val="16"/>
              </w:rPr>
            </w:pPr>
          </w:p>
        </w:tc>
        <w:tc>
          <w:tcPr>
            <w:tcW w:w="706" w:type="dxa"/>
            <w:vAlign w:val="center"/>
          </w:tcPr>
          <w:p w:rsidR="00770CA9" w:rsidRPr="006E4A29" w:rsidRDefault="006E4A29" w:rsidP="00770CA9">
            <w:pPr>
              <w:jc w:val="center"/>
              <w:rPr>
                <w:rFonts w:ascii="Calibri" w:hAnsi="Calibri"/>
                <w:color w:val="000000"/>
                <w:lang w:val="en-US" w:eastAsia="en-US"/>
              </w:rPr>
            </w:pPr>
            <w:r>
              <w:rPr>
                <w:rFonts w:ascii="Calibri" w:hAnsi="Calibri"/>
                <w:color w:val="000000"/>
                <w:lang w:val="en-US"/>
              </w:rPr>
              <w:t>565</w:t>
            </w:r>
          </w:p>
        </w:tc>
        <w:tc>
          <w:tcPr>
            <w:tcW w:w="718" w:type="dxa"/>
            <w:vMerge/>
            <w:vAlign w:val="center"/>
          </w:tcPr>
          <w:p w:rsidR="00770CA9" w:rsidRPr="0058219A" w:rsidRDefault="00770CA9" w:rsidP="00770CA9">
            <w:pPr>
              <w:widowControl w:val="0"/>
              <w:jc w:val="center"/>
              <w:rPr>
                <w:rFonts w:ascii="Calibri" w:hAnsi="Calibri"/>
                <w:sz w:val="16"/>
                <w:szCs w:val="16"/>
              </w:rPr>
            </w:pPr>
          </w:p>
        </w:tc>
        <w:tc>
          <w:tcPr>
            <w:tcW w:w="781" w:type="dxa"/>
            <w:vAlign w:val="center"/>
          </w:tcPr>
          <w:p w:rsidR="00770CA9" w:rsidRDefault="006E4A29" w:rsidP="00770CA9">
            <w:pPr>
              <w:jc w:val="center"/>
              <w:rPr>
                <w:rFonts w:ascii="Calibri" w:hAnsi="Calibri"/>
                <w:color w:val="000000"/>
                <w:lang w:val="en-US" w:eastAsia="en-US"/>
              </w:rPr>
            </w:pPr>
            <w:r>
              <w:rPr>
                <w:rFonts w:ascii="Calibri" w:hAnsi="Calibri"/>
                <w:color w:val="000000"/>
                <w:lang w:val="en-US" w:eastAsia="en-US"/>
              </w:rPr>
              <w:t>565</w:t>
            </w:r>
          </w:p>
        </w:tc>
        <w:tc>
          <w:tcPr>
            <w:tcW w:w="1089" w:type="dxa"/>
            <w:vMerge/>
            <w:vAlign w:val="center"/>
          </w:tcPr>
          <w:p w:rsidR="00770CA9" w:rsidRPr="0058219A" w:rsidRDefault="00770CA9" w:rsidP="00770CA9">
            <w:pPr>
              <w:widowControl w:val="0"/>
              <w:jc w:val="center"/>
              <w:rPr>
                <w:rFonts w:ascii="Calibri" w:hAnsi="Calibri"/>
                <w:sz w:val="16"/>
                <w:szCs w:val="16"/>
              </w:rPr>
            </w:pPr>
          </w:p>
        </w:tc>
      </w:tr>
      <w:tr w:rsidR="00770CA9" w:rsidRPr="0058219A" w:rsidTr="00770CA9">
        <w:trPr>
          <w:jc w:val="center"/>
        </w:trPr>
        <w:tc>
          <w:tcPr>
            <w:tcW w:w="1030" w:type="dxa"/>
            <w:vAlign w:val="center"/>
          </w:tcPr>
          <w:p w:rsidR="00770CA9" w:rsidRPr="0058219A" w:rsidRDefault="00770CA9" w:rsidP="00770CA9">
            <w:pPr>
              <w:widowControl w:val="0"/>
              <w:numPr>
                <w:ilvl w:val="0"/>
                <w:numId w:val="25"/>
              </w:numPr>
              <w:jc w:val="center"/>
              <w:rPr>
                <w:rFonts w:ascii="Calibri" w:hAnsi="Calibri"/>
                <w:sz w:val="16"/>
                <w:szCs w:val="16"/>
              </w:rPr>
            </w:pPr>
          </w:p>
        </w:tc>
        <w:tc>
          <w:tcPr>
            <w:tcW w:w="1605" w:type="dxa"/>
            <w:vAlign w:val="center"/>
          </w:tcPr>
          <w:p w:rsidR="00770CA9" w:rsidRPr="00FB553C" w:rsidRDefault="00FB553C" w:rsidP="00770CA9">
            <w:pPr>
              <w:jc w:val="center"/>
              <w:rPr>
                <w:rFonts w:ascii="Sylfaen" w:hAnsi="Sylfaen"/>
                <w:color w:val="000000"/>
                <w:lang w:val="en-US"/>
              </w:rPr>
            </w:pPr>
            <w:r>
              <w:rPr>
                <w:rFonts w:ascii="Sylfaen" w:hAnsi="Sylfaen"/>
                <w:color w:val="000000"/>
                <w:lang w:val="en-US"/>
              </w:rPr>
              <w:t>15321000</w:t>
            </w:r>
          </w:p>
        </w:tc>
        <w:tc>
          <w:tcPr>
            <w:tcW w:w="1559" w:type="dxa"/>
            <w:vAlign w:val="center"/>
          </w:tcPr>
          <w:p w:rsidR="00770CA9" w:rsidRPr="00770CA9" w:rsidRDefault="00770CA9" w:rsidP="00770CA9">
            <w:pPr>
              <w:pStyle w:val="23"/>
              <w:widowControl w:val="0"/>
              <w:spacing w:after="120" w:line="240" w:lineRule="auto"/>
              <w:ind w:firstLine="0"/>
              <w:jc w:val="center"/>
              <w:rPr>
                <w:rFonts w:ascii="Calibri" w:hAnsi="Calibri"/>
                <w:sz w:val="24"/>
                <w:szCs w:val="24"/>
                <w:lang w:val="en-US"/>
              </w:rPr>
            </w:pPr>
            <w:r>
              <w:rPr>
                <w:rFonts w:ascii="Calibri" w:hAnsi="Calibri"/>
                <w:sz w:val="24"/>
                <w:szCs w:val="24"/>
                <w:lang w:val="en-US"/>
              </w:rPr>
              <w:t>Компот</w:t>
            </w:r>
          </w:p>
        </w:tc>
        <w:tc>
          <w:tcPr>
            <w:tcW w:w="1138" w:type="dxa"/>
            <w:vAlign w:val="center"/>
          </w:tcPr>
          <w:p w:rsidR="00770CA9" w:rsidRPr="0058219A" w:rsidRDefault="00770CA9" w:rsidP="00770CA9">
            <w:pPr>
              <w:widowControl w:val="0"/>
              <w:jc w:val="center"/>
              <w:rPr>
                <w:rFonts w:ascii="Calibri" w:hAnsi="Calibri"/>
                <w:sz w:val="16"/>
                <w:szCs w:val="16"/>
              </w:rPr>
            </w:pPr>
          </w:p>
        </w:tc>
        <w:tc>
          <w:tcPr>
            <w:tcW w:w="4866" w:type="dxa"/>
            <w:vAlign w:val="center"/>
          </w:tcPr>
          <w:p w:rsidR="00770CA9" w:rsidRPr="00A06C1F" w:rsidRDefault="00A06C1F" w:rsidP="00770CA9">
            <w:pPr>
              <w:widowControl w:val="0"/>
              <w:jc w:val="center"/>
              <w:rPr>
                <w:rFonts w:ascii="Calibri" w:hAnsi="Calibri"/>
                <w:sz w:val="20"/>
                <w:szCs w:val="20"/>
              </w:rPr>
            </w:pPr>
            <w:r w:rsidRPr="00A06C1F">
              <w:rPr>
                <w:sz w:val="20"/>
                <w:szCs w:val="20"/>
              </w:rPr>
              <w:br/>
            </w:r>
            <w:r w:rsidRPr="00A06C1F">
              <w:rPr>
                <w:rFonts w:ascii="Arial" w:hAnsi="Arial" w:cs="Arial"/>
                <w:color w:val="222222"/>
                <w:sz w:val="20"/>
                <w:szCs w:val="20"/>
                <w:shd w:val="clear" w:color="auto" w:fill="F8F9FA"/>
              </w:rPr>
              <w:t>Компот из разных видов фруктов, стерилизованный. Состав: вода питьевая, клубника, сахар, регулятор кислотности: лимонная кислота, масса ягод 18-20%. Разливается в 1 литровые стеклянные бутылки. Пищевая ценность 100 г: белок 0,3 г -1,5 г, жиры 0 г -0,3 г, углеводы 20-22 г, Энергетическая ценность составляет 81-97 ккал (340-405 кДж).</w:t>
            </w:r>
            <w:r>
              <w:t xml:space="preserve"> </w:t>
            </w:r>
            <w:r>
              <w:br/>
            </w:r>
            <w:r w:rsidRPr="00A06C1F">
              <w:rPr>
                <w:rFonts w:ascii="Arial" w:hAnsi="Arial" w:cs="Arial"/>
                <w:color w:val="222222"/>
                <w:sz w:val="20"/>
                <w:szCs w:val="20"/>
                <w:shd w:val="clear" w:color="auto" w:fill="F8F9FA"/>
              </w:rPr>
              <w:t>Срок годности: 24 месяца. Дата изготовления и номер партии должны быть указаны на контейнере. Безопасность и маркировка в соответствии с Постановлением Правительства Республики Армения № 744 от 26 июня 2009 года «Статья 8 Закона Республики Армения« О безопасности пищевых продуктов »Технического регламента о соковой продукции, напитках и соковой продукции. Соответствующий МНТЦ 021/2011 «О безопасности пищевых продуктов», МНТЦ 022/2011 «О маркировке пищевых продуктов»</w:t>
            </w:r>
          </w:p>
        </w:tc>
        <w:tc>
          <w:tcPr>
            <w:tcW w:w="833" w:type="dxa"/>
            <w:vAlign w:val="center"/>
          </w:tcPr>
          <w:p w:rsidR="00770CA9" w:rsidRPr="009F47F4" w:rsidRDefault="006E4A29" w:rsidP="00770CA9">
            <w:pPr>
              <w:widowControl w:val="0"/>
              <w:jc w:val="center"/>
              <w:rPr>
                <w:rFonts w:ascii="Calibri" w:hAnsi="Calibri"/>
                <w:sz w:val="16"/>
                <w:szCs w:val="16"/>
                <w:lang w:val="en-US"/>
              </w:rPr>
            </w:pPr>
            <w:r>
              <w:rPr>
                <w:rFonts w:ascii="Calibri" w:hAnsi="Calibri"/>
                <w:sz w:val="16"/>
                <w:szCs w:val="16"/>
                <w:lang w:val="en-US"/>
              </w:rPr>
              <w:t>кг</w:t>
            </w:r>
          </w:p>
        </w:tc>
        <w:tc>
          <w:tcPr>
            <w:tcW w:w="725" w:type="dxa"/>
            <w:vAlign w:val="center"/>
          </w:tcPr>
          <w:p w:rsidR="00770CA9" w:rsidRPr="0058219A" w:rsidRDefault="00770CA9" w:rsidP="00770CA9">
            <w:pPr>
              <w:widowControl w:val="0"/>
              <w:jc w:val="center"/>
              <w:rPr>
                <w:rFonts w:ascii="Calibri" w:hAnsi="Calibri"/>
                <w:sz w:val="16"/>
                <w:szCs w:val="16"/>
              </w:rPr>
            </w:pPr>
          </w:p>
        </w:tc>
        <w:tc>
          <w:tcPr>
            <w:tcW w:w="858" w:type="dxa"/>
            <w:vAlign w:val="center"/>
          </w:tcPr>
          <w:p w:rsidR="00770CA9" w:rsidRPr="0058219A" w:rsidRDefault="00770CA9" w:rsidP="00770CA9">
            <w:pPr>
              <w:widowControl w:val="0"/>
              <w:jc w:val="center"/>
              <w:rPr>
                <w:rFonts w:ascii="Calibri" w:hAnsi="Calibri"/>
                <w:sz w:val="16"/>
                <w:szCs w:val="16"/>
              </w:rPr>
            </w:pPr>
          </w:p>
        </w:tc>
        <w:tc>
          <w:tcPr>
            <w:tcW w:w="706" w:type="dxa"/>
            <w:vAlign w:val="center"/>
          </w:tcPr>
          <w:p w:rsidR="00770CA9" w:rsidRPr="006E4A29" w:rsidRDefault="006E4A29" w:rsidP="00770CA9">
            <w:pPr>
              <w:jc w:val="center"/>
              <w:rPr>
                <w:rFonts w:ascii="Calibri" w:hAnsi="Calibri"/>
                <w:color w:val="000000"/>
                <w:lang w:val="en-US" w:eastAsia="en-US"/>
              </w:rPr>
            </w:pPr>
            <w:r>
              <w:rPr>
                <w:rFonts w:ascii="Calibri" w:hAnsi="Calibri"/>
                <w:color w:val="000000"/>
                <w:lang w:val="en-US" w:eastAsia="en-US"/>
              </w:rPr>
              <w:t>530</w:t>
            </w:r>
          </w:p>
        </w:tc>
        <w:tc>
          <w:tcPr>
            <w:tcW w:w="718" w:type="dxa"/>
            <w:vMerge/>
            <w:vAlign w:val="center"/>
          </w:tcPr>
          <w:p w:rsidR="00770CA9" w:rsidRPr="0058219A" w:rsidRDefault="00770CA9" w:rsidP="00770CA9">
            <w:pPr>
              <w:widowControl w:val="0"/>
              <w:jc w:val="center"/>
              <w:rPr>
                <w:rFonts w:ascii="Calibri" w:hAnsi="Calibri"/>
                <w:sz w:val="16"/>
                <w:szCs w:val="16"/>
              </w:rPr>
            </w:pPr>
          </w:p>
        </w:tc>
        <w:tc>
          <w:tcPr>
            <w:tcW w:w="781" w:type="dxa"/>
            <w:vAlign w:val="center"/>
          </w:tcPr>
          <w:p w:rsidR="00770CA9" w:rsidRPr="006E4A29" w:rsidRDefault="006E4A29" w:rsidP="00770CA9">
            <w:pPr>
              <w:jc w:val="center"/>
              <w:rPr>
                <w:rFonts w:ascii="Calibri" w:hAnsi="Calibri"/>
                <w:color w:val="000000"/>
                <w:lang w:val="en-US" w:eastAsia="en-US"/>
              </w:rPr>
            </w:pPr>
            <w:r>
              <w:rPr>
                <w:rFonts w:ascii="Calibri" w:hAnsi="Calibri"/>
                <w:color w:val="000000"/>
                <w:lang w:val="en-US" w:eastAsia="en-US"/>
              </w:rPr>
              <w:t>530</w:t>
            </w:r>
          </w:p>
        </w:tc>
        <w:tc>
          <w:tcPr>
            <w:tcW w:w="1089" w:type="dxa"/>
            <w:vMerge/>
            <w:vAlign w:val="center"/>
          </w:tcPr>
          <w:p w:rsidR="00770CA9" w:rsidRPr="0058219A" w:rsidRDefault="00770CA9" w:rsidP="00770CA9">
            <w:pPr>
              <w:widowControl w:val="0"/>
              <w:jc w:val="center"/>
              <w:rPr>
                <w:rFonts w:ascii="Calibri" w:hAnsi="Calibri"/>
                <w:sz w:val="16"/>
                <w:szCs w:val="16"/>
              </w:rPr>
            </w:pPr>
          </w:p>
        </w:tc>
      </w:tr>
      <w:tr w:rsidR="003E040A" w:rsidRPr="0058219A" w:rsidTr="00770CA9">
        <w:trPr>
          <w:jc w:val="center"/>
        </w:trPr>
        <w:tc>
          <w:tcPr>
            <w:tcW w:w="1030" w:type="dxa"/>
            <w:vAlign w:val="center"/>
          </w:tcPr>
          <w:p w:rsidR="003E040A" w:rsidRPr="0058219A" w:rsidRDefault="003E040A" w:rsidP="003E040A">
            <w:pPr>
              <w:widowControl w:val="0"/>
              <w:numPr>
                <w:ilvl w:val="0"/>
                <w:numId w:val="25"/>
              </w:numPr>
              <w:jc w:val="center"/>
              <w:rPr>
                <w:rFonts w:ascii="Calibri" w:hAnsi="Calibri"/>
                <w:sz w:val="16"/>
                <w:szCs w:val="16"/>
              </w:rPr>
            </w:pPr>
          </w:p>
        </w:tc>
        <w:tc>
          <w:tcPr>
            <w:tcW w:w="1605" w:type="dxa"/>
            <w:vAlign w:val="center"/>
          </w:tcPr>
          <w:p w:rsidR="003E040A" w:rsidRDefault="003E040A" w:rsidP="003E040A">
            <w:pPr>
              <w:jc w:val="center"/>
              <w:rPr>
                <w:rFonts w:ascii="Sylfaen" w:hAnsi="Sylfaen"/>
                <w:color w:val="000000"/>
              </w:rPr>
            </w:pPr>
            <w:r>
              <w:rPr>
                <w:rFonts w:ascii="Sylfaen" w:hAnsi="Sylfaen"/>
                <w:color w:val="000000"/>
              </w:rPr>
              <w:t>15872400</w:t>
            </w:r>
          </w:p>
        </w:tc>
        <w:tc>
          <w:tcPr>
            <w:tcW w:w="1559" w:type="dxa"/>
            <w:vAlign w:val="center"/>
          </w:tcPr>
          <w:p w:rsidR="003E040A" w:rsidRPr="0058219A" w:rsidRDefault="003E040A" w:rsidP="003E040A">
            <w:pPr>
              <w:pStyle w:val="23"/>
              <w:widowControl w:val="0"/>
              <w:spacing w:after="120" w:line="240" w:lineRule="auto"/>
              <w:ind w:firstLine="0"/>
              <w:jc w:val="center"/>
              <w:rPr>
                <w:rFonts w:ascii="Calibri" w:hAnsi="Calibri"/>
                <w:sz w:val="24"/>
                <w:szCs w:val="24"/>
              </w:rPr>
            </w:pPr>
            <w:r>
              <w:rPr>
                <w:rFonts w:ascii="Calibri" w:hAnsi="Calibri"/>
                <w:sz w:val="24"/>
                <w:szCs w:val="24"/>
              </w:rPr>
              <w:t>Соль, пищевая</w:t>
            </w:r>
          </w:p>
        </w:tc>
        <w:tc>
          <w:tcPr>
            <w:tcW w:w="1138" w:type="dxa"/>
            <w:vAlign w:val="center"/>
          </w:tcPr>
          <w:p w:rsidR="003E040A" w:rsidRPr="0058219A" w:rsidRDefault="003E040A" w:rsidP="003E040A">
            <w:pPr>
              <w:widowControl w:val="0"/>
              <w:jc w:val="center"/>
              <w:rPr>
                <w:rFonts w:ascii="Calibri" w:hAnsi="Calibri"/>
                <w:sz w:val="16"/>
                <w:szCs w:val="16"/>
              </w:rPr>
            </w:pPr>
          </w:p>
        </w:tc>
        <w:tc>
          <w:tcPr>
            <w:tcW w:w="4866" w:type="dxa"/>
            <w:vAlign w:val="center"/>
          </w:tcPr>
          <w:p w:rsidR="003E040A" w:rsidRPr="00A04483" w:rsidRDefault="003E040A" w:rsidP="003E040A">
            <w:pPr>
              <w:widowControl w:val="0"/>
              <w:jc w:val="center"/>
              <w:rPr>
                <w:rFonts w:ascii="Calibri" w:hAnsi="Calibri"/>
                <w:sz w:val="18"/>
                <w:szCs w:val="16"/>
              </w:rPr>
            </w:pPr>
            <w:r w:rsidRPr="00EB4A26">
              <w:rPr>
                <w:rFonts w:ascii="Calibri" w:hAnsi="Calibri"/>
                <w:sz w:val="16"/>
                <w:szCs w:val="16"/>
              </w:rPr>
              <w:t xml:space="preserve">Пищевая соль мелкая, йодированная;  «Поваренная соль экстра и </w:t>
            </w:r>
            <w:r w:rsidRPr="00A04483">
              <w:rPr>
                <w:rFonts w:ascii="Calibri" w:hAnsi="Calibri"/>
                <w:sz w:val="18"/>
                <w:szCs w:val="16"/>
              </w:rPr>
              <w:t xml:space="preserve">высшего сорта, белая, кристаллическое сыпучое вещество, не допускается наличие посторонних механических примесей, массовая доля влажности – не более 0,1 % для </w:t>
            </w:r>
            <w:r w:rsidRPr="00A04483">
              <w:rPr>
                <w:rFonts w:ascii="Calibri" w:hAnsi="Calibri"/>
                <w:sz w:val="18"/>
                <w:szCs w:val="16"/>
              </w:rPr>
              <w:lastRenderedPageBreak/>
              <w:t>экстра соли и не более 0,7% для высшего сорта, упаковка – заводская, вес – 1 килограмм. АСТ 239-2005.</w:t>
            </w:r>
          </w:p>
          <w:p w:rsidR="003E040A" w:rsidRPr="0058219A" w:rsidRDefault="003E040A" w:rsidP="003E040A">
            <w:pPr>
              <w:widowControl w:val="0"/>
              <w:jc w:val="center"/>
              <w:rPr>
                <w:rFonts w:ascii="Calibri" w:hAnsi="Calibri"/>
                <w:sz w:val="16"/>
                <w:szCs w:val="16"/>
              </w:rPr>
            </w:pPr>
            <w:r w:rsidRPr="00A04483">
              <w:rPr>
                <w:rFonts w:ascii="Calibri" w:hAnsi="Calibri"/>
                <w:sz w:val="18"/>
                <w:szCs w:val="16"/>
              </w:rPr>
              <w:t xml:space="preserve">Безопасность,маркировка и упаковка – пищевой продукт должен быть подвергнут оценке соответствия, согласно (TPTC 021/2011) «О безопасности пищевой продукции» и (TPTC 022/2011) «О маркировке пищевой продукции», ТР ТС 005/2011 "О безопасности упаковки технического регламента таможенного союза и быть маркирован единым знаком оборота на территории ЕврАзЭс, согласно статьи 9 Закона РА  «О безопасности пищевой </w:t>
            </w:r>
            <w:r w:rsidRPr="00EB4A26">
              <w:rPr>
                <w:rFonts w:ascii="Calibri" w:hAnsi="Calibri"/>
                <w:sz w:val="16"/>
                <w:szCs w:val="16"/>
              </w:rPr>
              <w:t>продукции».</w:t>
            </w:r>
          </w:p>
        </w:tc>
        <w:tc>
          <w:tcPr>
            <w:tcW w:w="833" w:type="dxa"/>
            <w:vAlign w:val="center"/>
          </w:tcPr>
          <w:p w:rsidR="003E040A" w:rsidRPr="009F47F4" w:rsidRDefault="009F47F4" w:rsidP="003E040A">
            <w:pPr>
              <w:widowControl w:val="0"/>
              <w:jc w:val="center"/>
              <w:rPr>
                <w:rFonts w:ascii="Calibri" w:hAnsi="Calibri"/>
                <w:sz w:val="16"/>
                <w:szCs w:val="16"/>
                <w:lang w:val="en-US"/>
              </w:rPr>
            </w:pPr>
            <w:r>
              <w:rPr>
                <w:rFonts w:ascii="Calibri" w:hAnsi="Calibri"/>
                <w:sz w:val="16"/>
                <w:szCs w:val="16"/>
                <w:lang w:val="en-US"/>
              </w:rPr>
              <w:lastRenderedPageBreak/>
              <w:t>кг</w:t>
            </w:r>
          </w:p>
        </w:tc>
        <w:tc>
          <w:tcPr>
            <w:tcW w:w="725" w:type="dxa"/>
            <w:vAlign w:val="center"/>
          </w:tcPr>
          <w:p w:rsidR="003E040A" w:rsidRPr="0058219A" w:rsidRDefault="003E040A" w:rsidP="003E040A">
            <w:pPr>
              <w:widowControl w:val="0"/>
              <w:jc w:val="center"/>
              <w:rPr>
                <w:rFonts w:ascii="Calibri" w:hAnsi="Calibri"/>
                <w:sz w:val="16"/>
                <w:szCs w:val="16"/>
              </w:rPr>
            </w:pPr>
          </w:p>
        </w:tc>
        <w:tc>
          <w:tcPr>
            <w:tcW w:w="858" w:type="dxa"/>
            <w:vAlign w:val="center"/>
          </w:tcPr>
          <w:p w:rsidR="003E040A" w:rsidRPr="0058219A" w:rsidRDefault="003E040A" w:rsidP="003E040A">
            <w:pPr>
              <w:widowControl w:val="0"/>
              <w:jc w:val="center"/>
              <w:rPr>
                <w:rFonts w:ascii="Calibri" w:hAnsi="Calibri"/>
                <w:sz w:val="16"/>
                <w:szCs w:val="16"/>
              </w:rPr>
            </w:pPr>
          </w:p>
        </w:tc>
        <w:tc>
          <w:tcPr>
            <w:tcW w:w="706" w:type="dxa"/>
            <w:vAlign w:val="center"/>
          </w:tcPr>
          <w:p w:rsidR="003E040A" w:rsidRPr="006E4A29" w:rsidRDefault="006E4A29" w:rsidP="003E040A">
            <w:pPr>
              <w:jc w:val="center"/>
              <w:rPr>
                <w:rFonts w:ascii="Calibri" w:hAnsi="Calibri"/>
                <w:color w:val="000000"/>
                <w:lang w:val="en-US" w:eastAsia="en-US"/>
              </w:rPr>
            </w:pPr>
            <w:r>
              <w:rPr>
                <w:rFonts w:ascii="Calibri" w:hAnsi="Calibri"/>
                <w:color w:val="000000"/>
                <w:lang w:val="en-US" w:eastAsia="en-US"/>
              </w:rPr>
              <w:t>110</w:t>
            </w:r>
          </w:p>
        </w:tc>
        <w:tc>
          <w:tcPr>
            <w:tcW w:w="718" w:type="dxa"/>
            <w:vMerge/>
            <w:vAlign w:val="center"/>
          </w:tcPr>
          <w:p w:rsidR="003E040A" w:rsidRPr="0058219A" w:rsidRDefault="003E040A" w:rsidP="003E040A">
            <w:pPr>
              <w:widowControl w:val="0"/>
              <w:jc w:val="center"/>
              <w:rPr>
                <w:rFonts w:ascii="Calibri" w:hAnsi="Calibri"/>
                <w:sz w:val="16"/>
                <w:szCs w:val="16"/>
              </w:rPr>
            </w:pPr>
          </w:p>
        </w:tc>
        <w:tc>
          <w:tcPr>
            <w:tcW w:w="781" w:type="dxa"/>
            <w:vAlign w:val="center"/>
          </w:tcPr>
          <w:p w:rsidR="003E040A" w:rsidRPr="006E4A29" w:rsidRDefault="006E4A29" w:rsidP="003E040A">
            <w:pPr>
              <w:jc w:val="center"/>
              <w:rPr>
                <w:rFonts w:ascii="Calibri" w:hAnsi="Calibri"/>
                <w:color w:val="000000"/>
                <w:lang w:val="en-US" w:eastAsia="en-US"/>
              </w:rPr>
            </w:pPr>
            <w:r>
              <w:rPr>
                <w:rFonts w:ascii="Calibri" w:hAnsi="Calibri"/>
                <w:color w:val="000000"/>
                <w:lang w:val="en-US" w:eastAsia="en-US"/>
              </w:rPr>
              <w:t>110</w:t>
            </w:r>
          </w:p>
        </w:tc>
        <w:tc>
          <w:tcPr>
            <w:tcW w:w="1089" w:type="dxa"/>
            <w:vMerge/>
            <w:vAlign w:val="center"/>
          </w:tcPr>
          <w:p w:rsidR="003E040A" w:rsidRPr="0058219A" w:rsidRDefault="003E040A" w:rsidP="003E040A">
            <w:pPr>
              <w:widowControl w:val="0"/>
              <w:jc w:val="center"/>
              <w:rPr>
                <w:rFonts w:ascii="Calibri" w:hAnsi="Calibri"/>
                <w:sz w:val="16"/>
                <w:szCs w:val="16"/>
              </w:rPr>
            </w:pPr>
          </w:p>
        </w:tc>
      </w:tr>
      <w:tr w:rsidR="00770CA9" w:rsidRPr="0058219A" w:rsidTr="00770CA9">
        <w:trPr>
          <w:jc w:val="center"/>
        </w:trPr>
        <w:tc>
          <w:tcPr>
            <w:tcW w:w="1030" w:type="dxa"/>
            <w:vAlign w:val="center"/>
          </w:tcPr>
          <w:p w:rsidR="00770CA9" w:rsidRPr="0058219A" w:rsidRDefault="00770CA9" w:rsidP="00770CA9">
            <w:pPr>
              <w:widowControl w:val="0"/>
              <w:numPr>
                <w:ilvl w:val="0"/>
                <w:numId w:val="25"/>
              </w:numPr>
              <w:jc w:val="center"/>
              <w:rPr>
                <w:rFonts w:ascii="Calibri" w:hAnsi="Calibri"/>
                <w:sz w:val="16"/>
                <w:szCs w:val="16"/>
              </w:rPr>
            </w:pPr>
          </w:p>
        </w:tc>
        <w:tc>
          <w:tcPr>
            <w:tcW w:w="1605" w:type="dxa"/>
            <w:vAlign w:val="center"/>
          </w:tcPr>
          <w:p w:rsidR="00770CA9" w:rsidRPr="00FB553C" w:rsidRDefault="00FB553C" w:rsidP="00770CA9">
            <w:pPr>
              <w:jc w:val="center"/>
              <w:rPr>
                <w:rFonts w:ascii="Sylfaen" w:hAnsi="Sylfaen"/>
                <w:color w:val="000000"/>
                <w:lang w:val="en-US"/>
              </w:rPr>
            </w:pPr>
            <w:r>
              <w:rPr>
                <w:rFonts w:ascii="Sylfaen" w:hAnsi="Sylfaen"/>
                <w:color w:val="000000"/>
                <w:lang w:val="en-US"/>
              </w:rPr>
              <w:t>15333100</w:t>
            </w:r>
          </w:p>
        </w:tc>
        <w:tc>
          <w:tcPr>
            <w:tcW w:w="1559" w:type="dxa"/>
            <w:vAlign w:val="center"/>
          </w:tcPr>
          <w:p w:rsidR="00770CA9" w:rsidRPr="00770CA9" w:rsidRDefault="00770CA9" w:rsidP="00770CA9">
            <w:pPr>
              <w:pStyle w:val="23"/>
              <w:widowControl w:val="0"/>
              <w:spacing w:after="120" w:line="240" w:lineRule="auto"/>
              <w:ind w:firstLine="0"/>
              <w:jc w:val="center"/>
              <w:rPr>
                <w:rFonts w:ascii="Calibri" w:hAnsi="Calibri"/>
                <w:sz w:val="24"/>
                <w:szCs w:val="24"/>
                <w:lang w:val="en-US"/>
              </w:rPr>
            </w:pPr>
            <w:r>
              <w:rPr>
                <w:rFonts w:ascii="Calibri" w:hAnsi="Calibri"/>
                <w:sz w:val="24"/>
                <w:szCs w:val="24"/>
                <w:lang w:val="en-US"/>
              </w:rPr>
              <w:t>Томатная паста</w:t>
            </w:r>
          </w:p>
        </w:tc>
        <w:tc>
          <w:tcPr>
            <w:tcW w:w="1138" w:type="dxa"/>
            <w:vAlign w:val="center"/>
          </w:tcPr>
          <w:p w:rsidR="00770CA9" w:rsidRPr="0058219A" w:rsidRDefault="00770CA9" w:rsidP="00770CA9">
            <w:pPr>
              <w:widowControl w:val="0"/>
              <w:jc w:val="center"/>
              <w:rPr>
                <w:rFonts w:ascii="Calibri" w:hAnsi="Calibri"/>
                <w:sz w:val="16"/>
                <w:szCs w:val="16"/>
              </w:rPr>
            </w:pPr>
          </w:p>
        </w:tc>
        <w:tc>
          <w:tcPr>
            <w:tcW w:w="4866" w:type="dxa"/>
            <w:vAlign w:val="center"/>
          </w:tcPr>
          <w:p w:rsidR="00A06C1F" w:rsidRPr="00A06C1F" w:rsidRDefault="00A06C1F" w:rsidP="009F47F4">
            <w:pPr>
              <w:widowControl w:val="0"/>
              <w:jc w:val="center"/>
              <w:rPr>
                <w:rFonts w:ascii="Calibri" w:hAnsi="Calibri"/>
                <w:sz w:val="16"/>
                <w:szCs w:val="16"/>
              </w:rPr>
            </w:pPr>
            <w:r w:rsidRPr="00A06C1F">
              <w:rPr>
                <w:rFonts w:ascii="Calibri" w:hAnsi="Calibri"/>
                <w:sz w:val="16"/>
                <w:szCs w:val="16"/>
              </w:rPr>
              <w:t>Высокое качество, упаковка в 0,5 л стеклянную тару, ГОСТ 3343-89. Безопасность в соответствии с N 2-III-4.9-01-2010 гигиеническими нормами и маркировкой - Статья 8 Закона РА «О безопасности пищевых продуктов»</w:t>
            </w:r>
          </w:p>
          <w:p w:rsidR="00770CA9" w:rsidRPr="009F47F4" w:rsidRDefault="00770CA9" w:rsidP="00770CA9">
            <w:pPr>
              <w:widowControl w:val="0"/>
              <w:jc w:val="center"/>
              <w:rPr>
                <w:rFonts w:ascii="Calibri" w:hAnsi="Calibri"/>
                <w:sz w:val="20"/>
                <w:szCs w:val="20"/>
              </w:rPr>
            </w:pPr>
          </w:p>
        </w:tc>
        <w:tc>
          <w:tcPr>
            <w:tcW w:w="833" w:type="dxa"/>
            <w:vAlign w:val="center"/>
          </w:tcPr>
          <w:p w:rsidR="00770CA9" w:rsidRPr="009F47F4" w:rsidRDefault="009F47F4" w:rsidP="00770CA9">
            <w:pPr>
              <w:widowControl w:val="0"/>
              <w:jc w:val="center"/>
              <w:rPr>
                <w:rFonts w:ascii="Calibri" w:hAnsi="Calibri"/>
                <w:sz w:val="16"/>
                <w:szCs w:val="16"/>
                <w:lang w:val="en-US"/>
              </w:rPr>
            </w:pPr>
            <w:r>
              <w:rPr>
                <w:rFonts w:ascii="Calibri" w:hAnsi="Calibri"/>
                <w:sz w:val="16"/>
                <w:szCs w:val="16"/>
                <w:lang w:val="en-US"/>
              </w:rPr>
              <w:t>кг</w:t>
            </w:r>
          </w:p>
        </w:tc>
        <w:tc>
          <w:tcPr>
            <w:tcW w:w="725" w:type="dxa"/>
            <w:vAlign w:val="center"/>
          </w:tcPr>
          <w:p w:rsidR="00770CA9" w:rsidRPr="0058219A" w:rsidRDefault="00770CA9" w:rsidP="00770CA9">
            <w:pPr>
              <w:widowControl w:val="0"/>
              <w:jc w:val="center"/>
              <w:rPr>
                <w:rFonts w:ascii="Calibri" w:hAnsi="Calibri"/>
                <w:sz w:val="16"/>
                <w:szCs w:val="16"/>
              </w:rPr>
            </w:pPr>
          </w:p>
        </w:tc>
        <w:tc>
          <w:tcPr>
            <w:tcW w:w="858" w:type="dxa"/>
            <w:vAlign w:val="center"/>
          </w:tcPr>
          <w:p w:rsidR="00770CA9" w:rsidRPr="0058219A" w:rsidRDefault="00770CA9" w:rsidP="00770CA9">
            <w:pPr>
              <w:widowControl w:val="0"/>
              <w:jc w:val="center"/>
              <w:rPr>
                <w:rFonts w:ascii="Calibri" w:hAnsi="Calibri"/>
                <w:sz w:val="16"/>
                <w:szCs w:val="16"/>
              </w:rPr>
            </w:pPr>
          </w:p>
        </w:tc>
        <w:tc>
          <w:tcPr>
            <w:tcW w:w="706" w:type="dxa"/>
            <w:vAlign w:val="center"/>
          </w:tcPr>
          <w:p w:rsidR="00770CA9" w:rsidRPr="006E4A29" w:rsidRDefault="006E4A29" w:rsidP="00770CA9">
            <w:pPr>
              <w:jc w:val="center"/>
              <w:rPr>
                <w:rFonts w:ascii="Calibri" w:hAnsi="Calibri"/>
                <w:color w:val="000000"/>
                <w:lang w:val="en-US" w:eastAsia="en-US"/>
              </w:rPr>
            </w:pPr>
            <w:r>
              <w:rPr>
                <w:rFonts w:ascii="Calibri" w:hAnsi="Calibri"/>
                <w:color w:val="000000"/>
                <w:lang w:val="en-US" w:eastAsia="en-US"/>
              </w:rPr>
              <w:t>34</w:t>
            </w:r>
          </w:p>
        </w:tc>
        <w:tc>
          <w:tcPr>
            <w:tcW w:w="718" w:type="dxa"/>
            <w:vMerge/>
            <w:vAlign w:val="center"/>
          </w:tcPr>
          <w:p w:rsidR="00770CA9" w:rsidRPr="0058219A" w:rsidRDefault="00770CA9" w:rsidP="00770CA9">
            <w:pPr>
              <w:widowControl w:val="0"/>
              <w:jc w:val="center"/>
              <w:rPr>
                <w:rFonts w:ascii="Calibri" w:hAnsi="Calibri"/>
                <w:sz w:val="16"/>
                <w:szCs w:val="16"/>
              </w:rPr>
            </w:pPr>
          </w:p>
        </w:tc>
        <w:tc>
          <w:tcPr>
            <w:tcW w:w="781" w:type="dxa"/>
            <w:vAlign w:val="center"/>
          </w:tcPr>
          <w:p w:rsidR="00770CA9" w:rsidRPr="006E4A29" w:rsidRDefault="006E4A29" w:rsidP="00770CA9">
            <w:pPr>
              <w:jc w:val="center"/>
              <w:rPr>
                <w:rFonts w:ascii="Calibri" w:hAnsi="Calibri"/>
                <w:color w:val="000000"/>
                <w:lang w:val="en-US" w:eastAsia="en-US"/>
              </w:rPr>
            </w:pPr>
            <w:r>
              <w:rPr>
                <w:rFonts w:ascii="Calibri" w:hAnsi="Calibri"/>
                <w:color w:val="000000"/>
                <w:lang w:val="en-US" w:eastAsia="en-US"/>
              </w:rPr>
              <w:t>34</w:t>
            </w:r>
          </w:p>
        </w:tc>
        <w:tc>
          <w:tcPr>
            <w:tcW w:w="1089" w:type="dxa"/>
            <w:vMerge/>
            <w:vAlign w:val="center"/>
          </w:tcPr>
          <w:p w:rsidR="00770CA9" w:rsidRPr="0058219A" w:rsidRDefault="00770CA9" w:rsidP="00770CA9">
            <w:pPr>
              <w:widowControl w:val="0"/>
              <w:jc w:val="center"/>
              <w:rPr>
                <w:rFonts w:ascii="Calibri" w:hAnsi="Calibri"/>
                <w:sz w:val="16"/>
                <w:szCs w:val="16"/>
              </w:rPr>
            </w:pPr>
          </w:p>
        </w:tc>
      </w:tr>
    </w:tbl>
    <w:p w:rsidR="007247C0" w:rsidRPr="0058219A" w:rsidRDefault="007247C0" w:rsidP="007247C0">
      <w:pPr>
        <w:widowControl w:val="0"/>
        <w:jc w:val="both"/>
        <w:rPr>
          <w:rFonts w:ascii="Calibri" w:hAnsi="Calibri"/>
        </w:rPr>
      </w:pPr>
    </w:p>
    <w:tbl>
      <w:tblPr>
        <w:tblW w:w="11751" w:type="dxa"/>
        <w:tblInd w:w="409" w:type="dxa"/>
        <w:tblLayout w:type="fixed"/>
        <w:tblLook w:val="04A0" w:firstRow="1" w:lastRow="0" w:firstColumn="1" w:lastColumn="0" w:noHBand="0" w:noVBand="1"/>
      </w:tblPr>
      <w:tblGrid>
        <w:gridCol w:w="6645"/>
        <w:gridCol w:w="760"/>
        <w:gridCol w:w="4346"/>
      </w:tblGrid>
      <w:tr w:rsidR="007247C0" w:rsidTr="00106036">
        <w:tc>
          <w:tcPr>
            <w:tcW w:w="6645" w:type="dxa"/>
            <w:hideMark/>
          </w:tcPr>
          <w:p w:rsidR="00FB553C" w:rsidRDefault="00FB553C" w:rsidP="00106036">
            <w:pPr>
              <w:widowControl w:val="0"/>
              <w:spacing w:after="160"/>
              <w:jc w:val="center"/>
              <w:rPr>
                <w:rFonts w:ascii="Calibri" w:hAnsi="Calibri"/>
              </w:rPr>
            </w:pPr>
          </w:p>
          <w:p w:rsidR="00FB553C" w:rsidRDefault="00FB553C" w:rsidP="00106036">
            <w:pPr>
              <w:widowControl w:val="0"/>
              <w:spacing w:after="160"/>
              <w:jc w:val="center"/>
              <w:rPr>
                <w:rFonts w:ascii="Calibri" w:hAnsi="Calibri"/>
              </w:rPr>
            </w:pPr>
          </w:p>
          <w:p w:rsidR="007247C0" w:rsidRPr="00FB553C" w:rsidRDefault="007247C0" w:rsidP="00106036">
            <w:pPr>
              <w:widowControl w:val="0"/>
              <w:spacing w:after="160"/>
              <w:jc w:val="center"/>
              <w:rPr>
                <w:rFonts w:ascii="Calibri" w:hAnsi="Calibri"/>
              </w:rPr>
            </w:pPr>
            <w:r w:rsidRPr="00FB553C">
              <w:rPr>
                <w:rFonts w:ascii="Calibri" w:hAnsi="Calibri"/>
              </w:rPr>
              <w:t>ПОКУПАТЕЛЬ</w:t>
            </w:r>
          </w:p>
          <w:p w:rsidR="00FB553C" w:rsidRDefault="007247C0" w:rsidP="00FB553C">
            <w:r w:rsidRPr="00FB553C">
              <w:rPr>
                <w:rFonts w:ascii="Calibri" w:hAnsi="Calibri"/>
                <w:i/>
              </w:rPr>
              <w:t>“</w:t>
            </w:r>
            <w:r w:rsidR="00FB553C" w:rsidRPr="00060018">
              <w:rPr>
                <w:rFonts w:ascii="GHEA Grapalat" w:hAnsi="GHEA Grapalat" w:cs="Sylfaen"/>
                <w:sz w:val="22"/>
                <w:lang w:val="af-ZA"/>
              </w:rPr>
              <w:t>«</w:t>
            </w:r>
            <w:r w:rsidR="00FB553C">
              <w:rPr>
                <w:rFonts w:ascii="GHEA Grapalat" w:hAnsi="GHEA Grapalat" w:cs="Sylfaen"/>
                <w:sz w:val="22"/>
                <w:lang w:val="af-ZA"/>
              </w:rPr>
              <w:t>Оснавная школа имени Саргиса  Оганнисяна</w:t>
            </w:r>
            <w:r w:rsidR="00FB553C" w:rsidRPr="00060018">
              <w:rPr>
                <w:rFonts w:ascii="GHEA Grapalat" w:hAnsi="GHEA Grapalat" w:cs="Sylfaen"/>
                <w:sz w:val="22"/>
                <w:lang w:val="af-ZA"/>
              </w:rPr>
              <w:t xml:space="preserve"> </w:t>
            </w:r>
            <w:r w:rsidR="00FB553C">
              <w:rPr>
                <w:rFonts w:ascii="GHEA Grapalat" w:hAnsi="GHEA Grapalat" w:cs="Sylfaen"/>
                <w:sz w:val="22"/>
                <w:lang w:val="af-ZA"/>
              </w:rPr>
              <w:t>села Воскетап Араратского марза</w:t>
            </w:r>
            <w:r w:rsidR="00FB553C" w:rsidRPr="00060018">
              <w:rPr>
                <w:rFonts w:ascii="GHEA Grapalat" w:hAnsi="GHEA Grapalat" w:cs="Sylfaen"/>
                <w:sz w:val="22"/>
                <w:lang w:val="af-ZA"/>
              </w:rPr>
              <w:t>» ГНКО</w:t>
            </w:r>
          </w:p>
          <w:p w:rsidR="00FB553C" w:rsidRPr="00195E71" w:rsidRDefault="00FB553C" w:rsidP="00FB553C">
            <w:pPr>
              <w:widowControl w:val="0"/>
              <w:spacing w:after="160"/>
              <w:contextualSpacing/>
              <w:jc w:val="center"/>
              <w:rPr>
                <w:rFonts w:ascii="Calibri" w:hAnsi="Calibri"/>
                <w:b/>
                <w:i/>
              </w:rPr>
            </w:pPr>
            <w:r>
              <w:rPr>
                <w:rFonts w:ascii="Calibri" w:hAnsi="Calibri"/>
                <w:b/>
                <w:i/>
              </w:rPr>
              <w:t xml:space="preserve">РА, Арартский марз, село </w:t>
            </w:r>
            <w:r w:rsidRPr="00195E71">
              <w:rPr>
                <w:rFonts w:ascii="Calibri" w:hAnsi="Calibri"/>
                <w:b/>
                <w:i/>
              </w:rPr>
              <w:t>Воскетап</w:t>
            </w:r>
            <w:r>
              <w:rPr>
                <w:rFonts w:ascii="Calibri" w:hAnsi="Calibri"/>
                <w:b/>
                <w:i/>
              </w:rPr>
              <w:t xml:space="preserve">, улица </w:t>
            </w:r>
            <w:r w:rsidRPr="00195E71">
              <w:rPr>
                <w:rFonts w:ascii="Calibri" w:hAnsi="Calibri"/>
                <w:b/>
                <w:i/>
              </w:rPr>
              <w:t>Месропа Маштоца 30</w:t>
            </w:r>
          </w:p>
          <w:p w:rsidR="00FB553C" w:rsidRPr="00FB553C" w:rsidRDefault="00FB553C" w:rsidP="00FB553C">
            <w:pPr>
              <w:widowControl w:val="0"/>
              <w:spacing w:after="160"/>
              <w:contextualSpacing/>
              <w:rPr>
                <w:rFonts w:ascii="Calibri" w:hAnsi="Calibri"/>
                <w:b/>
                <w:i/>
              </w:rPr>
            </w:pPr>
            <w:r>
              <w:rPr>
                <w:rFonts w:ascii="Calibri" w:hAnsi="Calibri"/>
                <w:b/>
                <w:i/>
              </w:rPr>
              <w:t xml:space="preserve">Тел: </w:t>
            </w:r>
            <w:r w:rsidRPr="00FB553C">
              <w:rPr>
                <w:rFonts w:ascii="Calibri" w:hAnsi="Calibri"/>
                <w:b/>
                <w:i/>
              </w:rPr>
              <w:t>094553228</w:t>
            </w:r>
          </w:p>
          <w:p w:rsidR="00FB553C" w:rsidRPr="00FB553C" w:rsidRDefault="00FB553C" w:rsidP="00FB553C">
            <w:pPr>
              <w:widowControl w:val="0"/>
              <w:spacing w:after="160"/>
              <w:contextualSpacing/>
              <w:rPr>
                <w:rFonts w:ascii="GHEA Grapalat" w:hAnsi="GHEA Grapalat" w:cs="Sylfaen"/>
                <w:b/>
                <w:bCs/>
              </w:rPr>
            </w:pPr>
            <w:r w:rsidRPr="002038DF">
              <w:rPr>
                <w:rFonts w:ascii="GHEA Grapalat" w:hAnsi="GHEA Grapalat" w:cs="Sylfaen"/>
                <w:b/>
                <w:bCs/>
              </w:rPr>
              <w:t>РНН 0</w:t>
            </w:r>
            <w:r w:rsidRPr="00FB553C">
              <w:rPr>
                <w:rFonts w:ascii="GHEA Grapalat" w:hAnsi="GHEA Grapalat" w:cs="Sylfaen"/>
                <w:b/>
                <w:bCs/>
              </w:rPr>
              <w:t>4103945</w:t>
            </w:r>
          </w:p>
          <w:p w:rsidR="00FB553C" w:rsidRPr="002038DF" w:rsidRDefault="00FB553C" w:rsidP="00FB553C">
            <w:pPr>
              <w:widowControl w:val="0"/>
              <w:spacing w:after="160"/>
              <w:contextualSpacing/>
              <w:rPr>
                <w:rFonts w:ascii="GHEA Grapalat" w:hAnsi="GHEA Grapalat" w:cs="Sylfaen"/>
                <w:b/>
                <w:bCs/>
              </w:rPr>
            </w:pPr>
            <w:r w:rsidRPr="002038DF">
              <w:rPr>
                <w:rFonts w:ascii="GHEA Grapalat" w:hAnsi="GHEA Grapalat" w:cs="Sylfaen"/>
                <w:b/>
                <w:bCs/>
              </w:rPr>
              <w:t>Банк:  Центральное Казначейство</w:t>
            </w:r>
          </w:p>
          <w:p w:rsidR="00FB553C" w:rsidRPr="00FB553C" w:rsidRDefault="00FB553C" w:rsidP="00FB553C">
            <w:pPr>
              <w:widowControl w:val="0"/>
              <w:spacing w:after="160"/>
              <w:contextualSpacing/>
              <w:rPr>
                <w:rFonts w:ascii="GHEA Grapalat" w:hAnsi="GHEA Grapalat" w:cs="Sylfaen"/>
                <w:b/>
                <w:bCs/>
              </w:rPr>
            </w:pPr>
            <w:r>
              <w:rPr>
                <w:rFonts w:ascii="GHEA Grapalat" w:hAnsi="GHEA Grapalat" w:cs="Sylfaen"/>
                <w:b/>
                <w:bCs/>
              </w:rPr>
              <w:t xml:space="preserve"> </w:t>
            </w:r>
            <w:r w:rsidRPr="002038DF">
              <w:rPr>
                <w:rFonts w:ascii="GHEA Grapalat" w:hAnsi="GHEA Grapalat" w:cs="Sylfaen"/>
                <w:b/>
                <w:bCs/>
              </w:rPr>
              <w:t>Счет: 900</w:t>
            </w:r>
            <w:r w:rsidRPr="00FB553C">
              <w:rPr>
                <w:rFonts w:ascii="GHEA Grapalat" w:hAnsi="GHEA Grapalat" w:cs="Sylfaen"/>
                <w:b/>
                <w:bCs/>
              </w:rPr>
              <w:t>428000419</w:t>
            </w:r>
          </w:p>
          <w:p w:rsidR="007247C0" w:rsidRPr="00FB553C" w:rsidRDefault="007247C0" w:rsidP="00106036">
            <w:pPr>
              <w:widowControl w:val="0"/>
              <w:rPr>
                <w:rFonts w:ascii="Calibri" w:hAnsi="Calibri"/>
              </w:rPr>
            </w:pPr>
            <w:r w:rsidRPr="00FB553C">
              <w:rPr>
                <w:rFonts w:ascii="Calibri" w:hAnsi="Calibri"/>
              </w:rPr>
              <w:t>Дир</w:t>
            </w:r>
            <w:r w:rsidR="00FB553C">
              <w:rPr>
                <w:rFonts w:ascii="Calibri" w:hAnsi="Calibri"/>
              </w:rPr>
              <w:t>ектор____________Торгом Петосян</w:t>
            </w:r>
          </w:p>
          <w:p w:rsidR="007247C0" w:rsidRPr="00FB553C" w:rsidRDefault="007247C0" w:rsidP="00106036">
            <w:pPr>
              <w:widowControl w:val="0"/>
              <w:spacing w:after="160"/>
              <w:rPr>
                <w:rFonts w:ascii="Calibri" w:hAnsi="Calibri"/>
                <w:sz w:val="16"/>
                <w:szCs w:val="16"/>
              </w:rPr>
            </w:pPr>
            <w:r w:rsidRPr="00FB553C">
              <w:rPr>
                <w:rFonts w:ascii="Calibri" w:hAnsi="Calibri"/>
                <w:sz w:val="16"/>
                <w:szCs w:val="16"/>
              </w:rPr>
              <w:t xml:space="preserve">                                      /подпись/</w:t>
            </w:r>
          </w:p>
          <w:p w:rsidR="007247C0" w:rsidRPr="00FB553C" w:rsidRDefault="007247C0" w:rsidP="00106036">
            <w:pPr>
              <w:widowControl w:val="0"/>
              <w:spacing w:after="160"/>
              <w:rPr>
                <w:rFonts w:ascii="Calibri" w:hAnsi="Calibri"/>
              </w:rPr>
            </w:pPr>
            <w:r w:rsidRPr="00FB553C">
              <w:rPr>
                <w:rFonts w:ascii="Calibri" w:hAnsi="Calibri"/>
              </w:rPr>
              <w:t xml:space="preserve">                       М. П.</w:t>
            </w:r>
          </w:p>
        </w:tc>
        <w:tc>
          <w:tcPr>
            <w:tcW w:w="760" w:type="dxa"/>
          </w:tcPr>
          <w:p w:rsidR="007247C0" w:rsidRDefault="007247C0" w:rsidP="00106036">
            <w:pPr>
              <w:widowControl w:val="0"/>
              <w:spacing w:after="160"/>
              <w:jc w:val="center"/>
              <w:rPr>
                <w:rFonts w:ascii="Calibri" w:hAnsi="Calibri"/>
              </w:rPr>
            </w:pPr>
          </w:p>
        </w:tc>
        <w:tc>
          <w:tcPr>
            <w:tcW w:w="4346" w:type="dxa"/>
            <w:hideMark/>
          </w:tcPr>
          <w:p w:rsidR="009F47F4" w:rsidRDefault="009F47F4" w:rsidP="00106036">
            <w:pPr>
              <w:widowControl w:val="0"/>
              <w:spacing w:after="160"/>
              <w:jc w:val="center"/>
              <w:rPr>
                <w:rFonts w:ascii="Calibri" w:hAnsi="Calibri"/>
                <w:b/>
              </w:rPr>
            </w:pPr>
          </w:p>
          <w:p w:rsidR="009F47F4" w:rsidRDefault="009F47F4" w:rsidP="00106036">
            <w:pPr>
              <w:widowControl w:val="0"/>
              <w:spacing w:after="160"/>
              <w:jc w:val="center"/>
              <w:rPr>
                <w:rFonts w:ascii="Calibri" w:hAnsi="Calibri"/>
                <w:b/>
              </w:rPr>
            </w:pPr>
          </w:p>
          <w:p w:rsidR="007247C0" w:rsidRDefault="007247C0" w:rsidP="00106036">
            <w:pPr>
              <w:widowControl w:val="0"/>
              <w:spacing w:after="160"/>
              <w:jc w:val="center"/>
              <w:rPr>
                <w:rFonts w:ascii="Calibri" w:hAnsi="Calibri" w:cs="Sylfaen"/>
                <w:b/>
                <w:bCs/>
              </w:rPr>
            </w:pPr>
            <w:r>
              <w:rPr>
                <w:rFonts w:ascii="Calibri" w:hAnsi="Calibri"/>
                <w:b/>
              </w:rPr>
              <w:t>ПРОДАВЕЦ</w:t>
            </w:r>
          </w:p>
          <w:p w:rsidR="007247C0" w:rsidRDefault="007247C0" w:rsidP="00106036">
            <w:pPr>
              <w:widowControl w:val="0"/>
              <w:jc w:val="center"/>
              <w:rPr>
                <w:rFonts w:ascii="Calibri" w:hAnsi="Calibri"/>
                <w:lang w:val="en-US"/>
              </w:rPr>
            </w:pPr>
            <w:r>
              <w:rPr>
                <w:rFonts w:ascii="Calibri" w:hAnsi="Calibri"/>
                <w:lang w:val="en-US"/>
              </w:rPr>
              <w:t>______________________</w:t>
            </w:r>
          </w:p>
          <w:p w:rsidR="007247C0" w:rsidRDefault="007247C0" w:rsidP="00106036">
            <w:pPr>
              <w:widowControl w:val="0"/>
              <w:spacing w:after="160"/>
              <w:jc w:val="center"/>
              <w:rPr>
                <w:rFonts w:ascii="Calibri" w:hAnsi="Calibri"/>
                <w:sz w:val="16"/>
                <w:szCs w:val="16"/>
              </w:rPr>
            </w:pPr>
            <w:r>
              <w:rPr>
                <w:rFonts w:ascii="Calibri" w:hAnsi="Calibri"/>
                <w:sz w:val="16"/>
                <w:szCs w:val="16"/>
              </w:rPr>
              <w:t>/подпись/</w:t>
            </w:r>
          </w:p>
          <w:p w:rsidR="007247C0" w:rsidRDefault="007247C0" w:rsidP="00106036">
            <w:pPr>
              <w:widowControl w:val="0"/>
              <w:spacing w:after="160"/>
              <w:jc w:val="center"/>
              <w:rPr>
                <w:rFonts w:ascii="Calibri" w:hAnsi="Calibri"/>
              </w:rPr>
            </w:pPr>
            <w:r>
              <w:rPr>
                <w:rFonts w:ascii="Calibri" w:hAnsi="Calibri"/>
              </w:rPr>
              <w:t>М. П.</w:t>
            </w:r>
          </w:p>
        </w:tc>
      </w:tr>
    </w:tbl>
    <w:p w:rsidR="007247C0" w:rsidRPr="0058219A" w:rsidRDefault="007247C0" w:rsidP="007247C0">
      <w:pPr>
        <w:widowControl w:val="0"/>
        <w:spacing w:after="160"/>
        <w:jc w:val="right"/>
        <w:rPr>
          <w:rFonts w:ascii="Calibri" w:hAnsi="Calibri"/>
          <w:i/>
        </w:rPr>
      </w:pPr>
      <w:r w:rsidRPr="0058219A">
        <w:rPr>
          <w:rFonts w:ascii="Calibri" w:hAnsi="Calibri"/>
        </w:rPr>
        <w:br w:type="page"/>
      </w:r>
      <w:r w:rsidRPr="0058219A">
        <w:rPr>
          <w:rFonts w:ascii="Calibri" w:hAnsi="Calibri"/>
          <w:i/>
        </w:rPr>
        <w:lastRenderedPageBreak/>
        <w:t>Приложение № 2</w:t>
      </w:r>
    </w:p>
    <w:p w:rsidR="007247C0" w:rsidRPr="0058219A" w:rsidRDefault="007247C0" w:rsidP="007247C0">
      <w:pPr>
        <w:widowControl w:val="0"/>
        <w:spacing w:after="160"/>
        <w:jc w:val="right"/>
        <w:rPr>
          <w:rFonts w:ascii="Calibri" w:hAnsi="Calibri"/>
          <w:i/>
        </w:rPr>
      </w:pPr>
      <w:r w:rsidRPr="0058219A">
        <w:rPr>
          <w:rFonts w:ascii="Calibri" w:hAnsi="Calibri"/>
          <w:i/>
        </w:rPr>
        <w:t xml:space="preserve">к Договору под кодом </w:t>
      </w:r>
      <w:r w:rsidRPr="0058219A">
        <w:rPr>
          <w:rFonts w:ascii="Calibri" w:hAnsi="Calibri"/>
          <w:i/>
        </w:rPr>
        <w:br/>
        <w:t>заключенному "</w:t>
      </w:r>
      <w:r w:rsidRPr="0058219A">
        <w:rPr>
          <w:rFonts w:ascii="Calibri" w:hAnsi="Calibri"/>
          <w:i/>
        </w:rPr>
        <w:tab/>
        <w:t>"</w:t>
      </w:r>
      <w:r w:rsidRPr="0058219A">
        <w:rPr>
          <w:rFonts w:ascii="Calibri" w:hAnsi="Calibri"/>
          <w:i/>
        </w:rPr>
        <w:tab/>
        <w:t>20</w:t>
      </w:r>
      <w:r w:rsidRPr="0058219A">
        <w:rPr>
          <w:rFonts w:ascii="Calibri" w:hAnsi="Calibri"/>
          <w:i/>
        </w:rPr>
        <w:tab/>
        <w:t>г.</w:t>
      </w:r>
    </w:p>
    <w:p w:rsidR="007247C0" w:rsidRPr="0058219A" w:rsidRDefault="007247C0" w:rsidP="007247C0">
      <w:pPr>
        <w:widowControl w:val="0"/>
        <w:spacing w:after="160"/>
        <w:jc w:val="center"/>
        <w:rPr>
          <w:rFonts w:ascii="Calibri" w:hAnsi="Calibri"/>
        </w:rPr>
      </w:pPr>
      <w:r w:rsidRPr="0058219A">
        <w:rPr>
          <w:rFonts w:ascii="Calibri" w:hAnsi="Calibri"/>
        </w:rPr>
        <w:t>ГРАФИК ОПЛАТЫ</w:t>
      </w:r>
      <w:r w:rsidRPr="0058219A">
        <w:rPr>
          <w:rStyle w:val="af7"/>
          <w:rFonts w:ascii="Calibri" w:hAnsi="Calibri"/>
        </w:rPr>
        <w:footnoteReference w:customMarkFollows="1" w:id="20"/>
        <w:t>*</w:t>
      </w:r>
    </w:p>
    <w:p w:rsidR="007247C0" w:rsidRPr="0058219A" w:rsidRDefault="007247C0" w:rsidP="007247C0">
      <w:pPr>
        <w:widowControl w:val="0"/>
        <w:spacing w:after="160"/>
        <w:jc w:val="right"/>
        <w:rPr>
          <w:rFonts w:ascii="Calibri" w:hAnsi="Calibri"/>
        </w:rPr>
      </w:pPr>
      <w:r w:rsidRPr="0058219A">
        <w:rPr>
          <w:rFonts w:ascii="Calibri" w:hAnsi="Calibri"/>
        </w:rPr>
        <w:t>Драмов РА</w:t>
      </w:r>
    </w:p>
    <w:tbl>
      <w:tblPr>
        <w:tblW w:w="14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6"/>
        <w:gridCol w:w="1683"/>
        <w:gridCol w:w="1284"/>
        <w:gridCol w:w="802"/>
        <w:gridCol w:w="802"/>
        <w:gridCol w:w="802"/>
        <w:gridCol w:w="802"/>
        <w:gridCol w:w="802"/>
        <w:gridCol w:w="802"/>
        <w:gridCol w:w="803"/>
        <w:gridCol w:w="802"/>
        <w:gridCol w:w="802"/>
        <w:gridCol w:w="802"/>
        <w:gridCol w:w="802"/>
        <w:gridCol w:w="802"/>
        <w:gridCol w:w="803"/>
      </w:tblGrid>
      <w:tr w:rsidR="007247C0" w:rsidRPr="0058219A" w:rsidTr="00106036">
        <w:trPr>
          <w:trHeight w:val="305"/>
          <w:jc w:val="center"/>
        </w:trPr>
        <w:tc>
          <w:tcPr>
            <w:tcW w:w="14901" w:type="dxa"/>
            <w:gridSpan w:val="16"/>
          </w:tcPr>
          <w:p w:rsidR="007247C0" w:rsidRPr="0058219A" w:rsidRDefault="007247C0" w:rsidP="00106036">
            <w:pPr>
              <w:widowControl w:val="0"/>
              <w:jc w:val="center"/>
              <w:rPr>
                <w:rFonts w:ascii="Calibri" w:hAnsi="Calibri"/>
                <w:sz w:val="16"/>
                <w:szCs w:val="16"/>
              </w:rPr>
            </w:pPr>
            <w:r w:rsidRPr="0058219A">
              <w:rPr>
                <w:rFonts w:ascii="Calibri" w:hAnsi="Calibri"/>
                <w:sz w:val="16"/>
                <w:szCs w:val="16"/>
              </w:rPr>
              <w:t>Товар</w:t>
            </w:r>
          </w:p>
        </w:tc>
      </w:tr>
      <w:tr w:rsidR="007247C0" w:rsidRPr="0058219A" w:rsidTr="00106036">
        <w:trPr>
          <w:trHeight w:val="747"/>
          <w:jc w:val="center"/>
        </w:trPr>
        <w:tc>
          <w:tcPr>
            <w:tcW w:w="1506" w:type="dxa"/>
            <w:vAlign w:val="center"/>
          </w:tcPr>
          <w:p w:rsidR="007247C0" w:rsidRPr="0058219A" w:rsidRDefault="007247C0" w:rsidP="00106036">
            <w:pPr>
              <w:widowControl w:val="0"/>
              <w:jc w:val="center"/>
              <w:rPr>
                <w:rFonts w:ascii="Calibri" w:hAnsi="Calibri"/>
                <w:sz w:val="16"/>
                <w:szCs w:val="16"/>
              </w:rPr>
            </w:pPr>
            <w:r w:rsidRPr="0058219A">
              <w:rPr>
                <w:rFonts w:ascii="Calibri" w:hAnsi="Calibri"/>
                <w:sz w:val="16"/>
                <w:szCs w:val="16"/>
              </w:rPr>
              <w:t>номер предусмотренного приглашением лота</w:t>
            </w:r>
          </w:p>
        </w:tc>
        <w:tc>
          <w:tcPr>
            <w:tcW w:w="1683" w:type="dxa"/>
            <w:vAlign w:val="center"/>
          </w:tcPr>
          <w:p w:rsidR="007247C0" w:rsidRPr="0058219A" w:rsidRDefault="007247C0" w:rsidP="00106036">
            <w:pPr>
              <w:widowControl w:val="0"/>
              <w:jc w:val="center"/>
              <w:rPr>
                <w:rFonts w:ascii="Calibri" w:hAnsi="Calibri"/>
                <w:sz w:val="16"/>
                <w:szCs w:val="16"/>
              </w:rPr>
            </w:pPr>
            <w:r w:rsidRPr="0058219A">
              <w:rPr>
                <w:rFonts w:ascii="Calibri" w:hAnsi="Calibri"/>
                <w:sz w:val="16"/>
                <w:szCs w:val="16"/>
              </w:rPr>
              <w:t>промежуточный код, предусмотренный планом закупок по классификации ЕЗК (CPV)</w:t>
            </w:r>
          </w:p>
        </w:tc>
        <w:tc>
          <w:tcPr>
            <w:tcW w:w="1284" w:type="dxa"/>
            <w:vAlign w:val="center"/>
          </w:tcPr>
          <w:p w:rsidR="007247C0" w:rsidRPr="0058219A" w:rsidRDefault="007247C0" w:rsidP="00106036">
            <w:pPr>
              <w:widowControl w:val="0"/>
              <w:jc w:val="center"/>
              <w:rPr>
                <w:rFonts w:ascii="Calibri" w:hAnsi="Calibri"/>
                <w:sz w:val="16"/>
                <w:szCs w:val="16"/>
              </w:rPr>
            </w:pPr>
            <w:r w:rsidRPr="0058219A">
              <w:rPr>
                <w:rFonts w:ascii="Calibri" w:hAnsi="Calibri"/>
                <w:sz w:val="16"/>
                <w:szCs w:val="16"/>
              </w:rPr>
              <w:t>наименование</w:t>
            </w:r>
          </w:p>
        </w:tc>
        <w:tc>
          <w:tcPr>
            <w:tcW w:w="10428" w:type="dxa"/>
            <w:gridSpan w:val="13"/>
            <w:vAlign w:val="center"/>
          </w:tcPr>
          <w:p w:rsidR="007247C0" w:rsidRPr="0058219A" w:rsidRDefault="007247C0" w:rsidP="00106036">
            <w:pPr>
              <w:widowControl w:val="0"/>
              <w:jc w:val="both"/>
              <w:rPr>
                <w:rFonts w:ascii="Calibri" w:hAnsi="Calibri"/>
                <w:sz w:val="16"/>
                <w:szCs w:val="16"/>
              </w:rPr>
            </w:pPr>
            <w:r w:rsidRPr="0058219A">
              <w:rPr>
                <w:rFonts w:ascii="Calibri" w:hAnsi="Calibri"/>
                <w:sz w:val="16"/>
                <w:szCs w:val="16"/>
              </w:rPr>
              <w:t>Оплату товара предусматривается произвести в 20г., по месяцам, в том числе</w:t>
            </w:r>
            <w:r w:rsidRPr="0058219A">
              <w:rPr>
                <w:rStyle w:val="af7"/>
                <w:rFonts w:ascii="Calibri" w:hAnsi="Calibri"/>
                <w:sz w:val="16"/>
                <w:szCs w:val="16"/>
              </w:rPr>
              <w:footnoteReference w:customMarkFollows="1" w:id="21"/>
              <w:t>**</w:t>
            </w:r>
          </w:p>
        </w:tc>
      </w:tr>
      <w:tr w:rsidR="007247C0" w:rsidRPr="0058219A" w:rsidTr="00106036">
        <w:trPr>
          <w:trHeight w:val="594"/>
          <w:jc w:val="center"/>
        </w:trPr>
        <w:tc>
          <w:tcPr>
            <w:tcW w:w="1506" w:type="dxa"/>
          </w:tcPr>
          <w:p w:rsidR="007247C0" w:rsidRPr="0058219A" w:rsidRDefault="007247C0" w:rsidP="00106036">
            <w:pPr>
              <w:widowControl w:val="0"/>
              <w:jc w:val="center"/>
              <w:rPr>
                <w:rFonts w:ascii="Calibri" w:hAnsi="Calibri"/>
                <w:sz w:val="16"/>
                <w:szCs w:val="16"/>
              </w:rPr>
            </w:pPr>
          </w:p>
        </w:tc>
        <w:tc>
          <w:tcPr>
            <w:tcW w:w="1683" w:type="dxa"/>
          </w:tcPr>
          <w:p w:rsidR="007247C0" w:rsidRPr="0058219A" w:rsidRDefault="007247C0" w:rsidP="00106036">
            <w:pPr>
              <w:widowControl w:val="0"/>
              <w:jc w:val="center"/>
              <w:rPr>
                <w:rFonts w:ascii="Calibri" w:hAnsi="Calibri"/>
                <w:sz w:val="16"/>
                <w:szCs w:val="16"/>
              </w:rPr>
            </w:pPr>
          </w:p>
        </w:tc>
        <w:tc>
          <w:tcPr>
            <w:tcW w:w="1284" w:type="dxa"/>
          </w:tcPr>
          <w:p w:rsidR="007247C0" w:rsidRPr="0058219A" w:rsidRDefault="007247C0" w:rsidP="00106036">
            <w:pPr>
              <w:widowControl w:val="0"/>
              <w:jc w:val="center"/>
              <w:rPr>
                <w:rFonts w:ascii="Calibri" w:hAnsi="Calibri"/>
                <w:sz w:val="16"/>
                <w:szCs w:val="16"/>
              </w:rPr>
            </w:pPr>
          </w:p>
        </w:tc>
        <w:tc>
          <w:tcPr>
            <w:tcW w:w="802" w:type="dxa"/>
            <w:vAlign w:val="center"/>
          </w:tcPr>
          <w:p w:rsidR="007247C0" w:rsidRPr="0058219A" w:rsidRDefault="007247C0" w:rsidP="00106036">
            <w:pPr>
              <w:widowControl w:val="0"/>
              <w:ind w:right="-7"/>
              <w:jc w:val="center"/>
              <w:rPr>
                <w:rFonts w:ascii="Calibri" w:hAnsi="Calibri"/>
                <w:sz w:val="16"/>
                <w:szCs w:val="16"/>
              </w:rPr>
            </w:pPr>
            <w:r w:rsidRPr="0058219A">
              <w:rPr>
                <w:rFonts w:ascii="Calibri" w:hAnsi="Calibri"/>
                <w:sz w:val="16"/>
                <w:szCs w:val="16"/>
              </w:rPr>
              <w:t>январь</w:t>
            </w:r>
          </w:p>
        </w:tc>
        <w:tc>
          <w:tcPr>
            <w:tcW w:w="802" w:type="dxa"/>
            <w:vAlign w:val="center"/>
          </w:tcPr>
          <w:p w:rsidR="007247C0" w:rsidRPr="0058219A" w:rsidRDefault="007247C0" w:rsidP="00106036">
            <w:pPr>
              <w:widowControl w:val="0"/>
              <w:ind w:right="-7"/>
              <w:jc w:val="center"/>
              <w:rPr>
                <w:rFonts w:ascii="Calibri" w:hAnsi="Calibri" w:cs="Sylfaen"/>
                <w:sz w:val="16"/>
                <w:szCs w:val="16"/>
              </w:rPr>
            </w:pPr>
            <w:r w:rsidRPr="0058219A">
              <w:rPr>
                <w:rFonts w:ascii="Calibri" w:hAnsi="Calibri"/>
                <w:sz w:val="16"/>
                <w:szCs w:val="16"/>
              </w:rPr>
              <w:t>февраль</w:t>
            </w:r>
          </w:p>
        </w:tc>
        <w:tc>
          <w:tcPr>
            <w:tcW w:w="802" w:type="dxa"/>
            <w:vAlign w:val="center"/>
          </w:tcPr>
          <w:p w:rsidR="007247C0" w:rsidRPr="0058219A" w:rsidRDefault="007247C0" w:rsidP="00106036">
            <w:pPr>
              <w:widowControl w:val="0"/>
              <w:ind w:right="-7"/>
              <w:jc w:val="center"/>
              <w:rPr>
                <w:rFonts w:ascii="Calibri" w:hAnsi="Calibri"/>
                <w:sz w:val="16"/>
                <w:szCs w:val="16"/>
              </w:rPr>
            </w:pPr>
            <w:r w:rsidRPr="0058219A">
              <w:rPr>
                <w:rFonts w:ascii="Calibri" w:hAnsi="Calibri"/>
                <w:sz w:val="16"/>
                <w:szCs w:val="16"/>
              </w:rPr>
              <w:t>март</w:t>
            </w:r>
          </w:p>
        </w:tc>
        <w:tc>
          <w:tcPr>
            <w:tcW w:w="802" w:type="dxa"/>
            <w:vAlign w:val="center"/>
          </w:tcPr>
          <w:p w:rsidR="007247C0" w:rsidRPr="0058219A" w:rsidRDefault="007247C0" w:rsidP="00106036">
            <w:pPr>
              <w:widowControl w:val="0"/>
              <w:ind w:right="-7"/>
              <w:jc w:val="center"/>
              <w:rPr>
                <w:rFonts w:ascii="Calibri" w:hAnsi="Calibri" w:cs="Sylfaen"/>
                <w:sz w:val="16"/>
                <w:szCs w:val="16"/>
              </w:rPr>
            </w:pPr>
            <w:r w:rsidRPr="0058219A">
              <w:rPr>
                <w:rFonts w:ascii="Calibri" w:hAnsi="Calibri"/>
                <w:sz w:val="16"/>
                <w:szCs w:val="16"/>
              </w:rPr>
              <w:t>апрель</w:t>
            </w:r>
          </w:p>
        </w:tc>
        <w:tc>
          <w:tcPr>
            <w:tcW w:w="802" w:type="dxa"/>
            <w:vAlign w:val="center"/>
          </w:tcPr>
          <w:p w:rsidR="007247C0" w:rsidRPr="0058219A" w:rsidRDefault="007247C0" w:rsidP="00106036">
            <w:pPr>
              <w:widowControl w:val="0"/>
              <w:ind w:right="-7"/>
              <w:jc w:val="center"/>
              <w:rPr>
                <w:rFonts w:ascii="Calibri" w:hAnsi="Calibri"/>
                <w:sz w:val="16"/>
                <w:szCs w:val="16"/>
              </w:rPr>
            </w:pPr>
            <w:r w:rsidRPr="0058219A">
              <w:rPr>
                <w:rFonts w:ascii="Calibri" w:hAnsi="Calibri"/>
                <w:sz w:val="16"/>
                <w:szCs w:val="16"/>
              </w:rPr>
              <w:t>май</w:t>
            </w:r>
          </w:p>
        </w:tc>
        <w:tc>
          <w:tcPr>
            <w:tcW w:w="802" w:type="dxa"/>
            <w:vAlign w:val="center"/>
          </w:tcPr>
          <w:p w:rsidR="007247C0" w:rsidRPr="0058219A" w:rsidRDefault="007247C0" w:rsidP="00106036">
            <w:pPr>
              <w:widowControl w:val="0"/>
              <w:ind w:right="-7"/>
              <w:jc w:val="center"/>
              <w:rPr>
                <w:rFonts w:ascii="Calibri" w:hAnsi="Calibri"/>
                <w:sz w:val="16"/>
                <w:szCs w:val="16"/>
              </w:rPr>
            </w:pPr>
            <w:r w:rsidRPr="0058219A">
              <w:rPr>
                <w:rFonts w:ascii="Calibri" w:hAnsi="Calibri"/>
                <w:sz w:val="16"/>
                <w:szCs w:val="16"/>
              </w:rPr>
              <w:t>июнь</w:t>
            </w:r>
          </w:p>
        </w:tc>
        <w:tc>
          <w:tcPr>
            <w:tcW w:w="803" w:type="dxa"/>
            <w:vAlign w:val="center"/>
          </w:tcPr>
          <w:p w:rsidR="007247C0" w:rsidRPr="0058219A" w:rsidRDefault="007247C0" w:rsidP="00106036">
            <w:pPr>
              <w:widowControl w:val="0"/>
              <w:ind w:right="-7"/>
              <w:jc w:val="center"/>
              <w:rPr>
                <w:rFonts w:ascii="Calibri" w:hAnsi="Calibri"/>
                <w:sz w:val="16"/>
                <w:szCs w:val="16"/>
              </w:rPr>
            </w:pPr>
            <w:r w:rsidRPr="0058219A">
              <w:rPr>
                <w:rFonts w:ascii="Calibri" w:hAnsi="Calibri"/>
                <w:sz w:val="16"/>
                <w:szCs w:val="16"/>
              </w:rPr>
              <w:t>июль</w:t>
            </w:r>
          </w:p>
        </w:tc>
        <w:tc>
          <w:tcPr>
            <w:tcW w:w="802" w:type="dxa"/>
            <w:vAlign w:val="center"/>
          </w:tcPr>
          <w:p w:rsidR="007247C0" w:rsidRPr="0058219A" w:rsidRDefault="007247C0" w:rsidP="00106036">
            <w:pPr>
              <w:widowControl w:val="0"/>
              <w:ind w:right="-7"/>
              <w:jc w:val="center"/>
              <w:rPr>
                <w:rFonts w:ascii="Calibri" w:hAnsi="Calibri"/>
                <w:sz w:val="16"/>
                <w:szCs w:val="16"/>
              </w:rPr>
            </w:pPr>
            <w:r w:rsidRPr="0058219A">
              <w:rPr>
                <w:rFonts w:ascii="Calibri" w:hAnsi="Calibri"/>
                <w:sz w:val="16"/>
                <w:szCs w:val="16"/>
              </w:rPr>
              <w:t>август</w:t>
            </w:r>
          </w:p>
        </w:tc>
        <w:tc>
          <w:tcPr>
            <w:tcW w:w="802" w:type="dxa"/>
            <w:vAlign w:val="center"/>
          </w:tcPr>
          <w:p w:rsidR="007247C0" w:rsidRPr="0058219A" w:rsidRDefault="007247C0" w:rsidP="00106036">
            <w:pPr>
              <w:widowControl w:val="0"/>
              <w:ind w:right="-65"/>
              <w:jc w:val="center"/>
              <w:rPr>
                <w:rFonts w:ascii="Calibri" w:hAnsi="Calibri"/>
                <w:sz w:val="16"/>
                <w:szCs w:val="16"/>
              </w:rPr>
            </w:pPr>
            <w:r w:rsidRPr="0058219A">
              <w:rPr>
                <w:rFonts w:ascii="Calibri" w:hAnsi="Calibri"/>
                <w:sz w:val="16"/>
                <w:szCs w:val="16"/>
              </w:rPr>
              <w:t>сентябрь</w:t>
            </w:r>
          </w:p>
        </w:tc>
        <w:tc>
          <w:tcPr>
            <w:tcW w:w="802" w:type="dxa"/>
            <w:vAlign w:val="center"/>
          </w:tcPr>
          <w:p w:rsidR="007247C0" w:rsidRPr="0058219A" w:rsidRDefault="007247C0" w:rsidP="00106036">
            <w:pPr>
              <w:widowControl w:val="0"/>
              <w:ind w:right="-7"/>
              <w:jc w:val="center"/>
              <w:rPr>
                <w:rFonts w:ascii="Calibri" w:hAnsi="Calibri"/>
                <w:sz w:val="16"/>
                <w:szCs w:val="16"/>
              </w:rPr>
            </w:pPr>
            <w:r w:rsidRPr="0058219A">
              <w:rPr>
                <w:rFonts w:ascii="Calibri" w:hAnsi="Calibri"/>
                <w:sz w:val="16"/>
                <w:szCs w:val="16"/>
              </w:rPr>
              <w:t>октябрь</w:t>
            </w:r>
          </w:p>
        </w:tc>
        <w:tc>
          <w:tcPr>
            <w:tcW w:w="802" w:type="dxa"/>
            <w:vAlign w:val="center"/>
          </w:tcPr>
          <w:p w:rsidR="007247C0" w:rsidRPr="0058219A" w:rsidRDefault="007247C0" w:rsidP="00106036">
            <w:pPr>
              <w:widowControl w:val="0"/>
              <w:ind w:right="-7"/>
              <w:jc w:val="center"/>
              <w:rPr>
                <w:rFonts w:ascii="Calibri" w:hAnsi="Calibri"/>
                <w:sz w:val="16"/>
                <w:szCs w:val="16"/>
              </w:rPr>
            </w:pPr>
            <w:r w:rsidRPr="0058219A">
              <w:rPr>
                <w:rFonts w:ascii="Calibri" w:hAnsi="Calibri"/>
                <w:sz w:val="16"/>
                <w:szCs w:val="16"/>
              </w:rPr>
              <w:t>ноябрь</w:t>
            </w:r>
          </w:p>
        </w:tc>
        <w:tc>
          <w:tcPr>
            <w:tcW w:w="802" w:type="dxa"/>
            <w:vAlign w:val="center"/>
          </w:tcPr>
          <w:p w:rsidR="007247C0" w:rsidRPr="0058219A" w:rsidRDefault="007247C0" w:rsidP="00106036">
            <w:pPr>
              <w:widowControl w:val="0"/>
              <w:ind w:right="-7"/>
              <w:jc w:val="center"/>
              <w:rPr>
                <w:rFonts w:ascii="Calibri" w:hAnsi="Calibri"/>
                <w:sz w:val="16"/>
                <w:szCs w:val="16"/>
              </w:rPr>
            </w:pPr>
            <w:r w:rsidRPr="0058219A">
              <w:rPr>
                <w:rFonts w:ascii="Calibri" w:hAnsi="Calibri"/>
                <w:sz w:val="16"/>
                <w:szCs w:val="16"/>
              </w:rPr>
              <w:t>декабрь</w:t>
            </w:r>
          </w:p>
        </w:tc>
        <w:tc>
          <w:tcPr>
            <w:tcW w:w="803" w:type="dxa"/>
            <w:vAlign w:val="center"/>
          </w:tcPr>
          <w:p w:rsidR="007247C0" w:rsidRPr="0058219A" w:rsidRDefault="007247C0" w:rsidP="00106036">
            <w:pPr>
              <w:widowControl w:val="0"/>
              <w:ind w:right="-1"/>
              <w:jc w:val="center"/>
              <w:rPr>
                <w:rFonts w:ascii="Calibri" w:hAnsi="Calibri"/>
                <w:sz w:val="16"/>
                <w:szCs w:val="16"/>
                <w:lang w:val="en-US"/>
              </w:rPr>
            </w:pPr>
            <w:r w:rsidRPr="0058219A">
              <w:rPr>
                <w:rFonts w:ascii="Calibri" w:hAnsi="Calibri"/>
                <w:sz w:val="16"/>
                <w:szCs w:val="16"/>
              </w:rPr>
              <w:t>Всего</w:t>
            </w:r>
          </w:p>
        </w:tc>
      </w:tr>
      <w:tr w:rsidR="007247C0" w:rsidRPr="0058219A" w:rsidTr="00106036">
        <w:trPr>
          <w:trHeight w:val="404"/>
          <w:jc w:val="center"/>
        </w:trPr>
        <w:tc>
          <w:tcPr>
            <w:tcW w:w="1506" w:type="dxa"/>
            <w:vAlign w:val="center"/>
          </w:tcPr>
          <w:p w:rsidR="007247C0" w:rsidRPr="0058219A" w:rsidRDefault="007247C0" w:rsidP="007247C0">
            <w:pPr>
              <w:widowControl w:val="0"/>
              <w:numPr>
                <w:ilvl w:val="0"/>
                <w:numId w:val="26"/>
              </w:numPr>
              <w:jc w:val="center"/>
              <w:rPr>
                <w:rFonts w:ascii="Calibri" w:hAnsi="Calibri"/>
                <w:sz w:val="16"/>
                <w:szCs w:val="16"/>
              </w:rPr>
            </w:pPr>
          </w:p>
        </w:tc>
        <w:tc>
          <w:tcPr>
            <w:tcW w:w="1683" w:type="dxa"/>
            <w:vAlign w:val="center"/>
          </w:tcPr>
          <w:p w:rsidR="007247C0" w:rsidRDefault="007247C0" w:rsidP="00106036">
            <w:pPr>
              <w:jc w:val="center"/>
              <w:rPr>
                <w:rFonts w:ascii="Sylfaen" w:hAnsi="Sylfaen"/>
                <w:color w:val="000000"/>
              </w:rPr>
            </w:pPr>
            <w:r>
              <w:rPr>
                <w:rFonts w:ascii="Sylfaen" w:hAnsi="Sylfaen"/>
                <w:color w:val="000000"/>
              </w:rPr>
              <w:t>15811120</w:t>
            </w:r>
          </w:p>
        </w:tc>
        <w:tc>
          <w:tcPr>
            <w:tcW w:w="1284" w:type="dxa"/>
            <w:vAlign w:val="center"/>
          </w:tcPr>
          <w:p w:rsidR="007247C0" w:rsidRPr="004943E3" w:rsidRDefault="009F47F4" w:rsidP="00106036">
            <w:pPr>
              <w:pStyle w:val="23"/>
              <w:widowControl w:val="0"/>
              <w:spacing w:after="120" w:line="240" w:lineRule="auto"/>
              <w:ind w:left="-153" w:right="-54" w:firstLine="0"/>
              <w:jc w:val="center"/>
              <w:rPr>
                <w:rFonts w:ascii="Calibri" w:hAnsi="Calibri"/>
                <w:sz w:val="24"/>
                <w:szCs w:val="24"/>
              </w:rPr>
            </w:pPr>
            <w:r>
              <w:rPr>
                <w:rFonts w:ascii="Calibri" w:hAnsi="Calibri"/>
                <w:sz w:val="24"/>
                <w:szCs w:val="24"/>
              </w:rPr>
              <w:t xml:space="preserve">Хлеб </w:t>
            </w:r>
          </w:p>
        </w:tc>
        <w:tc>
          <w:tcPr>
            <w:tcW w:w="802" w:type="dxa"/>
            <w:vAlign w:val="center"/>
          </w:tcPr>
          <w:p w:rsidR="007247C0" w:rsidRPr="00F82C8A" w:rsidRDefault="007247C0" w:rsidP="00106036">
            <w:pPr>
              <w:jc w:val="center"/>
              <w:rPr>
                <w:rFonts w:ascii="Sylfaen" w:hAnsi="Sylfaen"/>
                <w:lang w:val="pt-BR"/>
              </w:rPr>
            </w:pPr>
            <w:r>
              <w:rPr>
                <w:rFonts w:ascii="Sylfaen" w:hAnsi="Sylfaen"/>
                <w:sz w:val="20"/>
                <w:lang w:val="pt-BR"/>
              </w:rPr>
              <w:t>10</w:t>
            </w:r>
            <w:r w:rsidRPr="00F82C8A">
              <w:rPr>
                <w:rFonts w:ascii="Sylfaen" w:hAnsi="Sylfaen"/>
                <w:sz w:val="20"/>
                <w:lang w:val="pt-BR"/>
              </w:rPr>
              <w:t xml:space="preserve"> %</w:t>
            </w:r>
          </w:p>
        </w:tc>
        <w:tc>
          <w:tcPr>
            <w:tcW w:w="802" w:type="dxa"/>
            <w:vAlign w:val="center"/>
          </w:tcPr>
          <w:p w:rsidR="007247C0" w:rsidRPr="00F82C8A" w:rsidRDefault="007247C0" w:rsidP="00106036">
            <w:pPr>
              <w:jc w:val="center"/>
              <w:rPr>
                <w:rFonts w:ascii="Sylfaen" w:hAnsi="Sylfaen"/>
                <w:lang w:val="pt-BR"/>
              </w:rPr>
            </w:pPr>
            <w:r>
              <w:rPr>
                <w:rFonts w:ascii="Sylfaen" w:hAnsi="Sylfaen"/>
                <w:sz w:val="20"/>
                <w:lang w:val="pt-BR"/>
              </w:rPr>
              <w:t>20</w:t>
            </w:r>
            <w:r w:rsidRPr="00F82C8A">
              <w:rPr>
                <w:rFonts w:ascii="Sylfaen" w:hAnsi="Sylfaen"/>
                <w:sz w:val="20"/>
                <w:lang w:val="pt-BR"/>
              </w:rPr>
              <w:t xml:space="preserve"> %</w:t>
            </w:r>
          </w:p>
        </w:tc>
        <w:tc>
          <w:tcPr>
            <w:tcW w:w="802" w:type="dxa"/>
            <w:vAlign w:val="center"/>
          </w:tcPr>
          <w:p w:rsidR="007247C0" w:rsidRPr="00F82C8A" w:rsidRDefault="007247C0" w:rsidP="00106036">
            <w:pPr>
              <w:jc w:val="center"/>
              <w:rPr>
                <w:rFonts w:ascii="Sylfaen" w:hAnsi="Sylfaen" w:cs="Arial"/>
                <w:sz w:val="18"/>
                <w:szCs w:val="18"/>
                <w:lang w:val="pt-BR"/>
              </w:rPr>
            </w:pPr>
            <w:r>
              <w:rPr>
                <w:rFonts w:ascii="Sylfaen" w:hAnsi="Sylfaen"/>
                <w:sz w:val="20"/>
                <w:lang w:val="pt-BR"/>
              </w:rPr>
              <w:t>30</w:t>
            </w:r>
            <w:r w:rsidRPr="00F82C8A">
              <w:rPr>
                <w:rFonts w:ascii="Sylfaen" w:hAnsi="Sylfaen"/>
                <w:sz w:val="20"/>
                <w:lang w:val="pt-BR"/>
              </w:rPr>
              <w:t xml:space="preserve"> %</w:t>
            </w:r>
          </w:p>
        </w:tc>
        <w:tc>
          <w:tcPr>
            <w:tcW w:w="802" w:type="dxa"/>
            <w:vAlign w:val="center"/>
          </w:tcPr>
          <w:p w:rsidR="007247C0" w:rsidRPr="00F82C8A" w:rsidRDefault="007247C0" w:rsidP="00106036">
            <w:pPr>
              <w:jc w:val="center"/>
              <w:rPr>
                <w:rFonts w:ascii="Sylfaen" w:hAnsi="Sylfaen" w:cs="Arial"/>
                <w:sz w:val="18"/>
                <w:szCs w:val="18"/>
                <w:lang w:val="pt-BR"/>
              </w:rPr>
            </w:pPr>
            <w:r>
              <w:rPr>
                <w:rFonts w:ascii="Sylfaen" w:hAnsi="Sylfaen"/>
                <w:sz w:val="20"/>
                <w:lang w:val="pt-BR"/>
              </w:rPr>
              <w:t>45</w:t>
            </w:r>
            <w:r w:rsidRPr="00F82C8A">
              <w:rPr>
                <w:rFonts w:ascii="Sylfaen" w:hAnsi="Sylfaen"/>
                <w:sz w:val="20"/>
                <w:lang w:val="pt-BR"/>
              </w:rPr>
              <w:t xml:space="preserve"> %</w:t>
            </w:r>
          </w:p>
        </w:tc>
        <w:tc>
          <w:tcPr>
            <w:tcW w:w="802" w:type="dxa"/>
            <w:vAlign w:val="center"/>
          </w:tcPr>
          <w:p w:rsidR="007247C0" w:rsidRPr="00F82C8A" w:rsidRDefault="007247C0" w:rsidP="00106036">
            <w:pPr>
              <w:jc w:val="center"/>
              <w:rPr>
                <w:rFonts w:ascii="Sylfaen" w:hAnsi="Sylfaen" w:cs="Arial"/>
                <w:sz w:val="18"/>
                <w:szCs w:val="18"/>
                <w:lang w:val="pt-BR"/>
              </w:rPr>
            </w:pPr>
            <w:r>
              <w:rPr>
                <w:rFonts w:ascii="Sylfaen" w:hAnsi="Sylfaen"/>
                <w:sz w:val="20"/>
                <w:lang w:val="pt-BR"/>
              </w:rPr>
              <w:t>60</w:t>
            </w:r>
            <w:r w:rsidRPr="00F82C8A">
              <w:rPr>
                <w:rFonts w:ascii="Sylfaen" w:hAnsi="Sylfaen"/>
                <w:sz w:val="20"/>
                <w:lang w:val="pt-BR"/>
              </w:rPr>
              <w:t xml:space="preserve"> %</w:t>
            </w:r>
          </w:p>
        </w:tc>
        <w:tc>
          <w:tcPr>
            <w:tcW w:w="802" w:type="dxa"/>
            <w:vAlign w:val="center"/>
          </w:tcPr>
          <w:p w:rsidR="007247C0" w:rsidRPr="00F82C8A" w:rsidRDefault="007247C0" w:rsidP="00106036">
            <w:pPr>
              <w:jc w:val="center"/>
              <w:rPr>
                <w:rFonts w:ascii="Sylfaen" w:hAnsi="Sylfaen" w:cs="Arial"/>
                <w:sz w:val="18"/>
                <w:szCs w:val="18"/>
                <w:lang w:val="pt-BR"/>
              </w:rPr>
            </w:pPr>
            <w:r>
              <w:rPr>
                <w:rFonts w:ascii="Sylfaen" w:hAnsi="Sylfaen"/>
                <w:sz w:val="20"/>
                <w:lang w:val="pt-BR"/>
              </w:rPr>
              <w:t>60</w:t>
            </w:r>
            <w:r w:rsidRPr="00F82C8A">
              <w:rPr>
                <w:rFonts w:ascii="Sylfaen" w:hAnsi="Sylfaen"/>
                <w:sz w:val="20"/>
                <w:lang w:val="pt-BR"/>
              </w:rPr>
              <w:t xml:space="preserve"> %</w:t>
            </w:r>
          </w:p>
        </w:tc>
        <w:tc>
          <w:tcPr>
            <w:tcW w:w="803" w:type="dxa"/>
            <w:vAlign w:val="center"/>
          </w:tcPr>
          <w:p w:rsidR="007247C0" w:rsidRPr="00F82C8A" w:rsidRDefault="007247C0" w:rsidP="00106036">
            <w:pPr>
              <w:jc w:val="center"/>
              <w:rPr>
                <w:rFonts w:ascii="Sylfaen" w:hAnsi="Sylfaen" w:cs="Arial"/>
                <w:sz w:val="18"/>
                <w:szCs w:val="18"/>
                <w:lang w:val="pt-BR"/>
              </w:rPr>
            </w:pPr>
            <w:r>
              <w:rPr>
                <w:rFonts w:ascii="Sylfaen" w:hAnsi="Sylfaen"/>
                <w:sz w:val="20"/>
                <w:lang w:val="pt-BR"/>
              </w:rPr>
              <w:t>60</w:t>
            </w:r>
            <w:r w:rsidRPr="00F82C8A">
              <w:rPr>
                <w:rFonts w:ascii="Sylfaen" w:hAnsi="Sylfaen"/>
                <w:sz w:val="20"/>
                <w:lang w:val="pt-BR"/>
              </w:rPr>
              <w:t xml:space="preserve"> %</w:t>
            </w:r>
          </w:p>
        </w:tc>
        <w:tc>
          <w:tcPr>
            <w:tcW w:w="802" w:type="dxa"/>
            <w:vAlign w:val="center"/>
          </w:tcPr>
          <w:p w:rsidR="007247C0" w:rsidRPr="00F82C8A" w:rsidRDefault="007247C0" w:rsidP="00106036">
            <w:pPr>
              <w:jc w:val="center"/>
              <w:rPr>
                <w:rFonts w:ascii="Sylfaen" w:hAnsi="Sylfaen" w:cs="Arial"/>
                <w:sz w:val="18"/>
                <w:szCs w:val="18"/>
                <w:lang w:val="pt-BR"/>
              </w:rPr>
            </w:pPr>
            <w:r>
              <w:rPr>
                <w:rFonts w:ascii="Sylfaen" w:hAnsi="Sylfaen"/>
                <w:sz w:val="20"/>
                <w:lang w:val="pt-BR"/>
              </w:rPr>
              <w:t>60</w:t>
            </w:r>
            <w:r w:rsidRPr="00F82C8A">
              <w:rPr>
                <w:rFonts w:ascii="Sylfaen" w:hAnsi="Sylfaen"/>
                <w:sz w:val="20"/>
                <w:lang w:val="pt-BR"/>
              </w:rPr>
              <w:t xml:space="preserve"> %</w:t>
            </w:r>
          </w:p>
        </w:tc>
        <w:tc>
          <w:tcPr>
            <w:tcW w:w="802" w:type="dxa"/>
            <w:vAlign w:val="center"/>
          </w:tcPr>
          <w:p w:rsidR="007247C0" w:rsidRPr="00F82C8A" w:rsidRDefault="007247C0" w:rsidP="00106036">
            <w:pPr>
              <w:jc w:val="center"/>
              <w:rPr>
                <w:rFonts w:ascii="Sylfaen" w:hAnsi="Sylfaen" w:cs="Arial"/>
                <w:sz w:val="18"/>
                <w:szCs w:val="18"/>
                <w:lang w:val="pt-BR"/>
              </w:rPr>
            </w:pPr>
            <w:r>
              <w:rPr>
                <w:rFonts w:ascii="Sylfaen" w:hAnsi="Sylfaen"/>
                <w:sz w:val="20"/>
                <w:lang w:val="pt-BR"/>
              </w:rPr>
              <w:t>70</w:t>
            </w:r>
            <w:r w:rsidRPr="00F82C8A">
              <w:rPr>
                <w:rFonts w:ascii="Sylfaen" w:hAnsi="Sylfaen"/>
                <w:sz w:val="20"/>
                <w:lang w:val="pt-BR"/>
              </w:rPr>
              <w:t xml:space="preserve"> %</w:t>
            </w:r>
          </w:p>
        </w:tc>
        <w:tc>
          <w:tcPr>
            <w:tcW w:w="802" w:type="dxa"/>
            <w:vAlign w:val="center"/>
          </w:tcPr>
          <w:p w:rsidR="007247C0" w:rsidRPr="00F82C8A" w:rsidRDefault="007247C0" w:rsidP="00106036">
            <w:pPr>
              <w:jc w:val="center"/>
              <w:rPr>
                <w:rFonts w:ascii="Sylfaen" w:hAnsi="Sylfaen" w:cs="Arial"/>
                <w:sz w:val="18"/>
                <w:szCs w:val="18"/>
                <w:lang w:val="pt-BR"/>
              </w:rPr>
            </w:pPr>
            <w:r>
              <w:rPr>
                <w:rFonts w:ascii="Sylfaen" w:hAnsi="Sylfaen"/>
                <w:sz w:val="20"/>
                <w:lang w:val="pt-BR"/>
              </w:rPr>
              <w:t>80</w:t>
            </w:r>
            <w:r w:rsidRPr="00F82C8A">
              <w:rPr>
                <w:rFonts w:ascii="Sylfaen" w:hAnsi="Sylfaen"/>
                <w:sz w:val="20"/>
                <w:lang w:val="pt-BR"/>
              </w:rPr>
              <w:t xml:space="preserve"> %</w:t>
            </w:r>
          </w:p>
        </w:tc>
        <w:tc>
          <w:tcPr>
            <w:tcW w:w="802" w:type="dxa"/>
            <w:vAlign w:val="center"/>
          </w:tcPr>
          <w:p w:rsidR="007247C0" w:rsidRPr="00F82C8A" w:rsidRDefault="007247C0" w:rsidP="00106036">
            <w:pPr>
              <w:jc w:val="center"/>
              <w:rPr>
                <w:rFonts w:ascii="Sylfaen" w:hAnsi="Sylfaen" w:cs="Arial"/>
                <w:sz w:val="18"/>
                <w:szCs w:val="18"/>
                <w:lang w:val="pt-BR"/>
              </w:rPr>
            </w:pPr>
            <w:r>
              <w:rPr>
                <w:rFonts w:ascii="Sylfaen" w:hAnsi="Sylfaen"/>
                <w:sz w:val="20"/>
                <w:lang w:val="pt-BR"/>
              </w:rPr>
              <w:t>90</w:t>
            </w:r>
            <w:r w:rsidRPr="00F82C8A">
              <w:rPr>
                <w:rFonts w:ascii="Sylfaen" w:hAnsi="Sylfaen"/>
                <w:sz w:val="20"/>
                <w:lang w:val="pt-BR"/>
              </w:rPr>
              <w:t xml:space="preserve"> %</w:t>
            </w:r>
          </w:p>
        </w:tc>
        <w:tc>
          <w:tcPr>
            <w:tcW w:w="802" w:type="dxa"/>
            <w:vAlign w:val="center"/>
          </w:tcPr>
          <w:p w:rsidR="007247C0" w:rsidRPr="00F82C8A" w:rsidRDefault="007247C0" w:rsidP="00106036">
            <w:pPr>
              <w:jc w:val="center"/>
              <w:rPr>
                <w:rFonts w:ascii="Sylfaen" w:hAnsi="Sylfaen" w:cs="Arial"/>
                <w:sz w:val="18"/>
                <w:szCs w:val="18"/>
                <w:lang w:val="pt-BR"/>
              </w:rPr>
            </w:pPr>
            <w:r>
              <w:rPr>
                <w:rFonts w:ascii="Sylfaen" w:hAnsi="Sylfaen"/>
                <w:sz w:val="20"/>
                <w:lang w:val="pt-BR"/>
              </w:rPr>
              <w:t>100</w:t>
            </w:r>
            <w:r w:rsidRPr="00F82C8A">
              <w:rPr>
                <w:rFonts w:ascii="Sylfaen" w:hAnsi="Sylfaen"/>
                <w:sz w:val="20"/>
                <w:lang w:val="pt-BR"/>
              </w:rPr>
              <w:t xml:space="preserve"> %</w:t>
            </w:r>
          </w:p>
        </w:tc>
        <w:tc>
          <w:tcPr>
            <w:tcW w:w="803" w:type="dxa"/>
            <w:vAlign w:val="center"/>
          </w:tcPr>
          <w:p w:rsidR="007247C0" w:rsidRPr="00F82C8A" w:rsidRDefault="007247C0" w:rsidP="00106036">
            <w:pPr>
              <w:jc w:val="center"/>
              <w:rPr>
                <w:rFonts w:ascii="Sylfaen" w:hAnsi="Sylfaen"/>
                <w:b/>
                <w:lang w:val="pt-BR"/>
              </w:rPr>
            </w:pPr>
            <w:r>
              <w:rPr>
                <w:rFonts w:ascii="Sylfaen" w:hAnsi="Sylfaen"/>
                <w:sz w:val="20"/>
                <w:lang w:val="pt-BR"/>
              </w:rPr>
              <w:t>100</w:t>
            </w:r>
            <w:r w:rsidRPr="00F82C8A">
              <w:rPr>
                <w:rFonts w:ascii="Sylfaen" w:hAnsi="Sylfaen"/>
                <w:sz w:val="20"/>
                <w:lang w:val="pt-BR"/>
              </w:rPr>
              <w:t xml:space="preserve"> %</w:t>
            </w:r>
          </w:p>
        </w:tc>
      </w:tr>
      <w:tr w:rsidR="006E4A29" w:rsidRPr="0058219A" w:rsidTr="00106036">
        <w:trPr>
          <w:trHeight w:val="404"/>
          <w:jc w:val="center"/>
        </w:trPr>
        <w:tc>
          <w:tcPr>
            <w:tcW w:w="1506" w:type="dxa"/>
            <w:vAlign w:val="center"/>
          </w:tcPr>
          <w:p w:rsidR="006E4A29" w:rsidRPr="0058219A" w:rsidRDefault="006E4A29" w:rsidP="006E4A29">
            <w:pPr>
              <w:widowControl w:val="0"/>
              <w:numPr>
                <w:ilvl w:val="0"/>
                <w:numId w:val="26"/>
              </w:numPr>
              <w:jc w:val="center"/>
              <w:rPr>
                <w:rFonts w:ascii="Calibri" w:hAnsi="Calibri"/>
                <w:sz w:val="16"/>
                <w:szCs w:val="16"/>
              </w:rPr>
            </w:pPr>
          </w:p>
        </w:tc>
        <w:tc>
          <w:tcPr>
            <w:tcW w:w="1683" w:type="dxa"/>
            <w:vAlign w:val="center"/>
          </w:tcPr>
          <w:p w:rsidR="006E4A29" w:rsidRDefault="006E4A29" w:rsidP="006E4A29">
            <w:pPr>
              <w:jc w:val="center"/>
              <w:rPr>
                <w:rFonts w:ascii="Sylfaen" w:hAnsi="Sylfaen"/>
                <w:color w:val="000000"/>
              </w:rPr>
            </w:pPr>
            <w:r>
              <w:rPr>
                <w:rFonts w:ascii="Sylfaen" w:hAnsi="Sylfaen"/>
                <w:color w:val="000000"/>
              </w:rPr>
              <w:t>3211300</w:t>
            </w:r>
          </w:p>
        </w:tc>
        <w:tc>
          <w:tcPr>
            <w:tcW w:w="1284" w:type="dxa"/>
            <w:vAlign w:val="center"/>
          </w:tcPr>
          <w:p w:rsidR="006E4A29" w:rsidRPr="004943E3" w:rsidRDefault="006E4A29" w:rsidP="006E4A29">
            <w:pPr>
              <w:pStyle w:val="23"/>
              <w:widowControl w:val="0"/>
              <w:spacing w:after="120" w:line="240" w:lineRule="auto"/>
              <w:ind w:firstLine="0"/>
              <w:jc w:val="center"/>
              <w:rPr>
                <w:rFonts w:ascii="Calibri" w:hAnsi="Calibri"/>
                <w:sz w:val="24"/>
                <w:szCs w:val="24"/>
              </w:rPr>
            </w:pPr>
            <w:r>
              <w:rPr>
                <w:rFonts w:ascii="Calibri" w:hAnsi="Calibri"/>
                <w:sz w:val="24"/>
                <w:szCs w:val="24"/>
              </w:rPr>
              <w:t>Рис</w:t>
            </w:r>
          </w:p>
        </w:tc>
        <w:tc>
          <w:tcPr>
            <w:tcW w:w="802" w:type="dxa"/>
            <w:vAlign w:val="center"/>
          </w:tcPr>
          <w:p w:rsidR="006E4A29" w:rsidRPr="00F82C8A" w:rsidRDefault="006E4A29" w:rsidP="006E4A29">
            <w:pPr>
              <w:jc w:val="center"/>
              <w:rPr>
                <w:rFonts w:ascii="Sylfaen" w:hAnsi="Sylfaen"/>
                <w:lang w:val="pt-BR"/>
              </w:rPr>
            </w:pPr>
            <w:r>
              <w:rPr>
                <w:rFonts w:ascii="Sylfaen" w:hAnsi="Sylfaen"/>
                <w:sz w:val="20"/>
                <w:lang w:val="pt-BR"/>
              </w:rPr>
              <w:t>10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lang w:val="pt-BR"/>
              </w:rPr>
            </w:pPr>
            <w:r>
              <w:rPr>
                <w:rFonts w:ascii="Sylfaen" w:hAnsi="Sylfaen"/>
                <w:sz w:val="20"/>
                <w:lang w:val="pt-BR"/>
              </w:rPr>
              <w:t>20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30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45</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60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60</w:t>
            </w:r>
            <w:r w:rsidRPr="00F82C8A">
              <w:rPr>
                <w:rFonts w:ascii="Sylfaen" w:hAnsi="Sylfaen"/>
                <w:sz w:val="20"/>
                <w:lang w:val="pt-BR"/>
              </w:rPr>
              <w:t xml:space="preserve"> %</w:t>
            </w:r>
          </w:p>
        </w:tc>
        <w:tc>
          <w:tcPr>
            <w:tcW w:w="803"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60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60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70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80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90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100</w:t>
            </w:r>
            <w:r w:rsidRPr="00F82C8A">
              <w:rPr>
                <w:rFonts w:ascii="Sylfaen" w:hAnsi="Sylfaen"/>
                <w:sz w:val="20"/>
                <w:lang w:val="pt-BR"/>
              </w:rPr>
              <w:t xml:space="preserve"> %</w:t>
            </w:r>
          </w:p>
        </w:tc>
        <w:tc>
          <w:tcPr>
            <w:tcW w:w="803" w:type="dxa"/>
            <w:vAlign w:val="center"/>
          </w:tcPr>
          <w:p w:rsidR="006E4A29" w:rsidRPr="00F82C8A" w:rsidRDefault="006E4A29" w:rsidP="006E4A29">
            <w:pPr>
              <w:jc w:val="center"/>
              <w:rPr>
                <w:rFonts w:ascii="Sylfaen" w:hAnsi="Sylfaen"/>
                <w:b/>
                <w:lang w:val="pt-BR"/>
              </w:rPr>
            </w:pPr>
            <w:r>
              <w:rPr>
                <w:rFonts w:ascii="Sylfaen" w:hAnsi="Sylfaen"/>
                <w:sz w:val="20"/>
                <w:lang w:val="pt-BR"/>
              </w:rPr>
              <w:t>100</w:t>
            </w:r>
            <w:r w:rsidRPr="00F82C8A">
              <w:rPr>
                <w:rFonts w:ascii="Sylfaen" w:hAnsi="Sylfaen"/>
                <w:sz w:val="20"/>
                <w:lang w:val="pt-BR"/>
              </w:rPr>
              <w:t xml:space="preserve"> %</w:t>
            </w:r>
          </w:p>
        </w:tc>
      </w:tr>
      <w:tr w:rsidR="006E4A29" w:rsidRPr="0058219A" w:rsidTr="00106036">
        <w:trPr>
          <w:trHeight w:val="404"/>
          <w:jc w:val="center"/>
        </w:trPr>
        <w:tc>
          <w:tcPr>
            <w:tcW w:w="1506" w:type="dxa"/>
            <w:vAlign w:val="center"/>
          </w:tcPr>
          <w:p w:rsidR="006E4A29" w:rsidRPr="0058219A" w:rsidRDefault="006E4A29" w:rsidP="006E4A29">
            <w:pPr>
              <w:widowControl w:val="0"/>
              <w:numPr>
                <w:ilvl w:val="0"/>
                <w:numId w:val="26"/>
              </w:numPr>
              <w:jc w:val="center"/>
              <w:rPr>
                <w:rFonts w:ascii="Calibri" w:hAnsi="Calibri"/>
                <w:sz w:val="16"/>
                <w:szCs w:val="16"/>
              </w:rPr>
            </w:pPr>
          </w:p>
        </w:tc>
        <w:tc>
          <w:tcPr>
            <w:tcW w:w="1683" w:type="dxa"/>
            <w:vAlign w:val="center"/>
          </w:tcPr>
          <w:p w:rsidR="006E4A29" w:rsidRDefault="006E4A29" w:rsidP="006E4A29">
            <w:pPr>
              <w:jc w:val="center"/>
              <w:rPr>
                <w:rFonts w:ascii="Sylfaen" w:hAnsi="Sylfaen"/>
                <w:color w:val="000000"/>
              </w:rPr>
            </w:pPr>
            <w:r>
              <w:rPr>
                <w:rFonts w:ascii="Sylfaen" w:hAnsi="Sylfaen"/>
                <w:color w:val="000000"/>
              </w:rPr>
              <w:t>15851100</w:t>
            </w:r>
          </w:p>
        </w:tc>
        <w:tc>
          <w:tcPr>
            <w:tcW w:w="1284" w:type="dxa"/>
            <w:vAlign w:val="center"/>
          </w:tcPr>
          <w:p w:rsidR="006E4A29" w:rsidRPr="004943E3" w:rsidRDefault="006E4A29" w:rsidP="006E4A29">
            <w:pPr>
              <w:pStyle w:val="23"/>
              <w:widowControl w:val="0"/>
              <w:spacing w:after="120" w:line="240" w:lineRule="auto"/>
              <w:ind w:right="-54" w:firstLine="0"/>
              <w:jc w:val="center"/>
              <w:rPr>
                <w:rFonts w:ascii="Calibri" w:hAnsi="Calibri"/>
                <w:sz w:val="24"/>
                <w:szCs w:val="24"/>
              </w:rPr>
            </w:pPr>
            <w:r>
              <w:rPr>
                <w:rFonts w:ascii="Calibri" w:hAnsi="Calibri"/>
                <w:sz w:val="24"/>
                <w:szCs w:val="24"/>
              </w:rPr>
              <w:t>Макароны</w:t>
            </w:r>
          </w:p>
        </w:tc>
        <w:tc>
          <w:tcPr>
            <w:tcW w:w="802" w:type="dxa"/>
            <w:vAlign w:val="center"/>
          </w:tcPr>
          <w:p w:rsidR="006E4A29" w:rsidRPr="00F82C8A" w:rsidRDefault="006E4A29" w:rsidP="006E4A29">
            <w:pPr>
              <w:jc w:val="center"/>
              <w:rPr>
                <w:rFonts w:ascii="Sylfaen" w:hAnsi="Sylfaen"/>
                <w:lang w:val="pt-BR"/>
              </w:rPr>
            </w:pPr>
            <w:r>
              <w:rPr>
                <w:rFonts w:ascii="Sylfaen" w:hAnsi="Sylfaen"/>
                <w:sz w:val="20"/>
                <w:lang w:val="pt-BR"/>
              </w:rPr>
              <w:t>10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lang w:val="pt-BR"/>
              </w:rPr>
            </w:pPr>
            <w:r>
              <w:rPr>
                <w:rFonts w:ascii="Sylfaen" w:hAnsi="Sylfaen"/>
                <w:sz w:val="20"/>
                <w:lang w:val="pt-BR"/>
              </w:rPr>
              <w:t>20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30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45</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60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60</w:t>
            </w:r>
            <w:r w:rsidRPr="00F82C8A">
              <w:rPr>
                <w:rFonts w:ascii="Sylfaen" w:hAnsi="Sylfaen"/>
                <w:sz w:val="20"/>
                <w:lang w:val="pt-BR"/>
              </w:rPr>
              <w:t xml:space="preserve"> %</w:t>
            </w:r>
          </w:p>
        </w:tc>
        <w:tc>
          <w:tcPr>
            <w:tcW w:w="803"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60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60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70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80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90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100</w:t>
            </w:r>
            <w:r w:rsidRPr="00F82C8A">
              <w:rPr>
                <w:rFonts w:ascii="Sylfaen" w:hAnsi="Sylfaen"/>
                <w:sz w:val="20"/>
                <w:lang w:val="pt-BR"/>
              </w:rPr>
              <w:t xml:space="preserve"> %</w:t>
            </w:r>
          </w:p>
        </w:tc>
        <w:tc>
          <w:tcPr>
            <w:tcW w:w="803" w:type="dxa"/>
            <w:vAlign w:val="center"/>
          </w:tcPr>
          <w:p w:rsidR="006E4A29" w:rsidRPr="00F82C8A" w:rsidRDefault="006E4A29" w:rsidP="006E4A29">
            <w:pPr>
              <w:jc w:val="center"/>
              <w:rPr>
                <w:rFonts w:ascii="Sylfaen" w:hAnsi="Sylfaen"/>
                <w:b/>
                <w:lang w:val="pt-BR"/>
              </w:rPr>
            </w:pPr>
            <w:r>
              <w:rPr>
                <w:rFonts w:ascii="Sylfaen" w:hAnsi="Sylfaen"/>
                <w:sz w:val="20"/>
                <w:lang w:val="pt-BR"/>
              </w:rPr>
              <w:t>100</w:t>
            </w:r>
            <w:r w:rsidRPr="00F82C8A">
              <w:rPr>
                <w:rFonts w:ascii="Sylfaen" w:hAnsi="Sylfaen"/>
                <w:sz w:val="20"/>
                <w:lang w:val="pt-BR"/>
              </w:rPr>
              <w:t xml:space="preserve"> %</w:t>
            </w:r>
          </w:p>
        </w:tc>
      </w:tr>
      <w:tr w:rsidR="006E4A29" w:rsidRPr="0058219A" w:rsidTr="00106036">
        <w:trPr>
          <w:trHeight w:val="404"/>
          <w:jc w:val="center"/>
        </w:trPr>
        <w:tc>
          <w:tcPr>
            <w:tcW w:w="1506" w:type="dxa"/>
            <w:vAlign w:val="center"/>
          </w:tcPr>
          <w:p w:rsidR="006E4A29" w:rsidRPr="0058219A" w:rsidRDefault="006E4A29" w:rsidP="006E4A29">
            <w:pPr>
              <w:widowControl w:val="0"/>
              <w:numPr>
                <w:ilvl w:val="0"/>
                <w:numId w:val="26"/>
              </w:numPr>
              <w:jc w:val="center"/>
              <w:rPr>
                <w:rFonts w:ascii="Calibri" w:hAnsi="Calibri"/>
                <w:sz w:val="16"/>
                <w:szCs w:val="16"/>
              </w:rPr>
            </w:pPr>
          </w:p>
        </w:tc>
        <w:tc>
          <w:tcPr>
            <w:tcW w:w="1683" w:type="dxa"/>
            <w:vAlign w:val="center"/>
          </w:tcPr>
          <w:p w:rsidR="006E4A29" w:rsidRDefault="006E4A29" w:rsidP="006E4A29">
            <w:pPr>
              <w:jc w:val="center"/>
              <w:rPr>
                <w:rFonts w:ascii="Sylfaen" w:hAnsi="Sylfaen"/>
                <w:color w:val="000000"/>
              </w:rPr>
            </w:pPr>
            <w:r>
              <w:rPr>
                <w:rFonts w:ascii="Sylfaen" w:hAnsi="Sylfaen"/>
                <w:color w:val="000000"/>
              </w:rPr>
              <w:t>15616000</w:t>
            </w:r>
          </w:p>
        </w:tc>
        <w:tc>
          <w:tcPr>
            <w:tcW w:w="1284" w:type="dxa"/>
            <w:vAlign w:val="center"/>
          </w:tcPr>
          <w:p w:rsidR="006E4A29" w:rsidRPr="004943E3" w:rsidRDefault="006E4A29" w:rsidP="006E4A29">
            <w:pPr>
              <w:pStyle w:val="23"/>
              <w:widowControl w:val="0"/>
              <w:spacing w:after="120" w:line="240" w:lineRule="auto"/>
              <w:ind w:firstLine="0"/>
              <w:jc w:val="center"/>
              <w:rPr>
                <w:rFonts w:ascii="Calibri" w:hAnsi="Calibri"/>
                <w:sz w:val="24"/>
                <w:szCs w:val="24"/>
              </w:rPr>
            </w:pPr>
            <w:r>
              <w:rPr>
                <w:rFonts w:ascii="Calibri" w:hAnsi="Calibri"/>
                <w:sz w:val="24"/>
                <w:szCs w:val="24"/>
              </w:rPr>
              <w:t>Гречка</w:t>
            </w:r>
          </w:p>
        </w:tc>
        <w:tc>
          <w:tcPr>
            <w:tcW w:w="802" w:type="dxa"/>
            <w:vAlign w:val="center"/>
          </w:tcPr>
          <w:p w:rsidR="006E4A29" w:rsidRPr="00F82C8A" w:rsidRDefault="006E4A29" w:rsidP="006E4A29">
            <w:pPr>
              <w:jc w:val="center"/>
              <w:rPr>
                <w:rFonts w:ascii="Sylfaen" w:hAnsi="Sylfaen"/>
                <w:lang w:val="pt-BR"/>
              </w:rPr>
            </w:pPr>
            <w:r>
              <w:rPr>
                <w:rFonts w:ascii="Sylfaen" w:hAnsi="Sylfaen"/>
                <w:sz w:val="20"/>
                <w:lang w:val="pt-BR"/>
              </w:rPr>
              <w:t>10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lang w:val="pt-BR"/>
              </w:rPr>
            </w:pPr>
            <w:r>
              <w:rPr>
                <w:rFonts w:ascii="Sylfaen" w:hAnsi="Sylfaen"/>
                <w:sz w:val="20"/>
                <w:lang w:val="pt-BR"/>
              </w:rPr>
              <w:t>20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30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45</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60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60</w:t>
            </w:r>
            <w:r w:rsidRPr="00F82C8A">
              <w:rPr>
                <w:rFonts w:ascii="Sylfaen" w:hAnsi="Sylfaen"/>
                <w:sz w:val="20"/>
                <w:lang w:val="pt-BR"/>
              </w:rPr>
              <w:t xml:space="preserve"> %</w:t>
            </w:r>
          </w:p>
        </w:tc>
        <w:tc>
          <w:tcPr>
            <w:tcW w:w="803"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60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60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70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80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90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100</w:t>
            </w:r>
            <w:r w:rsidRPr="00F82C8A">
              <w:rPr>
                <w:rFonts w:ascii="Sylfaen" w:hAnsi="Sylfaen"/>
                <w:sz w:val="20"/>
                <w:lang w:val="pt-BR"/>
              </w:rPr>
              <w:t xml:space="preserve"> %</w:t>
            </w:r>
          </w:p>
        </w:tc>
        <w:tc>
          <w:tcPr>
            <w:tcW w:w="803" w:type="dxa"/>
            <w:vAlign w:val="center"/>
          </w:tcPr>
          <w:p w:rsidR="006E4A29" w:rsidRPr="00F82C8A" w:rsidRDefault="006E4A29" w:rsidP="006E4A29">
            <w:pPr>
              <w:jc w:val="center"/>
              <w:rPr>
                <w:rFonts w:ascii="Sylfaen" w:hAnsi="Sylfaen"/>
                <w:b/>
                <w:lang w:val="pt-BR"/>
              </w:rPr>
            </w:pPr>
            <w:r>
              <w:rPr>
                <w:rFonts w:ascii="Sylfaen" w:hAnsi="Sylfaen"/>
                <w:sz w:val="20"/>
                <w:lang w:val="pt-BR"/>
              </w:rPr>
              <w:t>100</w:t>
            </w:r>
            <w:r w:rsidRPr="00F82C8A">
              <w:rPr>
                <w:rFonts w:ascii="Sylfaen" w:hAnsi="Sylfaen"/>
                <w:sz w:val="20"/>
                <w:lang w:val="pt-BR"/>
              </w:rPr>
              <w:t xml:space="preserve"> %</w:t>
            </w:r>
          </w:p>
        </w:tc>
      </w:tr>
      <w:tr w:rsidR="006E4A29" w:rsidRPr="0058219A" w:rsidTr="00106036">
        <w:trPr>
          <w:trHeight w:val="404"/>
          <w:jc w:val="center"/>
        </w:trPr>
        <w:tc>
          <w:tcPr>
            <w:tcW w:w="1506" w:type="dxa"/>
            <w:vAlign w:val="center"/>
          </w:tcPr>
          <w:p w:rsidR="006E4A29" w:rsidRPr="0058219A" w:rsidRDefault="006E4A29" w:rsidP="006E4A29">
            <w:pPr>
              <w:widowControl w:val="0"/>
              <w:numPr>
                <w:ilvl w:val="0"/>
                <w:numId w:val="26"/>
              </w:numPr>
              <w:jc w:val="center"/>
              <w:rPr>
                <w:rFonts w:ascii="Calibri" w:hAnsi="Calibri"/>
                <w:sz w:val="16"/>
                <w:szCs w:val="16"/>
              </w:rPr>
            </w:pPr>
          </w:p>
        </w:tc>
        <w:tc>
          <w:tcPr>
            <w:tcW w:w="1683" w:type="dxa"/>
            <w:vAlign w:val="center"/>
          </w:tcPr>
          <w:p w:rsidR="006E4A29" w:rsidRDefault="006E4A29" w:rsidP="006E4A29">
            <w:pPr>
              <w:jc w:val="center"/>
              <w:rPr>
                <w:rFonts w:ascii="Sylfaen" w:hAnsi="Sylfaen"/>
                <w:color w:val="000000"/>
              </w:rPr>
            </w:pPr>
            <w:r>
              <w:rPr>
                <w:rFonts w:ascii="Sylfaen" w:hAnsi="Sylfaen"/>
                <w:color w:val="000000"/>
              </w:rPr>
              <w:t>15331153</w:t>
            </w:r>
          </w:p>
        </w:tc>
        <w:tc>
          <w:tcPr>
            <w:tcW w:w="1284" w:type="dxa"/>
            <w:vAlign w:val="center"/>
          </w:tcPr>
          <w:p w:rsidR="006E4A29" w:rsidRPr="0058219A" w:rsidRDefault="006E4A29" w:rsidP="006E4A29">
            <w:pPr>
              <w:pStyle w:val="23"/>
              <w:widowControl w:val="0"/>
              <w:spacing w:after="120" w:line="240" w:lineRule="auto"/>
              <w:ind w:firstLine="0"/>
              <w:jc w:val="center"/>
              <w:rPr>
                <w:rFonts w:ascii="Calibri" w:hAnsi="Calibri"/>
                <w:sz w:val="24"/>
                <w:szCs w:val="24"/>
              </w:rPr>
            </w:pPr>
            <w:r>
              <w:rPr>
                <w:rFonts w:ascii="Calibri" w:hAnsi="Calibri"/>
                <w:sz w:val="24"/>
                <w:szCs w:val="24"/>
              </w:rPr>
              <w:t>Чечевица</w:t>
            </w:r>
          </w:p>
        </w:tc>
        <w:tc>
          <w:tcPr>
            <w:tcW w:w="802" w:type="dxa"/>
            <w:vAlign w:val="center"/>
          </w:tcPr>
          <w:p w:rsidR="006E4A29" w:rsidRPr="00F82C8A" w:rsidRDefault="006E4A29" w:rsidP="006E4A29">
            <w:pPr>
              <w:jc w:val="center"/>
              <w:rPr>
                <w:rFonts w:ascii="Sylfaen" w:hAnsi="Sylfaen"/>
                <w:lang w:val="pt-BR"/>
              </w:rPr>
            </w:pPr>
            <w:r>
              <w:rPr>
                <w:rFonts w:ascii="Sylfaen" w:hAnsi="Sylfaen"/>
                <w:sz w:val="20"/>
                <w:lang w:val="pt-BR"/>
              </w:rPr>
              <w:t>10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lang w:val="pt-BR"/>
              </w:rPr>
            </w:pPr>
            <w:r>
              <w:rPr>
                <w:rFonts w:ascii="Sylfaen" w:hAnsi="Sylfaen"/>
                <w:sz w:val="20"/>
                <w:lang w:val="pt-BR"/>
              </w:rPr>
              <w:t>20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30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45</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60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60</w:t>
            </w:r>
            <w:r w:rsidRPr="00F82C8A">
              <w:rPr>
                <w:rFonts w:ascii="Sylfaen" w:hAnsi="Sylfaen"/>
                <w:sz w:val="20"/>
                <w:lang w:val="pt-BR"/>
              </w:rPr>
              <w:t xml:space="preserve"> %</w:t>
            </w:r>
          </w:p>
        </w:tc>
        <w:tc>
          <w:tcPr>
            <w:tcW w:w="803"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60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60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70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80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90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100</w:t>
            </w:r>
            <w:r w:rsidRPr="00F82C8A">
              <w:rPr>
                <w:rFonts w:ascii="Sylfaen" w:hAnsi="Sylfaen"/>
                <w:sz w:val="20"/>
                <w:lang w:val="pt-BR"/>
              </w:rPr>
              <w:t xml:space="preserve"> %</w:t>
            </w:r>
          </w:p>
        </w:tc>
        <w:tc>
          <w:tcPr>
            <w:tcW w:w="803" w:type="dxa"/>
            <w:vAlign w:val="center"/>
          </w:tcPr>
          <w:p w:rsidR="006E4A29" w:rsidRPr="00F82C8A" w:rsidRDefault="006E4A29" w:rsidP="006E4A29">
            <w:pPr>
              <w:jc w:val="center"/>
              <w:rPr>
                <w:rFonts w:ascii="Sylfaen" w:hAnsi="Sylfaen"/>
                <w:b/>
                <w:lang w:val="pt-BR"/>
              </w:rPr>
            </w:pPr>
            <w:r>
              <w:rPr>
                <w:rFonts w:ascii="Sylfaen" w:hAnsi="Sylfaen"/>
                <w:sz w:val="20"/>
                <w:lang w:val="pt-BR"/>
              </w:rPr>
              <w:t>100</w:t>
            </w:r>
            <w:r w:rsidRPr="00F82C8A">
              <w:rPr>
                <w:rFonts w:ascii="Sylfaen" w:hAnsi="Sylfaen"/>
                <w:sz w:val="20"/>
                <w:lang w:val="pt-BR"/>
              </w:rPr>
              <w:t xml:space="preserve"> %</w:t>
            </w:r>
          </w:p>
        </w:tc>
      </w:tr>
      <w:tr w:rsidR="006E4A29" w:rsidRPr="0058219A" w:rsidTr="00106036">
        <w:trPr>
          <w:trHeight w:val="404"/>
          <w:jc w:val="center"/>
        </w:trPr>
        <w:tc>
          <w:tcPr>
            <w:tcW w:w="1506" w:type="dxa"/>
            <w:vAlign w:val="center"/>
          </w:tcPr>
          <w:p w:rsidR="006E4A29" w:rsidRPr="0058219A" w:rsidRDefault="006E4A29" w:rsidP="006E4A29">
            <w:pPr>
              <w:widowControl w:val="0"/>
              <w:numPr>
                <w:ilvl w:val="0"/>
                <w:numId w:val="26"/>
              </w:numPr>
              <w:jc w:val="center"/>
              <w:rPr>
                <w:rFonts w:ascii="Calibri" w:hAnsi="Calibri"/>
                <w:sz w:val="16"/>
                <w:szCs w:val="16"/>
              </w:rPr>
            </w:pPr>
          </w:p>
        </w:tc>
        <w:tc>
          <w:tcPr>
            <w:tcW w:w="1683" w:type="dxa"/>
            <w:vAlign w:val="center"/>
          </w:tcPr>
          <w:p w:rsidR="006E4A29" w:rsidRPr="009F47F4" w:rsidRDefault="006E4A29" w:rsidP="006E4A29">
            <w:pPr>
              <w:jc w:val="center"/>
              <w:rPr>
                <w:rFonts w:ascii="Sylfaen" w:hAnsi="Sylfaen"/>
                <w:color w:val="000000"/>
                <w:lang w:val="en-US"/>
              </w:rPr>
            </w:pPr>
            <w:r>
              <w:rPr>
                <w:rFonts w:ascii="Sylfaen" w:hAnsi="Sylfaen"/>
                <w:color w:val="000000"/>
                <w:lang w:val="en-US"/>
              </w:rPr>
              <w:t>15551600</w:t>
            </w:r>
          </w:p>
        </w:tc>
        <w:tc>
          <w:tcPr>
            <w:tcW w:w="1284" w:type="dxa"/>
            <w:vAlign w:val="center"/>
          </w:tcPr>
          <w:p w:rsidR="006E4A29" w:rsidRPr="009F47F4" w:rsidRDefault="006E4A29" w:rsidP="006E4A29">
            <w:pPr>
              <w:pStyle w:val="23"/>
              <w:widowControl w:val="0"/>
              <w:spacing w:after="120" w:line="240" w:lineRule="auto"/>
              <w:ind w:firstLine="0"/>
              <w:jc w:val="center"/>
              <w:rPr>
                <w:rFonts w:ascii="Calibri" w:hAnsi="Calibri"/>
                <w:sz w:val="24"/>
                <w:szCs w:val="24"/>
                <w:lang w:val="en-US"/>
              </w:rPr>
            </w:pPr>
            <w:r>
              <w:rPr>
                <w:rFonts w:ascii="Calibri" w:hAnsi="Calibri"/>
                <w:sz w:val="24"/>
                <w:szCs w:val="24"/>
                <w:lang w:val="en-US"/>
              </w:rPr>
              <w:t>Мацуни</w:t>
            </w:r>
          </w:p>
        </w:tc>
        <w:tc>
          <w:tcPr>
            <w:tcW w:w="802" w:type="dxa"/>
            <w:vAlign w:val="center"/>
          </w:tcPr>
          <w:p w:rsidR="006E4A29" w:rsidRPr="00F82C8A" w:rsidRDefault="006E4A29" w:rsidP="006E4A29">
            <w:pPr>
              <w:jc w:val="center"/>
              <w:rPr>
                <w:rFonts w:ascii="Sylfaen" w:hAnsi="Sylfaen"/>
                <w:lang w:val="pt-BR"/>
              </w:rPr>
            </w:pPr>
            <w:r>
              <w:rPr>
                <w:rFonts w:ascii="Sylfaen" w:hAnsi="Sylfaen"/>
                <w:sz w:val="20"/>
                <w:lang w:val="pt-BR"/>
              </w:rPr>
              <w:t>10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lang w:val="pt-BR"/>
              </w:rPr>
            </w:pPr>
            <w:r>
              <w:rPr>
                <w:rFonts w:ascii="Sylfaen" w:hAnsi="Sylfaen"/>
                <w:sz w:val="20"/>
                <w:lang w:val="pt-BR"/>
              </w:rPr>
              <w:t>20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30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45</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60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60</w:t>
            </w:r>
            <w:r w:rsidRPr="00F82C8A">
              <w:rPr>
                <w:rFonts w:ascii="Sylfaen" w:hAnsi="Sylfaen"/>
                <w:sz w:val="20"/>
                <w:lang w:val="pt-BR"/>
              </w:rPr>
              <w:t xml:space="preserve"> %</w:t>
            </w:r>
          </w:p>
        </w:tc>
        <w:tc>
          <w:tcPr>
            <w:tcW w:w="803"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60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60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70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80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90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100</w:t>
            </w:r>
            <w:r w:rsidRPr="00F82C8A">
              <w:rPr>
                <w:rFonts w:ascii="Sylfaen" w:hAnsi="Sylfaen"/>
                <w:sz w:val="20"/>
                <w:lang w:val="pt-BR"/>
              </w:rPr>
              <w:t xml:space="preserve"> %</w:t>
            </w:r>
          </w:p>
        </w:tc>
        <w:tc>
          <w:tcPr>
            <w:tcW w:w="803" w:type="dxa"/>
            <w:vAlign w:val="center"/>
          </w:tcPr>
          <w:p w:rsidR="006E4A29" w:rsidRPr="00F82C8A" w:rsidRDefault="006E4A29" w:rsidP="006E4A29">
            <w:pPr>
              <w:jc w:val="center"/>
              <w:rPr>
                <w:rFonts w:ascii="Sylfaen" w:hAnsi="Sylfaen"/>
                <w:b/>
                <w:lang w:val="pt-BR"/>
              </w:rPr>
            </w:pPr>
            <w:r>
              <w:rPr>
                <w:rFonts w:ascii="Sylfaen" w:hAnsi="Sylfaen"/>
                <w:sz w:val="20"/>
                <w:lang w:val="pt-BR"/>
              </w:rPr>
              <w:t>100</w:t>
            </w:r>
            <w:r w:rsidRPr="00F82C8A">
              <w:rPr>
                <w:rFonts w:ascii="Sylfaen" w:hAnsi="Sylfaen"/>
                <w:sz w:val="20"/>
                <w:lang w:val="pt-BR"/>
              </w:rPr>
              <w:t xml:space="preserve"> %</w:t>
            </w:r>
          </w:p>
        </w:tc>
      </w:tr>
      <w:tr w:rsidR="006E4A29" w:rsidRPr="0058219A" w:rsidTr="00106036">
        <w:trPr>
          <w:trHeight w:val="404"/>
          <w:jc w:val="center"/>
        </w:trPr>
        <w:tc>
          <w:tcPr>
            <w:tcW w:w="1506" w:type="dxa"/>
            <w:vAlign w:val="center"/>
          </w:tcPr>
          <w:p w:rsidR="006E4A29" w:rsidRPr="0058219A" w:rsidRDefault="006E4A29" w:rsidP="006E4A29">
            <w:pPr>
              <w:widowControl w:val="0"/>
              <w:numPr>
                <w:ilvl w:val="0"/>
                <w:numId w:val="26"/>
              </w:numPr>
              <w:jc w:val="center"/>
              <w:rPr>
                <w:rFonts w:ascii="Calibri" w:hAnsi="Calibri"/>
                <w:sz w:val="16"/>
                <w:szCs w:val="16"/>
              </w:rPr>
            </w:pPr>
          </w:p>
        </w:tc>
        <w:tc>
          <w:tcPr>
            <w:tcW w:w="1683" w:type="dxa"/>
            <w:vAlign w:val="center"/>
          </w:tcPr>
          <w:p w:rsidR="006E4A29" w:rsidRDefault="006E4A29" w:rsidP="006E4A29">
            <w:pPr>
              <w:jc w:val="center"/>
              <w:rPr>
                <w:rFonts w:ascii="Sylfaen" w:hAnsi="Sylfaen"/>
                <w:color w:val="000000"/>
              </w:rPr>
            </w:pPr>
            <w:r>
              <w:rPr>
                <w:rFonts w:ascii="Sylfaen" w:hAnsi="Sylfaen"/>
                <w:color w:val="000000"/>
              </w:rPr>
              <w:t>15421100</w:t>
            </w:r>
          </w:p>
        </w:tc>
        <w:tc>
          <w:tcPr>
            <w:tcW w:w="1284" w:type="dxa"/>
            <w:vAlign w:val="center"/>
          </w:tcPr>
          <w:p w:rsidR="006E4A29" w:rsidRPr="0058219A" w:rsidRDefault="006E4A29" w:rsidP="006E4A29">
            <w:pPr>
              <w:pStyle w:val="23"/>
              <w:widowControl w:val="0"/>
              <w:spacing w:after="120" w:line="240" w:lineRule="auto"/>
              <w:ind w:firstLine="0"/>
              <w:jc w:val="center"/>
              <w:rPr>
                <w:rFonts w:ascii="Calibri" w:hAnsi="Calibri"/>
                <w:sz w:val="24"/>
                <w:szCs w:val="24"/>
              </w:rPr>
            </w:pPr>
            <w:r>
              <w:rPr>
                <w:rFonts w:ascii="Calibri" w:hAnsi="Calibri"/>
                <w:sz w:val="24"/>
                <w:szCs w:val="24"/>
              </w:rPr>
              <w:t xml:space="preserve">Растительное масло, </w:t>
            </w:r>
            <w:r w:rsidRPr="004943E3">
              <w:rPr>
                <w:rFonts w:ascii="Calibri" w:hAnsi="Calibri"/>
                <w:sz w:val="24"/>
                <w:szCs w:val="24"/>
              </w:rPr>
              <w:lastRenderedPageBreak/>
              <w:t>рафинированное</w:t>
            </w:r>
          </w:p>
        </w:tc>
        <w:tc>
          <w:tcPr>
            <w:tcW w:w="802" w:type="dxa"/>
            <w:vAlign w:val="center"/>
          </w:tcPr>
          <w:p w:rsidR="006E4A29" w:rsidRPr="00F82C8A" w:rsidRDefault="006E4A29" w:rsidP="006E4A29">
            <w:pPr>
              <w:jc w:val="center"/>
              <w:rPr>
                <w:rFonts w:ascii="Sylfaen" w:hAnsi="Sylfaen"/>
                <w:lang w:val="pt-BR"/>
              </w:rPr>
            </w:pPr>
            <w:r>
              <w:rPr>
                <w:rFonts w:ascii="Sylfaen" w:hAnsi="Sylfaen"/>
                <w:sz w:val="20"/>
                <w:lang w:val="pt-BR"/>
              </w:rPr>
              <w:lastRenderedPageBreak/>
              <w:t>10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lang w:val="pt-BR"/>
              </w:rPr>
            </w:pPr>
            <w:r>
              <w:rPr>
                <w:rFonts w:ascii="Sylfaen" w:hAnsi="Sylfaen"/>
                <w:sz w:val="20"/>
                <w:lang w:val="pt-BR"/>
              </w:rPr>
              <w:t>20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30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45</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60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60</w:t>
            </w:r>
            <w:r w:rsidRPr="00F82C8A">
              <w:rPr>
                <w:rFonts w:ascii="Sylfaen" w:hAnsi="Sylfaen"/>
                <w:sz w:val="20"/>
                <w:lang w:val="pt-BR"/>
              </w:rPr>
              <w:t xml:space="preserve"> %</w:t>
            </w:r>
          </w:p>
        </w:tc>
        <w:tc>
          <w:tcPr>
            <w:tcW w:w="803"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60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60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70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80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90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100</w:t>
            </w:r>
            <w:r w:rsidRPr="00F82C8A">
              <w:rPr>
                <w:rFonts w:ascii="Sylfaen" w:hAnsi="Sylfaen"/>
                <w:sz w:val="20"/>
                <w:lang w:val="pt-BR"/>
              </w:rPr>
              <w:t xml:space="preserve"> %</w:t>
            </w:r>
          </w:p>
        </w:tc>
        <w:tc>
          <w:tcPr>
            <w:tcW w:w="803" w:type="dxa"/>
            <w:vAlign w:val="center"/>
          </w:tcPr>
          <w:p w:rsidR="006E4A29" w:rsidRPr="00F82C8A" w:rsidRDefault="006E4A29" w:rsidP="006E4A29">
            <w:pPr>
              <w:jc w:val="center"/>
              <w:rPr>
                <w:rFonts w:ascii="Sylfaen" w:hAnsi="Sylfaen"/>
                <w:b/>
                <w:lang w:val="pt-BR"/>
              </w:rPr>
            </w:pPr>
            <w:r>
              <w:rPr>
                <w:rFonts w:ascii="Sylfaen" w:hAnsi="Sylfaen"/>
                <w:sz w:val="20"/>
                <w:lang w:val="pt-BR"/>
              </w:rPr>
              <w:t>100</w:t>
            </w:r>
            <w:r w:rsidRPr="00F82C8A">
              <w:rPr>
                <w:rFonts w:ascii="Sylfaen" w:hAnsi="Sylfaen"/>
                <w:sz w:val="20"/>
                <w:lang w:val="pt-BR"/>
              </w:rPr>
              <w:t xml:space="preserve"> %</w:t>
            </w:r>
          </w:p>
        </w:tc>
      </w:tr>
      <w:tr w:rsidR="006E4A29" w:rsidRPr="0058219A" w:rsidTr="00106036">
        <w:trPr>
          <w:trHeight w:val="404"/>
          <w:jc w:val="center"/>
        </w:trPr>
        <w:tc>
          <w:tcPr>
            <w:tcW w:w="1506" w:type="dxa"/>
            <w:vAlign w:val="center"/>
          </w:tcPr>
          <w:p w:rsidR="006E4A29" w:rsidRPr="0058219A" w:rsidRDefault="006E4A29" w:rsidP="006E4A29">
            <w:pPr>
              <w:widowControl w:val="0"/>
              <w:numPr>
                <w:ilvl w:val="0"/>
                <w:numId w:val="26"/>
              </w:numPr>
              <w:jc w:val="center"/>
              <w:rPr>
                <w:rFonts w:ascii="Calibri" w:hAnsi="Calibri"/>
                <w:sz w:val="16"/>
                <w:szCs w:val="16"/>
              </w:rPr>
            </w:pPr>
          </w:p>
        </w:tc>
        <w:tc>
          <w:tcPr>
            <w:tcW w:w="1683" w:type="dxa"/>
            <w:vAlign w:val="center"/>
          </w:tcPr>
          <w:p w:rsidR="006E4A29" w:rsidRDefault="006E4A29" w:rsidP="006E4A29">
            <w:pPr>
              <w:jc w:val="center"/>
              <w:rPr>
                <w:rFonts w:ascii="Sylfaen" w:hAnsi="Sylfaen"/>
                <w:color w:val="000000"/>
              </w:rPr>
            </w:pPr>
            <w:r>
              <w:rPr>
                <w:rFonts w:ascii="Sylfaen" w:hAnsi="Sylfaen"/>
                <w:color w:val="000000"/>
              </w:rPr>
              <w:t>15112150</w:t>
            </w:r>
          </w:p>
        </w:tc>
        <w:tc>
          <w:tcPr>
            <w:tcW w:w="1284" w:type="dxa"/>
            <w:vAlign w:val="center"/>
          </w:tcPr>
          <w:p w:rsidR="006E4A29" w:rsidRPr="0058219A" w:rsidRDefault="006E4A29" w:rsidP="006E4A29">
            <w:pPr>
              <w:pStyle w:val="23"/>
              <w:widowControl w:val="0"/>
              <w:spacing w:after="120" w:line="240" w:lineRule="auto"/>
              <w:ind w:firstLine="0"/>
              <w:jc w:val="center"/>
              <w:rPr>
                <w:rFonts w:ascii="Calibri" w:hAnsi="Calibri"/>
                <w:sz w:val="24"/>
                <w:szCs w:val="24"/>
              </w:rPr>
            </w:pPr>
            <w:r>
              <w:rPr>
                <w:rFonts w:ascii="Calibri" w:hAnsi="Calibri"/>
                <w:sz w:val="24"/>
                <w:szCs w:val="24"/>
              </w:rPr>
              <w:t>Куриная грудинка</w:t>
            </w:r>
          </w:p>
        </w:tc>
        <w:tc>
          <w:tcPr>
            <w:tcW w:w="802" w:type="dxa"/>
            <w:vAlign w:val="center"/>
          </w:tcPr>
          <w:p w:rsidR="006E4A29" w:rsidRPr="00CA15BB" w:rsidRDefault="006E4A29" w:rsidP="006E4A29">
            <w:pPr>
              <w:jc w:val="center"/>
              <w:rPr>
                <w:rFonts w:ascii="Sylfaen" w:hAnsi="Sylfaen"/>
                <w:lang w:val="pt-BR"/>
              </w:rPr>
            </w:pPr>
            <w:r>
              <w:rPr>
                <w:rFonts w:ascii="Sylfaen" w:hAnsi="Sylfaen"/>
                <w:sz w:val="20"/>
                <w:lang w:val="pt-BR"/>
              </w:rPr>
              <w:t>10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lang w:val="pt-BR"/>
              </w:rPr>
            </w:pPr>
            <w:r>
              <w:rPr>
                <w:rFonts w:ascii="Sylfaen" w:hAnsi="Sylfaen"/>
                <w:sz w:val="20"/>
                <w:lang w:val="pt-BR"/>
              </w:rPr>
              <w:t>20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30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45</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60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60</w:t>
            </w:r>
            <w:r w:rsidRPr="00F82C8A">
              <w:rPr>
                <w:rFonts w:ascii="Sylfaen" w:hAnsi="Sylfaen"/>
                <w:sz w:val="20"/>
                <w:lang w:val="pt-BR"/>
              </w:rPr>
              <w:t xml:space="preserve"> %</w:t>
            </w:r>
          </w:p>
        </w:tc>
        <w:tc>
          <w:tcPr>
            <w:tcW w:w="803"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60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60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70</w:t>
            </w:r>
            <w:r w:rsidRPr="00F82C8A">
              <w:rPr>
                <w:rFonts w:ascii="Sylfaen" w:hAnsi="Sylfaen"/>
                <w:sz w:val="20"/>
                <w:lang w:val="pt-BR"/>
              </w:rPr>
              <w:t xml:space="preserve"> %</w:t>
            </w:r>
          </w:p>
        </w:tc>
        <w:tc>
          <w:tcPr>
            <w:tcW w:w="802" w:type="dxa"/>
            <w:vAlign w:val="center"/>
          </w:tcPr>
          <w:p w:rsidR="006E4A29" w:rsidRPr="00CA15BB" w:rsidRDefault="006E4A29" w:rsidP="006E4A29">
            <w:pPr>
              <w:jc w:val="center"/>
              <w:rPr>
                <w:rFonts w:ascii="Sylfaen" w:hAnsi="Sylfaen" w:cs="Arial"/>
                <w:sz w:val="18"/>
                <w:szCs w:val="18"/>
                <w:lang w:val="pt-BR"/>
              </w:rPr>
            </w:pPr>
            <w:r>
              <w:rPr>
                <w:rFonts w:ascii="Sylfaen" w:hAnsi="Sylfaen"/>
                <w:sz w:val="20"/>
                <w:lang w:val="pt-BR"/>
              </w:rPr>
              <w:t>80</w:t>
            </w:r>
            <w:r w:rsidRPr="00F82C8A">
              <w:rPr>
                <w:rFonts w:ascii="Sylfaen" w:hAnsi="Sylfaen"/>
                <w:sz w:val="20"/>
                <w:lang w:val="pt-BR"/>
              </w:rPr>
              <w:t xml:space="preserve"> %</w:t>
            </w:r>
          </w:p>
        </w:tc>
        <w:tc>
          <w:tcPr>
            <w:tcW w:w="802" w:type="dxa"/>
            <w:vAlign w:val="center"/>
          </w:tcPr>
          <w:p w:rsidR="006E4A29" w:rsidRPr="00CA15BB" w:rsidRDefault="006E4A29" w:rsidP="006E4A29">
            <w:pPr>
              <w:jc w:val="center"/>
              <w:rPr>
                <w:rFonts w:ascii="Sylfaen" w:hAnsi="Sylfaen" w:cs="Arial"/>
                <w:sz w:val="18"/>
                <w:szCs w:val="18"/>
                <w:lang w:val="pt-BR"/>
              </w:rPr>
            </w:pPr>
            <w:r>
              <w:rPr>
                <w:rFonts w:ascii="Sylfaen" w:hAnsi="Sylfaen"/>
                <w:sz w:val="20"/>
                <w:lang w:val="pt-BR"/>
              </w:rPr>
              <w:t>90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100</w:t>
            </w:r>
            <w:r w:rsidRPr="00F82C8A">
              <w:rPr>
                <w:rFonts w:ascii="Sylfaen" w:hAnsi="Sylfaen"/>
                <w:sz w:val="20"/>
                <w:lang w:val="pt-BR"/>
              </w:rPr>
              <w:t xml:space="preserve"> %</w:t>
            </w:r>
          </w:p>
        </w:tc>
        <w:tc>
          <w:tcPr>
            <w:tcW w:w="803" w:type="dxa"/>
            <w:vAlign w:val="center"/>
          </w:tcPr>
          <w:p w:rsidR="006E4A29" w:rsidRPr="00F82C8A" w:rsidRDefault="006E4A29" w:rsidP="006E4A29">
            <w:pPr>
              <w:jc w:val="center"/>
              <w:rPr>
                <w:rFonts w:ascii="Sylfaen" w:hAnsi="Sylfaen"/>
                <w:b/>
                <w:lang w:val="pt-BR"/>
              </w:rPr>
            </w:pPr>
            <w:r>
              <w:rPr>
                <w:rFonts w:ascii="Sylfaen" w:hAnsi="Sylfaen"/>
                <w:sz w:val="20"/>
                <w:lang w:val="pt-BR"/>
              </w:rPr>
              <w:t>100</w:t>
            </w:r>
            <w:r w:rsidRPr="00F82C8A">
              <w:rPr>
                <w:rFonts w:ascii="Sylfaen" w:hAnsi="Sylfaen"/>
                <w:sz w:val="20"/>
                <w:lang w:val="pt-BR"/>
              </w:rPr>
              <w:t xml:space="preserve"> %</w:t>
            </w:r>
          </w:p>
        </w:tc>
      </w:tr>
      <w:tr w:rsidR="006E4A29" w:rsidRPr="0058219A" w:rsidTr="00106036">
        <w:trPr>
          <w:trHeight w:val="404"/>
          <w:jc w:val="center"/>
        </w:trPr>
        <w:tc>
          <w:tcPr>
            <w:tcW w:w="1506" w:type="dxa"/>
            <w:vAlign w:val="center"/>
          </w:tcPr>
          <w:p w:rsidR="006E4A29" w:rsidRPr="0058219A" w:rsidRDefault="006E4A29" w:rsidP="006E4A29">
            <w:pPr>
              <w:widowControl w:val="0"/>
              <w:numPr>
                <w:ilvl w:val="0"/>
                <w:numId w:val="26"/>
              </w:numPr>
              <w:jc w:val="center"/>
              <w:rPr>
                <w:rFonts w:ascii="Calibri" w:hAnsi="Calibri"/>
                <w:sz w:val="16"/>
                <w:szCs w:val="16"/>
              </w:rPr>
            </w:pPr>
          </w:p>
        </w:tc>
        <w:tc>
          <w:tcPr>
            <w:tcW w:w="1683" w:type="dxa"/>
            <w:vAlign w:val="center"/>
          </w:tcPr>
          <w:p w:rsidR="006E4A29" w:rsidRPr="009F47F4" w:rsidRDefault="006E4A29" w:rsidP="006E4A29">
            <w:pPr>
              <w:jc w:val="center"/>
              <w:rPr>
                <w:rFonts w:ascii="Sylfaen" w:hAnsi="Sylfaen"/>
                <w:color w:val="000000"/>
                <w:lang w:val="en-US"/>
              </w:rPr>
            </w:pPr>
            <w:r>
              <w:rPr>
                <w:rFonts w:ascii="Sylfaen" w:hAnsi="Sylfaen"/>
                <w:color w:val="000000"/>
                <w:lang w:val="en-US"/>
              </w:rPr>
              <w:t>15321000</w:t>
            </w:r>
          </w:p>
        </w:tc>
        <w:tc>
          <w:tcPr>
            <w:tcW w:w="1284" w:type="dxa"/>
            <w:vAlign w:val="center"/>
          </w:tcPr>
          <w:p w:rsidR="006E4A29" w:rsidRPr="009F47F4" w:rsidRDefault="006E4A29" w:rsidP="006E4A29">
            <w:pPr>
              <w:pStyle w:val="23"/>
              <w:widowControl w:val="0"/>
              <w:spacing w:after="120" w:line="240" w:lineRule="auto"/>
              <w:ind w:firstLine="0"/>
              <w:jc w:val="center"/>
              <w:rPr>
                <w:rFonts w:ascii="Calibri" w:hAnsi="Calibri"/>
                <w:sz w:val="24"/>
                <w:szCs w:val="24"/>
                <w:lang w:val="en-US"/>
              </w:rPr>
            </w:pPr>
            <w:r>
              <w:rPr>
                <w:rFonts w:ascii="Calibri" w:hAnsi="Calibri"/>
                <w:sz w:val="24"/>
                <w:szCs w:val="24"/>
                <w:lang w:val="en-US"/>
              </w:rPr>
              <w:t>Компот</w:t>
            </w:r>
          </w:p>
        </w:tc>
        <w:tc>
          <w:tcPr>
            <w:tcW w:w="802" w:type="dxa"/>
            <w:vAlign w:val="center"/>
          </w:tcPr>
          <w:p w:rsidR="006E4A29" w:rsidRPr="00F82C8A" w:rsidRDefault="006E4A29" w:rsidP="006E4A29">
            <w:pPr>
              <w:jc w:val="center"/>
              <w:rPr>
                <w:rFonts w:ascii="Sylfaen" w:hAnsi="Sylfaen"/>
                <w:lang w:val="pt-BR"/>
              </w:rPr>
            </w:pPr>
            <w:r>
              <w:rPr>
                <w:rFonts w:ascii="Sylfaen" w:hAnsi="Sylfaen"/>
                <w:sz w:val="20"/>
                <w:lang w:val="pt-BR"/>
              </w:rPr>
              <w:t>10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lang w:val="pt-BR"/>
              </w:rPr>
            </w:pPr>
            <w:r>
              <w:rPr>
                <w:rFonts w:ascii="Sylfaen" w:hAnsi="Sylfaen"/>
                <w:sz w:val="20"/>
                <w:lang w:val="pt-BR"/>
              </w:rPr>
              <w:t>20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30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45</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60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60</w:t>
            </w:r>
            <w:r w:rsidRPr="00F82C8A">
              <w:rPr>
                <w:rFonts w:ascii="Sylfaen" w:hAnsi="Sylfaen"/>
                <w:sz w:val="20"/>
                <w:lang w:val="pt-BR"/>
              </w:rPr>
              <w:t xml:space="preserve"> %</w:t>
            </w:r>
          </w:p>
        </w:tc>
        <w:tc>
          <w:tcPr>
            <w:tcW w:w="803"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60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60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70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80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90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100</w:t>
            </w:r>
            <w:r w:rsidRPr="00F82C8A">
              <w:rPr>
                <w:rFonts w:ascii="Sylfaen" w:hAnsi="Sylfaen"/>
                <w:sz w:val="20"/>
                <w:lang w:val="pt-BR"/>
              </w:rPr>
              <w:t xml:space="preserve"> %</w:t>
            </w:r>
          </w:p>
        </w:tc>
        <w:tc>
          <w:tcPr>
            <w:tcW w:w="803" w:type="dxa"/>
            <w:vAlign w:val="center"/>
          </w:tcPr>
          <w:p w:rsidR="006E4A29" w:rsidRPr="00F82C8A" w:rsidRDefault="006E4A29" w:rsidP="006E4A29">
            <w:pPr>
              <w:jc w:val="center"/>
              <w:rPr>
                <w:rFonts w:ascii="Sylfaen" w:hAnsi="Sylfaen"/>
                <w:b/>
                <w:lang w:val="pt-BR"/>
              </w:rPr>
            </w:pPr>
            <w:r>
              <w:rPr>
                <w:rFonts w:ascii="Sylfaen" w:hAnsi="Sylfaen"/>
                <w:sz w:val="20"/>
                <w:lang w:val="pt-BR"/>
              </w:rPr>
              <w:t>100</w:t>
            </w:r>
            <w:r w:rsidRPr="00F82C8A">
              <w:rPr>
                <w:rFonts w:ascii="Sylfaen" w:hAnsi="Sylfaen"/>
                <w:sz w:val="20"/>
                <w:lang w:val="pt-BR"/>
              </w:rPr>
              <w:t xml:space="preserve"> %</w:t>
            </w:r>
          </w:p>
        </w:tc>
      </w:tr>
      <w:tr w:rsidR="006E4A29" w:rsidRPr="0058219A" w:rsidTr="00106036">
        <w:trPr>
          <w:trHeight w:val="404"/>
          <w:jc w:val="center"/>
        </w:trPr>
        <w:tc>
          <w:tcPr>
            <w:tcW w:w="1506" w:type="dxa"/>
            <w:vAlign w:val="center"/>
          </w:tcPr>
          <w:p w:rsidR="006E4A29" w:rsidRPr="0058219A" w:rsidRDefault="006E4A29" w:rsidP="006E4A29">
            <w:pPr>
              <w:widowControl w:val="0"/>
              <w:numPr>
                <w:ilvl w:val="0"/>
                <w:numId w:val="26"/>
              </w:numPr>
              <w:jc w:val="center"/>
              <w:rPr>
                <w:rFonts w:ascii="Calibri" w:hAnsi="Calibri"/>
                <w:sz w:val="16"/>
                <w:szCs w:val="16"/>
              </w:rPr>
            </w:pPr>
          </w:p>
        </w:tc>
        <w:tc>
          <w:tcPr>
            <w:tcW w:w="1683" w:type="dxa"/>
            <w:vAlign w:val="center"/>
          </w:tcPr>
          <w:p w:rsidR="006E4A29" w:rsidRDefault="006E4A29" w:rsidP="006E4A29">
            <w:pPr>
              <w:jc w:val="center"/>
              <w:rPr>
                <w:rFonts w:ascii="Sylfaen" w:hAnsi="Sylfaen"/>
                <w:color w:val="000000"/>
              </w:rPr>
            </w:pPr>
            <w:r>
              <w:rPr>
                <w:rFonts w:ascii="Sylfaen" w:hAnsi="Sylfaen"/>
                <w:color w:val="000000"/>
              </w:rPr>
              <w:t>15872400</w:t>
            </w:r>
          </w:p>
        </w:tc>
        <w:tc>
          <w:tcPr>
            <w:tcW w:w="1284" w:type="dxa"/>
            <w:vAlign w:val="center"/>
          </w:tcPr>
          <w:p w:rsidR="006E4A29" w:rsidRPr="0058219A" w:rsidRDefault="006E4A29" w:rsidP="006E4A29">
            <w:pPr>
              <w:pStyle w:val="23"/>
              <w:widowControl w:val="0"/>
              <w:spacing w:after="120" w:line="240" w:lineRule="auto"/>
              <w:ind w:firstLine="0"/>
              <w:jc w:val="center"/>
              <w:rPr>
                <w:rFonts w:ascii="Calibri" w:hAnsi="Calibri"/>
                <w:sz w:val="24"/>
                <w:szCs w:val="24"/>
              </w:rPr>
            </w:pPr>
            <w:r>
              <w:rPr>
                <w:rFonts w:ascii="Calibri" w:hAnsi="Calibri"/>
                <w:sz w:val="24"/>
                <w:szCs w:val="24"/>
              </w:rPr>
              <w:t>Соль, пищевая</w:t>
            </w:r>
          </w:p>
        </w:tc>
        <w:tc>
          <w:tcPr>
            <w:tcW w:w="802" w:type="dxa"/>
            <w:vAlign w:val="center"/>
          </w:tcPr>
          <w:p w:rsidR="006E4A29" w:rsidRPr="00F82C8A" w:rsidRDefault="006E4A29" w:rsidP="006E4A29">
            <w:pPr>
              <w:jc w:val="center"/>
              <w:rPr>
                <w:rFonts w:ascii="Sylfaen" w:hAnsi="Sylfaen"/>
                <w:lang w:val="pt-BR"/>
              </w:rPr>
            </w:pPr>
            <w:r>
              <w:rPr>
                <w:rFonts w:ascii="Sylfaen" w:hAnsi="Sylfaen"/>
                <w:sz w:val="20"/>
                <w:lang w:val="pt-BR"/>
              </w:rPr>
              <w:t>10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lang w:val="pt-BR"/>
              </w:rPr>
            </w:pPr>
            <w:r>
              <w:rPr>
                <w:rFonts w:ascii="Sylfaen" w:hAnsi="Sylfaen"/>
                <w:sz w:val="20"/>
                <w:lang w:val="pt-BR"/>
              </w:rPr>
              <w:t>20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30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45</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60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60</w:t>
            </w:r>
            <w:r w:rsidRPr="00F82C8A">
              <w:rPr>
                <w:rFonts w:ascii="Sylfaen" w:hAnsi="Sylfaen"/>
                <w:sz w:val="20"/>
                <w:lang w:val="pt-BR"/>
              </w:rPr>
              <w:t xml:space="preserve"> %</w:t>
            </w:r>
          </w:p>
        </w:tc>
        <w:tc>
          <w:tcPr>
            <w:tcW w:w="803"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60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60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70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80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90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100</w:t>
            </w:r>
            <w:r w:rsidRPr="00F82C8A">
              <w:rPr>
                <w:rFonts w:ascii="Sylfaen" w:hAnsi="Sylfaen"/>
                <w:sz w:val="20"/>
                <w:lang w:val="pt-BR"/>
              </w:rPr>
              <w:t xml:space="preserve"> %</w:t>
            </w:r>
          </w:p>
        </w:tc>
        <w:tc>
          <w:tcPr>
            <w:tcW w:w="803" w:type="dxa"/>
            <w:vAlign w:val="center"/>
          </w:tcPr>
          <w:p w:rsidR="006E4A29" w:rsidRPr="00F82C8A" w:rsidRDefault="006E4A29" w:rsidP="006E4A29">
            <w:pPr>
              <w:jc w:val="center"/>
              <w:rPr>
                <w:rFonts w:ascii="Sylfaen" w:hAnsi="Sylfaen"/>
                <w:b/>
                <w:lang w:val="pt-BR"/>
              </w:rPr>
            </w:pPr>
            <w:r>
              <w:rPr>
                <w:rFonts w:ascii="Sylfaen" w:hAnsi="Sylfaen"/>
                <w:sz w:val="20"/>
                <w:lang w:val="pt-BR"/>
              </w:rPr>
              <w:t>100</w:t>
            </w:r>
            <w:r w:rsidRPr="00F82C8A">
              <w:rPr>
                <w:rFonts w:ascii="Sylfaen" w:hAnsi="Sylfaen"/>
                <w:sz w:val="20"/>
                <w:lang w:val="pt-BR"/>
              </w:rPr>
              <w:t xml:space="preserve"> %</w:t>
            </w:r>
          </w:p>
        </w:tc>
      </w:tr>
      <w:tr w:rsidR="006E4A29" w:rsidRPr="0058219A" w:rsidTr="00106036">
        <w:trPr>
          <w:trHeight w:val="404"/>
          <w:jc w:val="center"/>
        </w:trPr>
        <w:tc>
          <w:tcPr>
            <w:tcW w:w="1506" w:type="dxa"/>
            <w:vAlign w:val="center"/>
          </w:tcPr>
          <w:p w:rsidR="006E4A29" w:rsidRPr="0058219A" w:rsidRDefault="006E4A29" w:rsidP="006E4A29">
            <w:pPr>
              <w:widowControl w:val="0"/>
              <w:numPr>
                <w:ilvl w:val="0"/>
                <w:numId w:val="26"/>
              </w:numPr>
              <w:jc w:val="center"/>
              <w:rPr>
                <w:rFonts w:ascii="Calibri" w:hAnsi="Calibri"/>
                <w:sz w:val="16"/>
                <w:szCs w:val="16"/>
              </w:rPr>
            </w:pPr>
          </w:p>
        </w:tc>
        <w:tc>
          <w:tcPr>
            <w:tcW w:w="1683" w:type="dxa"/>
            <w:vAlign w:val="center"/>
          </w:tcPr>
          <w:p w:rsidR="006E4A29" w:rsidRPr="009F47F4" w:rsidRDefault="006E4A29" w:rsidP="006E4A29">
            <w:pPr>
              <w:jc w:val="center"/>
              <w:rPr>
                <w:rFonts w:ascii="Sylfaen" w:hAnsi="Sylfaen"/>
                <w:color w:val="000000"/>
                <w:lang w:val="en-US"/>
              </w:rPr>
            </w:pPr>
            <w:r>
              <w:rPr>
                <w:rFonts w:ascii="Sylfaen" w:hAnsi="Sylfaen"/>
                <w:color w:val="000000"/>
                <w:lang w:val="en-US"/>
              </w:rPr>
              <w:t>15333100</w:t>
            </w:r>
          </w:p>
        </w:tc>
        <w:tc>
          <w:tcPr>
            <w:tcW w:w="1284" w:type="dxa"/>
            <w:vAlign w:val="center"/>
          </w:tcPr>
          <w:p w:rsidR="006E4A29" w:rsidRPr="009F47F4" w:rsidRDefault="006E4A29" w:rsidP="006E4A29">
            <w:pPr>
              <w:pStyle w:val="23"/>
              <w:widowControl w:val="0"/>
              <w:spacing w:after="120" w:line="240" w:lineRule="auto"/>
              <w:ind w:firstLine="0"/>
              <w:jc w:val="center"/>
              <w:rPr>
                <w:rFonts w:ascii="Calibri" w:hAnsi="Calibri"/>
                <w:sz w:val="24"/>
                <w:szCs w:val="24"/>
                <w:lang w:val="en-US"/>
              </w:rPr>
            </w:pPr>
            <w:r>
              <w:rPr>
                <w:rFonts w:ascii="Calibri" w:hAnsi="Calibri"/>
                <w:sz w:val="24"/>
                <w:szCs w:val="24"/>
                <w:lang w:val="en-US"/>
              </w:rPr>
              <w:t>Томатная паста 0,5</w:t>
            </w:r>
          </w:p>
        </w:tc>
        <w:tc>
          <w:tcPr>
            <w:tcW w:w="802" w:type="dxa"/>
            <w:vAlign w:val="center"/>
          </w:tcPr>
          <w:p w:rsidR="006E4A29" w:rsidRPr="00F82C8A" w:rsidRDefault="006E4A29" w:rsidP="006E4A29">
            <w:pPr>
              <w:jc w:val="center"/>
              <w:rPr>
                <w:rFonts w:ascii="Sylfaen" w:hAnsi="Sylfaen"/>
                <w:lang w:val="pt-BR"/>
              </w:rPr>
            </w:pPr>
            <w:r>
              <w:rPr>
                <w:rFonts w:ascii="Sylfaen" w:hAnsi="Sylfaen"/>
                <w:sz w:val="20"/>
                <w:lang w:val="pt-BR"/>
              </w:rPr>
              <w:t>10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lang w:val="pt-BR"/>
              </w:rPr>
            </w:pPr>
            <w:r>
              <w:rPr>
                <w:rFonts w:ascii="Sylfaen" w:hAnsi="Sylfaen"/>
                <w:sz w:val="20"/>
                <w:lang w:val="pt-BR"/>
              </w:rPr>
              <w:t>20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30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45</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60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60</w:t>
            </w:r>
            <w:r w:rsidRPr="00F82C8A">
              <w:rPr>
                <w:rFonts w:ascii="Sylfaen" w:hAnsi="Sylfaen"/>
                <w:sz w:val="20"/>
                <w:lang w:val="pt-BR"/>
              </w:rPr>
              <w:t xml:space="preserve"> %</w:t>
            </w:r>
          </w:p>
        </w:tc>
        <w:tc>
          <w:tcPr>
            <w:tcW w:w="803"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60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60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70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80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90</w:t>
            </w:r>
            <w:r w:rsidRPr="00F82C8A">
              <w:rPr>
                <w:rFonts w:ascii="Sylfaen" w:hAnsi="Sylfaen"/>
                <w:sz w:val="20"/>
                <w:lang w:val="pt-BR"/>
              </w:rPr>
              <w:t xml:space="preserve"> %</w:t>
            </w:r>
          </w:p>
        </w:tc>
        <w:tc>
          <w:tcPr>
            <w:tcW w:w="802" w:type="dxa"/>
            <w:vAlign w:val="center"/>
          </w:tcPr>
          <w:p w:rsidR="006E4A29" w:rsidRPr="00F82C8A" w:rsidRDefault="006E4A29" w:rsidP="006E4A29">
            <w:pPr>
              <w:jc w:val="center"/>
              <w:rPr>
                <w:rFonts w:ascii="Sylfaen" w:hAnsi="Sylfaen" w:cs="Arial"/>
                <w:sz w:val="18"/>
                <w:szCs w:val="18"/>
                <w:lang w:val="pt-BR"/>
              </w:rPr>
            </w:pPr>
            <w:r>
              <w:rPr>
                <w:rFonts w:ascii="Sylfaen" w:hAnsi="Sylfaen"/>
                <w:sz w:val="20"/>
                <w:lang w:val="pt-BR"/>
              </w:rPr>
              <w:t>100</w:t>
            </w:r>
            <w:r w:rsidRPr="00F82C8A">
              <w:rPr>
                <w:rFonts w:ascii="Sylfaen" w:hAnsi="Sylfaen"/>
                <w:sz w:val="20"/>
                <w:lang w:val="pt-BR"/>
              </w:rPr>
              <w:t xml:space="preserve"> %</w:t>
            </w:r>
          </w:p>
        </w:tc>
        <w:tc>
          <w:tcPr>
            <w:tcW w:w="803" w:type="dxa"/>
            <w:vAlign w:val="center"/>
          </w:tcPr>
          <w:p w:rsidR="006E4A29" w:rsidRPr="00F82C8A" w:rsidRDefault="006E4A29" w:rsidP="006E4A29">
            <w:pPr>
              <w:jc w:val="center"/>
              <w:rPr>
                <w:rFonts w:ascii="Sylfaen" w:hAnsi="Sylfaen"/>
                <w:b/>
                <w:lang w:val="pt-BR"/>
              </w:rPr>
            </w:pPr>
            <w:r>
              <w:rPr>
                <w:rFonts w:ascii="Sylfaen" w:hAnsi="Sylfaen"/>
                <w:sz w:val="20"/>
                <w:lang w:val="pt-BR"/>
              </w:rPr>
              <w:t>100</w:t>
            </w:r>
            <w:r w:rsidRPr="00F82C8A">
              <w:rPr>
                <w:rFonts w:ascii="Sylfaen" w:hAnsi="Sylfaen"/>
                <w:sz w:val="20"/>
                <w:lang w:val="pt-BR"/>
              </w:rPr>
              <w:t xml:space="preserve"> %</w:t>
            </w:r>
          </w:p>
        </w:tc>
      </w:tr>
    </w:tbl>
    <w:p w:rsidR="007247C0" w:rsidRPr="0058219A" w:rsidRDefault="007247C0" w:rsidP="007247C0">
      <w:pPr>
        <w:widowControl w:val="0"/>
        <w:spacing w:after="120"/>
        <w:rPr>
          <w:rFonts w:ascii="Calibri" w:hAnsi="Calibri"/>
          <w:i/>
        </w:rPr>
      </w:pPr>
    </w:p>
    <w:p w:rsidR="007247C0" w:rsidRDefault="007247C0" w:rsidP="007247C0">
      <w:pPr>
        <w:widowControl w:val="0"/>
        <w:spacing w:after="160"/>
        <w:rPr>
          <w:rFonts w:ascii="Calibri" w:hAnsi="Calibri"/>
        </w:rPr>
      </w:pPr>
    </w:p>
    <w:tbl>
      <w:tblPr>
        <w:tblW w:w="11344" w:type="dxa"/>
        <w:tblInd w:w="-176" w:type="dxa"/>
        <w:tblLayout w:type="fixed"/>
        <w:tblLook w:val="04A0" w:firstRow="1" w:lastRow="0" w:firstColumn="1" w:lastColumn="0" w:noHBand="0" w:noVBand="1"/>
      </w:tblPr>
      <w:tblGrid>
        <w:gridCol w:w="6238"/>
        <w:gridCol w:w="760"/>
        <w:gridCol w:w="4346"/>
      </w:tblGrid>
      <w:tr w:rsidR="007247C0" w:rsidTr="00106036">
        <w:tc>
          <w:tcPr>
            <w:tcW w:w="6238" w:type="dxa"/>
            <w:hideMark/>
          </w:tcPr>
          <w:p w:rsidR="007247C0" w:rsidRDefault="007247C0" w:rsidP="00106036">
            <w:pPr>
              <w:widowControl w:val="0"/>
              <w:spacing w:after="160"/>
              <w:jc w:val="center"/>
              <w:rPr>
                <w:rFonts w:ascii="Calibri" w:hAnsi="Calibri"/>
                <w:b/>
              </w:rPr>
            </w:pPr>
            <w:r>
              <w:rPr>
                <w:rFonts w:ascii="Calibri" w:hAnsi="Calibri"/>
                <w:b/>
              </w:rPr>
              <w:t>ПОКУПАТЕЛЬ</w:t>
            </w:r>
          </w:p>
          <w:p w:rsidR="009F47F4" w:rsidRDefault="009F47F4" w:rsidP="009F47F4">
            <w:r>
              <w:rPr>
                <w:rFonts w:ascii="GHEA Grapalat" w:hAnsi="GHEA Grapalat" w:cs="Sylfaen"/>
                <w:sz w:val="22"/>
                <w:lang w:val="af-ZA"/>
              </w:rPr>
              <w:t>Оснавная школа имени Саргиса  Оганнисяна</w:t>
            </w:r>
            <w:r w:rsidRPr="00060018">
              <w:rPr>
                <w:rFonts w:ascii="GHEA Grapalat" w:hAnsi="GHEA Grapalat" w:cs="Sylfaen"/>
                <w:sz w:val="22"/>
                <w:lang w:val="af-ZA"/>
              </w:rPr>
              <w:t xml:space="preserve"> </w:t>
            </w:r>
            <w:r>
              <w:rPr>
                <w:rFonts w:ascii="GHEA Grapalat" w:hAnsi="GHEA Grapalat" w:cs="Sylfaen"/>
                <w:sz w:val="22"/>
                <w:lang w:val="af-ZA"/>
              </w:rPr>
              <w:t>села Воскетап Араратского марза</w:t>
            </w:r>
            <w:r w:rsidRPr="00060018">
              <w:rPr>
                <w:rFonts w:ascii="GHEA Grapalat" w:hAnsi="GHEA Grapalat" w:cs="Sylfaen"/>
                <w:sz w:val="22"/>
                <w:lang w:val="af-ZA"/>
              </w:rPr>
              <w:t>» ГНКО</w:t>
            </w:r>
          </w:p>
          <w:p w:rsidR="006E4A29" w:rsidRDefault="009F47F4" w:rsidP="009F47F4">
            <w:pPr>
              <w:widowControl w:val="0"/>
              <w:spacing w:after="160"/>
              <w:contextualSpacing/>
              <w:rPr>
                <w:rFonts w:ascii="Calibri" w:hAnsi="Calibri"/>
                <w:b/>
                <w:i/>
              </w:rPr>
            </w:pPr>
            <w:r>
              <w:rPr>
                <w:rFonts w:ascii="Calibri" w:hAnsi="Calibri"/>
                <w:b/>
                <w:i/>
              </w:rPr>
              <w:t xml:space="preserve">РА, Арартский марз, село </w:t>
            </w:r>
            <w:r w:rsidRPr="00195E71">
              <w:rPr>
                <w:rFonts w:ascii="Calibri" w:hAnsi="Calibri"/>
                <w:b/>
                <w:i/>
              </w:rPr>
              <w:t>Воскетап</w:t>
            </w:r>
            <w:r>
              <w:rPr>
                <w:rFonts w:ascii="Calibri" w:hAnsi="Calibri"/>
                <w:b/>
                <w:i/>
              </w:rPr>
              <w:t xml:space="preserve">, улица </w:t>
            </w:r>
            <w:r w:rsidRPr="00195E71">
              <w:rPr>
                <w:rFonts w:ascii="Calibri" w:hAnsi="Calibri"/>
                <w:b/>
                <w:i/>
              </w:rPr>
              <w:t>Месропа Маштоца 30</w:t>
            </w:r>
          </w:p>
          <w:p w:rsidR="007247C0" w:rsidRDefault="006E4A29" w:rsidP="009F47F4">
            <w:pPr>
              <w:widowControl w:val="0"/>
              <w:spacing w:after="160"/>
              <w:contextualSpacing/>
              <w:rPr>
                <w:rFonts w:ascii="GHEA Grapalat" w:hAnsi="GHEA Grapalat" w:cs="Sylfaen"/>
                <w:b/>
                <w:bCs/>
              </w:rPr>
            </w:pPr>
            <w:r>
              <w:rPr>
                <w:rFonts w:ascii="GHEA Grapalat" w:hAnsi="GHEA Grapalat" w:cs="Sylfaen"/>
                <w:b/>
                <w:bCs/>
              </w:rPr>
              <w:t>РНН 04103945</w:t>
            </w:r>
          </w:p>
          <w:p w:rsidR="007247C0" w:rsidRDefault="007247C0" w:rsidP="00106036">
            <w:pPr>
              <w:widowControl w:val="0"/>
              <w:spacing w:after="160"/>
              <w:contextualSpacing/>
              <w:rPr>
                <w:rFonts w:ascii="GHEA Grapalat" w:hAnsi="GHEA Grapalat" w:cs="Sylfaen"/>
                <w:b/>
                <w:bCs/>
              </w:rPr>
            </w:pPr>
            <w:r>
              <w:rPr>
                <w:rFonts w:ascii="GHEA Grapalat" w:hAnsi="GHEA Grapalat" w:cs="Sylfaen"/>
                <w:b/>
                <w:bCs/>
              </w:rPr>
              <w:t>Банк:  Центральное Казначейство</w:t>
            </w:r>
          </w:p>
          <w:p w:rsidR="007247C0" w:rsidRPr="006E4A29" w:rsidRDefault="007247C0" w:rsidP="00106036">
            <w:pPr>
              <w:widowControl w:val="0"/>
              <w:spacing w:after="160"/>
              <w:contextualSpacing/>
              <w:rPr>
                <w:rFonts w:ascii="GHEA Grapalat" w:hAnsi="GHEA Grapalat" w:cs="Sylfaen"/>
                <w:b/>
                <w:bCs/>
                <w:lang w:val="en-US"/>
              </w:rPr>
            </w:pPr>
            <w:r>
              <w:rPr>
                <w:rFonts w:ascii="GHEA Grapalat" w:hAnsi="GHEA Grapalat" w:cs="Sylfaen"/>
                <w:b/>
                <w:bCs/>
              </w:rPr>
              <w:t xml:space="preserve"> Счет:  9004</w:t>
            </w:r>
            <w:r w:rsidR="006E4A29">
              <w:rPr>
                <w:rFonts w:ascii="GHEA Grapalat" w:hAnsi="GHEA Grapalat" w:cs="Sylfaen"/>
                <w:b/>
                <w:bCs/>
                <w:lang w:val="en-US"/>
              </w:rPr>
              <w:t>28000419</w:t>
            </w:r>
          </w:p>
          <w:p w:rsidR="007247C0" w:rsidRPr="006E4A29" w:rsidRDefault="007247C0" w:rsidP="00106036">
            <w:pPr>
              <w:widowControl w:val="0"/>
              <w:rPr>
                <w:rFonts w:ascii="Calibri" w:hAnsi="Calibri"/>
                <w:lang w:val="en-US"/>
              </w:rPr>
            </w:pPr>
            <w:r>
              <w:rPr>
                <w:rFonts w:ascii="Calibri" w:hAnsi="Calibri"/>
              </w:rPr>
              <w:t>Директор____________</w:t>
            </w:r>
            <w:r w:rsidR="006E4A29">
              <w:rPr>
                <w:rFonts w:ascii="Calibri" w:hAnsi="Calibri"/>
                <w:lang w:val="en-US"/>
              </w:rPr>
              <w:t>Торгом Петросян</w:t>
            </w:r>
          </w:p>
          <w:p w:rsidR="007247C0" w:rsidRDefault="007247C0" w:rsidP="00106036">
            <w:pPr>
              <w:widowControl w:val="0"/>
              <w:spacing w:after="160"/>
              <w:rPr>
                <w:rFonts w:ascii="Calibri" w:hAnsi="Calibri"/>
                <w:sz w:val="16"/>
                <w:szCs w:val="16"/>
              </w:rPr>
            </w:pPr>
            <w:r>
              <w:rPr>
                <w:rFonts w:ascii="Calibri" w:hAnsi="Calibri"/>
                <w:sz w:val="16"/>
                <w:szCs w:val="16"/>
              </w:rPr>
              <w:t xml:space="preserve">                                      /подпись/</w:t>
            </w:r>
          </w:p>
          <w:p w:rsidR="007247C0" w:rsidRDefault="007247C0" w:rsidP="00106036">
            <w:pPr>
              <w:widowControl w:val="0"/>
              <w:spacing w:after="160"/>
              <w:jc w:val="center"/>
              <w:rPr>
                <w:rFonts w:ascii="Calibri" w:hAnsi="Calibri"/>
              </w:rPr>
            </w:pPr>
            <w:r>
              <w:rPr>
                <w:rFonts w:ascii="Calibri" w:hAnsi="Calibri"/>
              </w:rPr>
              <w:t>М. П.</w:t>
            </w:r>
          </w:p>
        </w:tc>
        <w:tc>
          <w:tcPr>
            <w:tcW w:w="760" w:type="dxa"/>
          </w:tcPr>
          <w:p w:rsidR="007247C0" w:rsidRDefault="007247C0" w:rsidP="00106036">
            <w:pPr>
              <w:widowControl w:val="0"/>
              <w:spacing w:after="160"/>
              <w:jc w:val="center"/>
              <w:rPr>
                <w:rFonts w:ascii="Calibri" w:hAnsi="Calibri"/>
              </w:rPr>
            </w:pPr>
          </w:p>
        </w:tc>
        <w:tc>
          <w:tcPr>
            <w:tcW w:w="4346" w:type="dxa"/>
            <w:hideMark/>
          </w:tcPr>
          <w:p w:rsidR="007247C0" w:rsidRDefault="007247C0" w:rsidP="00106036">
            <w:pPr>
              <w:widowControl w:val="0"/>
              <w:spacing w:after="160"/>
              <w:jc w:val="center"/>
              <w:rPr>
                <w:rFonts w:ascii="Calibri" w:hAnsi="Calibri" w:cs="Sylfaen"/>
                <w:b/>
                <w:bCs/>
              </w:rPr>
            </w:pPr>
            <w:r>
              <w:rPr>
                <w:rFonts w:ascii="Calibri" w:hAnsi="Calibri"/>
                <w:b/>
              </w:rPr>
              <w:t>ПРОДАВЕЦ</w:t>
            </w:r>
          </w:p>
          <w:p w:rsidR="007247C0" w:rsidRDefault="007247C0" w:rsidP="00106036">
            <w:pPr>
              <w:widowControl w:val="0"/>
              <w:jc w:val="center"/>
              <w:rPr>
                <w:rFonts w:ascii="Calibri" w:hAnsi="Calibri"/>
                <w:lang w:val="en-US"/>
              </w:rPr>
            </w:pPr>
            <w:r>
              <w:rPr>
                <w:rFonts w:ascii="Calibri" w:hAnsi="Calibri"/>
                <w:lang w:val="en-US"/>
              </w:rPr>
              <w:t>______________________</w:t>
            </w:r>
          </w:p>
          <w:p w:rsidR="007247C0" w:rsidRDefault="007247C0" w:rsidP="00106036">
            <w:pPr>
              <w:widowControl w:val="0"/>
              <w:spacing w:after="160"/>
              <w:jc w:val="center"/>
              <w:rPr>
                <w:rFonts w:ascii="Calibri" w:hAnsi="Calibri"/>
                <w:sz w:val="16"/>
                <w:szCs w:val="16"/>
              </w:rPr>
            </w:pPr>
            <w:r>
              <w:rPr>
                <w:rFonts w:ascii="Calibri" w:hAnsi="Calibri"/>
                <w:sz w:val="16"/>
                <w:szCs w:val="16"/>
              </w:rPr>
              <w:t>/подпись/</w:t>
            </w:r>
          </w:p>
          <w:p w:rsidR="007247C0" w:rsidRDefault="007247C0" w:rsidP="00106036">
            <w:pPr>
              <w:widowControl w:val="0"/>
              <w:spacing w:after="160"/>
              <w:jc w:val="center"/>
              <w:rPr>
                <w:rFonts w:ascii="Calibri" w:hAnsi="Calibri"/>
              </w:rPr>
            </w:pPr>
            <w:r>
              <w:rPr>
                <w:rFonts w:ascii="Calibri" w:hAnsi="Calibri"/>
              </w:rPr>
              <w:t>М. П.</w:t>
            </w:r>
          </w:p>
        </w:tc>
      </w:tr>
    </w:tbl>
    <w:p w:rsidR="007247C0" w:rsidRPr="0058219A" w:rsidRDefault="007247C0" w:rsidP="007247C0">
      <w:pPr>
        <w:widowControl w:val="0"/>
        <w:spacing w:after="160"/>
        <w:rPr>
          <w:rFonts w:ascii="Calibri" w:hAnsi="Calibri"/>
        </w:rPr>
        <w:sectPr w:rsidR="007247C0" w:rsidRPr="0058219A" w:rsidSect="00106036">
          <w:footnotePr>
            <w:pos w:val="beneathText"/>
          </w:footnotePr>
          <w:pgSz w:w="16838" w:h="11906" w:orient="landscape" w:code="9"/>
          <w:pgMar w:top="1418" w:right="1418" w:bottom="1418" w:left="1418" w:header="561" w:footer="561" w:gutter="0"/>
          <w:cols w:space="720"/>
        </w:sectPr>
      </w:pPr>
    </w:p>
    <w:p w:rsidR="007247C0" w:rsidRPr="0058219A" w:rsidRDefault="007247C0" w:rsidP="007247C0">
      <w:pPr>
        <w:widowControl w:val="0"/>
        <w:spacing w:after="160"/>
        <w:jc w:val="right"/>
        <w:rPr>
          <w:rFonts w:ascii="Calibri" w:hAnsi="Calibri"/>
          <w:i/>
        </w:rPr>
      </w:pPr>
      <w:r w:rsidRPr="0058219A">
        <w:rPr>
          <w:rFonts w:ascii="Calibri" w:hAnsi="Calibri"/>
          <w:i/>
        </w:rPr>
        <w:lastRenderedPageBreak/>
        <w:t>Приложение № 3</w:t>
      </w:r>
    </w:p>
    <w:p w:rsidR="007247C0" w:rsidRPr="0058219A" w:rsidRDefault="007247C0" w:rsidP="007247C0">
      <w:pPr>
        <w:widowControl w:val="0"/>
        <w:spacing w:after="160"/>
        <w:jc w:val="right"/>
        <w:rPr>
          <w:rFonts w:ascii="Calibri" w:hAnsi="Calibri"/>
          <w:i/>
        </w:rPr>
      </w:pPr>
      <w:r w:rsidRPr="0058219A">
        <w:rPr>
          <w:rFonts w:ascii="Calibri" w:hAnsi="Calibri"/>
          <w:i/>
        </w:rPr>
        <w:t xml:space="preserve">к Договору под кодом </w:t>
      </w:r>
      <w:r w:rsidRPr="0058219A">
        <w:rPr>
          <w:rFonts w:ascii="Calibri" w:hAnsi="Calibri"/>
          <w:i/>
        </w:rPr>
        <w:br/>
        <w:t>заключенному "</w:t>
      </w:r>
      <w:r w:rsidRPr="0058219A">
        <w:rPr>
          <w:rFonts w:ascii="Calibri" w:hAnsi="Calibri"/>
          <w:i/>
        </w:rPr>
        <w:tab/>
        <w:t>"</w:t>
      </w:r>
      <w:r w:rsidRPr="0058219A">
        <w:rPr>
          <w:rFonts w:ascii="Calibri" w:hAnsi="Calibri"/>
          <w:i/>
        </w:rPr>
        <w:tab/>
        <w:t>20</w:t>
      </w:r>
      <w:r w:rsidRPr="0058219A">
        <w:rPr>
          <w:rFonts w:ascii="Calibri" w:hAnsi="Calibri"/>
          <w:i/>
        </w:rPr>
        <w:tab/>
        <w:t>г.</w:t>
      </w:r>
    </w:p>
    <w:p w:rsidR="007247C0" w:rsidRPr="0058219A" w:rsidRDefault="007247C0" w:rsidP="007247C0">
      <w:pPr>
        <w:widowControl w:val="0"/>
        <w:spacing w:after="160"/>
        <w:ind w:left="-142" w:firstLine="142"/>
        <w:jc w:val="center"/>
        <w:rPr>
          <w:rFonts w:ascii="Calibri" w:hAnsi="Calibri"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7247C0" w:rsidRPr="0058219A" w:rsidTr="00106036">
        <w:trPr>
          <w:tblCellSpacing w:w="7" w:type="dxa"/>
          <w:jc w:val="center"/>
        </w:trPr>
        <w:tc>
          <w:tcPr>
            <w:tcW w:w="0" w:type="auto"/>
            <w:vAlign w:val="center"/>
          </w:tcPr>
          <w:p w:rsidR="007247C0" w:rsidRPr="0058219A" w:rsidRDefault="007247C0" w:rsidP="00106036">
            <w:pPr>
              <w:widowControl w:val="0"/>
              <w:spacing w:after="160"/>
              <w:jc w:val="center"/>
              <w:rPr>
                <w:rFonts w:ascii="Calibri" w:hAnsi="Calibri"/>
                <w:iCs/>
              </w:rPr>
            </w:pPr>
            <w:r w:rsidRPr="0058219A">
              <w:rPr>
                <w:rFonts w:ascii="Calibri" w:hAnsi="Calibri"/>
              </w:rPr>
              <w:t xml:space="preserve">Сторона договора </w:t>
            </w:r>
          </w:p>
          <w:p w:rsidR="007247C0" w:rsidRPr="0058219A" w:rsidRDefault="007247C0" w:rsidP="00106036">
            <w:pPr>
              <w:widowControl w:val="0"/>
              <w:spacing w:after="160"/>
              <w:jc w:val="center"/>
              <w:rPr>
                <w:rFonts w:ascii="Calibri" w:hAnsi="Calibri"/>
                <w:iCs/>
              </w:rPr>
            </w:pPr>
            <w:r w:rsidRPr="0058219A">
              <w:rPr>
                <w:rFonts w:ascii="Calibri" w:hAnsi="Calibri"/>
              </w:rPr>
              <w:t>_______________________________</w:t>
            </w:r>
          </w:p>
          <w:p w:rsidR="007247C0" w:rsidRPr="0058219A" w:rsidRDefault="007247C0" w:rsidP="00106036">
            <w:pPr>
              <w:widowControl w:val="0"/>
              <w:spacing w:after="160"/>
              <w:jc w:val="center"/>
              <w:rPr>
                <w:rFonts w:ascii="Calibri" w:hAnsi="Calibri"/>
                <w:iCs/>
              </w:rPr>
            </w:pPr>
            <w:r w:rsidRPr="0058219A">
              <w:rPr>
                <w:rFonts w:ascii="Calibri" w:hAnsi="Calibri"/>
              </w:rPr>
              <w:t>_______________________________</w:t>
            </w:r>
          </w:p>
          <w:p w:rsidR="007247C0" w:rsidRPr="0058219A" w:rsidRDefault="007247C0" w:rsidP="00106036">
            <w:pPr>
              <w:widowControl w:val="0"/>
              <w:spacing w:after="160"/>
              <w:jc w:val="center"/>
              <w:rPr>
                <w:rFonts w:ascii="Calibri" w:hAnsi="Calibri"/>
                <w:iCs/>
              </w:rPr>
            </w:pPr>
            <w:r w:rsidRPr="0058219A">
              <w:rPr>
                <w:rFonts w:ascii="Calibri" w:hAnsi="Calibri"/>
              </w:rPr>
              <w:t>место нахождения _______________</w:t>
            </w:r>
          </w:p>
          <w:p w:rsidR="007247C0" w:rsidRPr="0058219A" w:rsidRDefault="007247C0" w:rsidP="00106036">
            <w:pPr>
              <w:widowControl w:val="0"/>
              <w:spacing w:after="160"/>
              <w:jc w:val="center"/>
              <w:rPr>
                <w:rFonts w:ascii="Calibri" w:hAnsi="Calibri"/>
                <w:iCs/>
              </w:rPr>
            </w:pPr>
            <w:r w:rsidRPr="0058219A">
              <w:rPr>
                <w:rFonts w:ascii="Calibri" w:hAnsi="Calibri"/>
              </w:rPr>
              <w:t>Р/С____________________________</w:t>
            </w:r>
          </w:p>
          <w:p w:rsidR="007247C0" w:rsidRPr="0058219A" w:rsidRDefault="007247C0" w:rsidP="00106036">
            <w:pPr>
              <w:widowControl w:val="0"/>
              <w:spacing w:after="160"/>
              <w:jc w:val="center"/>
              <w:rPr>
                <w:rFonts w:ascii="Calibri" w:hAnsi="Calibri"/>
                <w:iCs/>
              </w:rPr>
            </w:pPr>
            <w:r w:rsidRPr="0058219A">
              <w:rPr>
                <w:rFonts w:ascii="Calibri" w:hAnsi="Calibri"/>
              </w:rPr>
              <w:t>УНН___________________________</w:t>
            </w:r>
          </w:p>
        </w:tc>
        <w:tc>
          <w:tcPr>
            <w:tcW w:w="0" w:type="auto"/>
            <w:vAlign w:val="center"/>
          </w:tcPr>
          <w:p w:rsidR="007247C0" w:rsidRPr="0058219A" w:rsidRDefault="007247C0" w:rsidP="00106036">
            <w:pPr>
              <w:widowControl w:val="0"/>
              <w:spacing w:after="160"/>
              <w:jc w:val="center"/>
              <w:rPr>
                <w:rFonts w:ascii="Calibri" w:hAnsi="Calibri"/>
                <w:iCs/>
              </w:rPr>
            </w:pPr>
            <w:r w:rsidRPr="0058219A">
              <w:rPr>
                <w:rFonts w:ascii="Calibri" w:hAnsi="Calibri"/>
              </w:rPr>
              <w:t xml:space="preserve">Заказчик </w:t>
            </w:r>
          </w:p>
          <w:p w:rsidR="007247C0" w:rsidRPr="0058219A" w:rsidRDefault="007247C0" w:rsidP="00106036">
            <w:pPr>
              <w:widowControl w:val="0"/>
              <w:spacing w:after="160"/>
              <w:jc w:val="center"/>
              <w:rPr>
                <w:rFonts w:ascii="Calibri" w:hAnsi="Calibri"/>
                <w:iCs/>
              </w:rPr>
            </w:pPr>
            <w:r w:rsidRPr="0058219A">
              <w:rPr>
                <w:rFonts w:ascii="Calibri" w:hAnsi="Calibri"/>
              </w:rPr>
              <w:t>__________________________________</w:t>
            </w:r>
          </w:p>
          <w:p w:rsidR="007247C0" w:rsidRPr="0058219A" w:rsidRDefault="007247C0" w:rsidP="00106036">
            <w:pPr>
              <w:widowControl w:val="0"/>
              <w:spacing w:after="160"/>
              <w:jc w:val="center"/>
              <w:rPr>
                <w:rFonts w:ascii="Calibri" w:hAnsi="Calibri"/>
                <w:iCs/>
              </w:rPr>
            </w:pPr>
            <w:r w:rsidRPr="0058219A">
              <w:rPr>
                <w:rFonts w:ascii="Calibri" w:hAnsi="Calibri"/>
              </w:rPr>
              <w:t>__________________________________</w:t>
            </w:r>
          </w:p>
          <w:p w:rsidR="007247C0" w:rsidRPr="0058219A" w:rsidRDefault="007247C0" w:rsidP="00106036">
            <w:pPr>
              <w:widowControl w:val="0"/>
              <w:spacing w:after="160"/>
              <w:jc w:val="center"/>
              <w:rPr>
                <w:rFonts w:ascii="Calibri" w:hAnsi="Calibri"/>
                <w:iCs/>
              </w:rPr>
            </w:pPr>
            <w:r w:rsidRPr="0058219A">
              <w:rPr>
                <w:rFonts w:ascii="Calibri" w:hAnsi="Calibri"/>
              </w:rPr>
              <w:t>место нахождения _________________</w:t>
            </w:r>
          </w:p>
          <w:p w:rsidR="007247C0" w:rsidRPr="0058219A" w:rsidRDefault="007247C0" w:rsidP="00106036">
            <w:pPr>
              <w:widowControl w:val="0"/>
              <w:spacing w:after="160"/>
              <w:jc w:val="center"/>
              <w:rPr>
                <w:rFonts w:ascii="Calibri" w:hAnsi="Calibri"/>
                <w:iCs/>
              </w:rPr>
            </w:pPr>
            <w:r w:rsidRPr="0058219A">
              <w:rPr>
                <w:rFonts w:ascii="Calibri" w:hAnsi="Calibri"/>
              </w:rPr>
              <w:t>Р/С_______________________________</w:t>
            </w:r>
          </w:p>
          <w:p w:rsidR="007247C0" w:rsidRPr="0058219A" w:rsidRDefault="007247C0" w:rsidP="00106036">
            <w:pPr>
              <w:widowControl w:val="0"/>
              <w:spacing w:after="160"/>
              <w:jc w:val="center"/>
              <w:rPr>
                <w:rFonts w:ascii="Calibri" w:hAnsi="Calibri"/>
                <w:iCs/>
              </w:rPr>
            </w:pPr>
            <w:r w:rsidRPr="0058219A">
              <w:rPr>
                <w:rFonts w:ascii="Calibri" w:hAnsi="Calibri"/>
              </w:rPr>
              <w:t>УНН______________________________</w:t>
            </w:r>
          </w:p>
        </w:tc>
      </w:tr>
    </w:tbl>
    <w:p w:rsidR="007247C0" w:rsidRPr="0058219A" w:rsidRDefault="007247C0" w:rsidP="007247C0">
      <w:pPr>
        <w:widowControl w:val="0"/>
        <w:spacing w:after="160"/>
        <w:ind w:firstLine="375"/>
        <w:rPr>
          <w:rFonts w:ascii="Calibri" w:hAnsi="Calibri"/>
          <w:iCs/>
        </w:rPr>
      </w:pPr>
    </w:p>
    <w:p w:rsidR="007247C0" w:rsidRPr="0058219A" w:rsidRDefault="007247C0" w:rsidP="007247C0">
      <w:pPr>
        <w:widowControl w:val="0"/>
        <w:spacing w:after="160"/>
        <w:ind w:left="567" w:right="467"/>
        <w:jc w:val="center"/>
        <w:rPr>
          <w:rFonts w:ascii="Calibri" w:hAnsi="Calibri"/>
          <w:iCs/>
        </w:rPr>
      </w:pPr>
      <w:r w:rsidRPr="0058219A">
        <w:rPr>
          <w:rFonts w:ascii="Calibri" w:hAnsi="Calibri"/>
          <w:b/>
        </w:rPr>
        <w:t>АКТ №</w:t>
      </w:r>
    </w:p>
    <w:p w:rsidR="007247C0" w:rsidRPr="0058219A" w:rsidRDefault="007247C0" w:rsidP="007247C0">
      <w:pPr>
        <w:widowControl w:val="0"/>
        <w:spacing w:after="160"/>
        <w:ind w:left="567" w:right="467"/>
        <w:jc w:val="center"/>
        <w:rPr>
          <w:rFonts w:ascii="Calibri" w:hAnsi="Calibri"/>
          <w:b/>
          <w:bCs/>
          <w:iCs/>
        </w:rPr>
      </w:pPr>
      <w:r w:rsidRPr="0058219A">
        <w:rPr>
          <w:rFonts w:ascii="Calibri" w:hAnsi="Calibri"/>
          <w:b/>
        </w:rPr>
        <w:t xml:space="preserve">ПРИЕМА-ПЕРЕДАЧИ РЕЗУЛЬТАТОВ </w:t>
      </w:r>
      <w:r w:rsidRPr="0058219A">
        <w:rPr>
          <w:rFonts w:ascii="Calibri" w:hAnsi="Calibri"/>
          <w:b/>
        </w:rPr>
        <w:br/>
        <w:t>ИСПОЛНЕНИЯ ДОГОВОРАИЛИ ЕГО ЧАСТИ</w:t>
      </w:r>
    </w:p>
    <w:p w:rsidR="007247C0" w:rsidRPr="0058219A" w:rsidRDefault="007247C0" w:rsidP="007247C0">
      <w:pPr>
        <w:pStyle w:val="a3"/>
        <w:widowControl w:val="0"/>
        <w:spacing w:after="160" w:line="240" w:lineRule="auto"/>
        <w:ind w:firstLine="0"/>
        <w:jc w:val="center"/>
        <w:rPr>
          <w:rFonts w:ascii="Calibri" w:hAnsi="Calibri"/>
          <w:b/>
          <w:bCs/>
          <w:iCs/>
          <w:sz w:val="24"/>
          <w:szCs w:val="24"/>
        </w:rPr>
      </w:pPr>
    </w:p>
    <w:p w:rsidR="007247C0" w:rsidRPr="0058219A" w:rsidRDefault="007247C0" w:rsidP="007247C0">
      <w:pPr>
        <w:pStyle w:val="a3"/>
        <w:widowControl w:val="0"/>
        <w:tabs>
          <w:tab w:val="left" w:pos="1134"/>
          <w:tab w:val="left" w:pos="1843"/>
        </w:tabs>
        <w:spacing w:after="160" w:line="240" w:lineRule="auto"/>
        <w:ind w:firstLine="540"/>
        <w:rPr>
          <w:rFonts w:ascii="Calibri" w:hAnsi="Calibri"/>
          <w:iCs/>
          <w:sz w:val="24"/>
          <w:szCs w:val="24"/>
        </w:rPr>
      </w:pPr>
      <w:r w:rsidRPr="0058219A">
        <w:rPr>
          <w:rFonts w:ascii="Calibri" w:hAnsi="Calibri"/>
          <w:sz w:val="24"/>
          <w:szCs w:val="24"/>
        </w:rPr>
        <w:t>"</w:t>
      </w:r>
      <w:r w:rsidRPr="0058219A">
        <w:rPr>
          <w:rFonts w:ascii="Calibri" w:hAnsi="Calibri"/>
          <w:sz w:val="24"/>
          <w:szCs w:val="24"/>
        </w:rPr>
        <w:tab/>
        <w:t>" "</w:t>
      </w:r>
      <w:r w:rsidRPr="0058219A">
        <w:rPr>
          <w:rFonts w:ascii="Calibri" w:hAnsi="Calibri"/>
          <w:sz w:val="24"/>
          <w:szCs w:val="24"/>
        </w:rPr>
        <w:tab/>
        <w:t>"20</w:t>
      </w:r>
      <w:r w:rsidRPr="0058219A">
        <w:rPr>
          <w:rFonts w:ascii="Calibri" w:hAnsi="Calibri"/>
          <w:sz w:val="24"/>
          <w:szCs w:val="24"/>
        </w:rPr>
        <w:tab/>
        <w:t>г.</w:t>
      </w:r>
    </w:p>
    <w:p w:rsidR="007247C0" w:rsidRPr="0058219A" w:rsidRDefault="007247C0" w:rsidP="007247C0">
      <w:pPr>
        <w:pStyle w:val="af5"/>
        <w:widowControl w:val="0"/>
        <w:spacing w:before="0" w:beforeAutospacing="0" w:after="160" w:afterAutospacing="0"/>
        <w:rPr>
          <w:rFonts w:ascii="Calibri" w:hAnsi="Calibri"/>
        </w:rPr>
      </w:pPr>
      <w:r w:rsidRPr="0058219A">
        <w:rPr>
          <w:rFonts w:ascii="Calibri" w:hAnsi="Calibri"/>
        </w:rPr>
        <w:t>Наименование договора (далее — Договор)__________________________________</w:t>
      </w:r>
    </w:p>
    <w:p w:rsidR="007247C0" w:rsidRPr="0058219A" w:rsidRDefault="007247C0" w:rsidP="007247C0">
      <w:pPr>
        <w:pStyle w:val="af5"/>
        <w:widowControl w:val="0"/>
        <w:spacing w:before="0" w:beforeAutospacing="0" w:after="160" w:afterAutospacing="0"/>
        <w:rPr>
          <w:rFonts w:ascii="Calibri" w:hAnsi="Calibri"/>
        </w:rPr>
      </w:pPr>
      <w:r w:rsidRPr="0058219A">
        <w:rPr>
          <w:rFonts w:ascii="Calibri" w:hAnsi="Calibri"/>
        </w:rPr>
        <w:t>Дата заключения Договора "__________" "_______________________" 20 ______ г.</w:t>
      </w:r>
    </w:p>
    <w:p w:rsidR="007247C0" w:rsidRPr="0058219A" w:rsidRDefault="007247C0" w:rsidP="007247C0">
      <w:pPr>
        <w:pStyle w:val="af5"/>
        <w:widowControl w:val="0"/>
        <w:spacing w:before="0" w:beforeAutospacing="0" w:after="160" w:afterAutospacing="0"/>
        <w:rPr>
          <w:rFonts w:ascii="Calibri" w:hAnsi="Calibri"/>
        </w:rPr>
      </w:pPr>
      <w:r w:rsidRPr="0058219A">
        <w:rPr>
          <w:rFonts w:ascii="Calibri" w:hAnsi="Calibri"/>
        </w:rPr>
        <w:t>Номер Договора __________________________________________________________</w:t>
      </w:r>
    </w:p>
    <w:p w:rsidR="007247C0" w:rsidRPr="0058219A" w:rsidRDefault="007247C0" w:rsidP="007247C0">
      <w:pPr>
        <w:widowControl w:val="0"/>
        <w:tabs>
          <w:tab w:val="left" w:pos="5954"/>
          <w:tab w:val="left" w:pos="6663"/>
          <w:tab w:val="left" w:pos="7513"/>
        </w:tabs>
        <w:spacing w:after="160"/>
        <w:jc w:val="both"/>
        <w:rPr>
          <w:rFonts w:ascii="Calibri" w:hAnsi="Calibri"/>
        </w:rPr>
      </w:pPr>
      <w:r w:rsidRPr="0058219A">
        <w:rPr>
          <w:rFonts w:ascii="Calibri" w:hAnsi="Calibri"/>
        </w:rPr>
        <w:t>Заказчик и сторона Договора, принимая за основание относящийся к исполнению договора счет-фактуру N ________ , выписанный "</w:t>
      </w:r>
      <w:r w:rsidRPr="0058219A">
        <w:rPr>
          <w:rFonts w:ascii="Calibri" w:hAnsi="Calibri"/>
        </w:rPr>
        <w:tab/>
        <w:t>""</w:t>
      </w:r>
      <w:r w:rsidRPr="0058219A">
        <w:rPr>
          <w:rFonts w:ascii="Calibri" w:hAnsi="Calibri"/>
        </w:rPr>
        <w:tab/>
        <w:t>" 20</w:t>
      </w:r>
      <w:r w:rsidRPr="0058219A">
        <w:rPr>
          <w:rFonts w:ascii="Calibri" w:hAnsi="Calibri"/>
        </w:rPr>
        <w:tab/>
        <w:t>г., составили настоящий акт о следующем:</w:t>
      </w:r>
      <w:r w:rsidRPr="0058219A">
        <w:rPr>
          <w:rFonts w:ascii="Calibri" w:hAnsi="Calibri"/>
        </w:rPr>
        <w:br w:type="page"/>
      </w:r>
    </w:p>
    <w:p w:rsidR="007247C0" w:rsidRPr="0058219A" w:rsidRDefault="007247C0" w:rsidP="007247C0">
      <w:pPr>
        <w:widowControl w:val="0"/>
        <w:spacing w:after="160"/>
        <w:ind w:firstLine="567"/>
        <w:jc w:val="both"/>
        <w:rPr>
          <w:rFonts w:ascii="Calibri" w:hAnsi="Calibri"/>
          <w:iCs/>
        </w:rPr>
      </w:pPr>
      <w:r w:rsidRPr="0058219A">
        <w:rPr>
          <w:rFonts w:ascii="Calibri" w:hAnsi="Calibri"/>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7247C0" w:rsidRPr="0058219A" w:rsidTr="00106036">
        <w:trPr>
          <w:jc w:val="center"/>
        </w:trPr>
        <w:tc>
          <w:tcPr>
            <w:tcW w:w="442" w:type="dxa"/>
            <w:vMerge w:val="restart"/>
            <w:shd w:val="clear" w:color="auto" w:fill="auto"/>
            <w:vAlign w:val="center"/>
          </w:tcPr>
          <w:p w:rsidR="007247C0" w:rsidRPr="0058219A" w:rsidRDefault="007247C0" w:rsidP="00106036">
            <w:pPr>
              <w:pStyle w:val="af5"/>
              <w:widowControl w:val="0"/>
              <w:spacing w:before="0" w:beforeAutospacing="0" w:after="120" w:afterAutospacing="0"/>
              <w:jc w:val="center"/>
              <w:rPr>
                <w:rFonts w:ascii="Calibri" w:hAnsi="Calibri"/>
                <w:sz w:val="16"/>
                <w:szCs w:val="16"/>
              </w:rPr>
            </w:pPr>
            <w:r w:rsidRPr="0058219A">
              <w:rPr>
                <w:rFonts w:ascii="Calibri" w:hAnsi="Calibri"/>
                <w:sz w:val="16"/>
                <w:szCs w:val="16"/>
              </w:rPr>
              <w:t>№</w:t>
            </w:r>
          </w:p>
        </w:tc>
        <w:tc>
          <w:tcPr>
            <w:tcW w:w="10263" w:type="dxa"/>
            <w:gridSpan w:val="8"/>
            <w:shd w:val="clear" w:color="auto" w:fill="auto"/>
            <w:vAlign w:val="center"/>
          </w:tcPr>
          <w:p w:rsidR="007247C0" w:rsidRPr="0058219A" w:rsidRDefault="007247C0" w:rsidP="001060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sz w:val="16"/>
                <w:szCs w:val="16"/>
              </w:rPr>
            </w:pPr>
            <w:r w:rsidRPr="0058219A">
              <w:rPr>
                <w:rFonts w:ascii="Calibri" w:hAnsi="Calibri"/>
                <w:sz w:val="16"/>
                <w:szCs w:val="16"/>
              </w:rPr>
              <w:t>Поставленные товары</w:t>
            </w:r>
          </w:p>
        </w:tc>
      </w:tr>
      <w:tr w:rsidR="007247C0" w:rsidRPr="0058219A" w:rsidTr="00106036">
        <w:trPr>
          <w:jc w:val="center"/>
        </w:trPr>
        <w:tc>
          <w:tcPr>
            <w:tcW w:w="442" w:type="dxa"/>
            <w:vMerge/>
            <w:shd w:val="clear" w:color="auto" w:fill="auto"/>
          </w:tcPr>
          <w:p w:rsidR="007247C0" w:rsidRPr="0058219A" w:rsidRDefault="007247C0" w:rsidP="00106036">
            <w:pPr>
              <w:pStyle w:val="af5"/>
              <w:widowControl w:val="0"/>
              <w:spacing w:before="0" w:beforeAutospacing="0" w:after="120" w:afterAutospacing="0"/>
              <w:jc w:val="center"/>
              <w:rPr>
                <w:rFonts w:ascii="Calibri" w:hAnsi="Calibri"/>
                <w:sz w:val="16"/>
                <w:szCs w:val="16"/>
              </w:rPr>
            </w:pPr>
          </w:p>
        </w:tc>
        <w:tc>
          <w:tcPr>
            <w:tcW w:w="1088" w:type="dxa"/>
            <w:vMerge w:val="restart"/>
            <w:shd w:val="clear" w:color="auto" w:fill="auto"/>
            <w:vAlign w:val="center"/>
          </w:tcPr>
          <w:p w:rsidR="007247C0" w:rsidRPr="0058219A" w:rsidRDefault="007247C0" w:rsidP="00106036">
            <w:pPr>
              <w:pStyle w:val="af5"/>
              <w:widowControl w:val="0"/>
              <w:spacing w:before="0" w:beforeAutospacing="0" w:after="120" w:afterAutospacing="0"/>
              <w:jc w:val="center"/>
              <w:rPr>
                <w:rFonts w:ascii="Calibri" w:hAnsi="Calibri"/>
                <w:sz w:val="16"/>
                <w:szCs w:val="16"/>
              </w:rPr>
            </w:pPr>
            <w:r w:rsidRPr="0058219A">
              <w:rPr>
                <w:rFonts w:ascii="Calibri" w:hAnsi="Calibri"/>
                <w:sz w:val="16"/>
                <w:szCs w:val="16"/>
              </w:rPr>
              <w:t>наименование</w:t>
            </w:r>
          </w:p>
        </w:tc>
        <w:tc>
          <w:tcPr>
            <w:tcW w:w="1440" w:type="dxa"/>
            <w:vMerge w:val="restart"/>
            <w:shd w:val="clear" w:color="auto" w:fill="auto"/>
            <w:vAlign w:val="center"/>
          </w:tcPr>
          <w:p w:rsidR="007247C0" w:rsidRPr="0058219A" w:rsidRDefault="007247C0" w:rsidP="00106036">
            <w:pPr>
              <w:pStyle w:val="af5"/>
              <w:widowControl w:val="0"/>
              <w:spacing w:before="0" w:beforeAutospacing="0" w:after="120" w:afterAutospacing="0"/>
              <w:jc w:val="center"/>
              <w:rPr>
                <w:rFonts w:ascii="Calibri" w:hAnsi="Calibri"/>
                <w:sz w:val="16"/>
                <w:szCs w:val="16"/>
              </w:rPr>
            </w:pPr>
            <w:r w:rsidRPr="0058219A">
              <w:rPr>
                <w:rFonts w:ascii="Calibri" w:hAnsi="Calibri"/>
                <w:sz w:val="16"/>
                <w:szCs w:val="16"/>
              </w:rPr>
              <w:t>краткое изложение технической характеристики</w:t>
            </w:r>
          </w:p>
        </w:tc>
        <w:tc>
          <w:tcPr>
            <w:tcW w:w="2575" w:type="dxa"/>
            <w:gridSpan w:val="2"/>
            <w:shd w:val="clear" w:color="auto" w:fill="auto"/>
            <w:vAlign w:val="center"/>
          </w:tcPr>
          <w:p w:rsidR="007247C0" w:rsidRPr="0058219A" w:rsidRDefault="007247C0" w:rsidP="00106036">
            <w:pPr>
              <w:pStyle w:val="af5"/>
              <w:widowControl w:val="0"/>
              <w:spacing w:before="0" w:beforeAutospacing="0" w:after="120" w:afterAutospacing="0"/>
              <w:jc w:val="center"/>
              <w:rPr>
                <w:rFonts w:ascii="Calibri" w:hAnsi="Calibri"/>
                <w:sz w:val="16"/>
                <w:szCs w:val="16"/>
              </w:rPr>
            </w:pPr>
            <w:r w:rsidRPr="0058219A">
              <w:rPr>
                <w:rFonts w:ascii="Calibri" w:hAnsi="Calibri"/>
                <w:sz w:val="16"/>
                <w:szCs w:val="16"/>
              </w:rPr>
              <w:t>количественный показатель</w:t>
            </w:r>
          </w:p>
        </w:tc>
        <w:tc>
          <w:tcPr>
            <w:tcW w:w="2693" w:type="dxa"/>
            <w:gridSpan w:val="2"/>
            <w:shd w:val="clear" w:color="auto" w:fill="auto"/>
            <w:vAlign w:val="center"/>
          </w:tcPr>
          <w:p w:rsidR="007247C0" w:rsidRPr="0058219A" w:rsidRDefault="007247C0" w:rsidP="00106036">
            <w:pPr>
              <w:pStyle w:val="af5"/>
              <w:widowControl w:val="0"/>
              <w:spacing w:before="0" w:beforeAutospacing="0" w:after="120" w:afterAutospacing="0"/>
              <w:jc w:val="center"/>
              <w:rPr>
                <w:rFonts w:ascii="Calibri" w:hAnsi="Calibri"/>
                <w:sz w:val="16"/>
                <w:szCs w:val="16"/>
              </w:rPr>
            </w:pPr>
            <w:r w:rsidRPr="0058219A">
              <w:rPr>
                <w:rFonts w:ascii="Calibri" w:hAnsi="Calibri"/>
                <w:sz w:val="16"/>
                <w:szCs w:val="16"/>
              </w:rPr>
              <w:t>срок исполнения</w:t>
            </w:r>
          </w:p>
        </w:tc>
        <w:tc>
          <w:tcPr>
            <w:tcW w:w="1134" w:type="dxa"/>
            <w:vMerge w:val="restart"/>
            <w:shd w:val="clear" w:color="auto" w:fill="auto"/>
            <w:vAlign w:val="center"/>
          </w:tcPr>
          <w:p w:rsidR="007247C0" w:rsidRPr="0058219A" w:rsidRDefault="007247C0" w:rsidP="00106036">
            <w:pPr>
              <w:pStyle w:val="af5"/>
              <w:widowControl w:val="0"/>
              <w:spacing w:before="0" w:beforeAutospacing="0" w:after="120" w:afterAutospacing="0"/>
              <w:jc w:val="center"/>
              <w:rPr>
                <w:rFonts w:ascii="Calibri" w:hAnsi="Calibri"/>
                <w:sz w:val="16"/>
                <w:szCs w:val="16"/>
              </w:rPr>
            </w:pPr>
            <w:r w:rsidRPr="0058219A">
              <w:rPr>
                <w:rFonts w:ascii="Calibri" w:hAnsi="Calibri"/>
                <w:sz w:val="16"/>
                <w:szCs w:val="16"/>
              </w:rPr>
              <w:t>сумма, подлежащая уплате (тыс. драмов)</w:t>
            </w:r>
          </w:p>
        </w:tc>
        <w:tc>
          <w:tcPr>
            <w:tcW w:w="1333" w:type="dxa"/>
            <w:vMerge w:val="restart"/>
            <w:shd w:val="clear" w:color="auto" w:fill="auto"/>
            <w:vAlign w:val="center"/>
          </w:tcPr>
          <w:p w:rsidR="007247C0" w:rsidRPr="0058219A" w:rsidRDefault="007247C0" w:rsidP="00106036">
            <w:pPr>
              <w:pStyle w:val="af5"/>
              <w:widowControl w:val="0"/>
              <w:spacing w:before="0" w:beforeAutospacing="0" w:after="120" w:afterAutospacing="0"/>
              <w:jc w:val="center"/>
              <w:rPr>
                <w:rFonts w:ascii="Calibri" w:hAnsi="Calibri"/>
                <w:sz w:val="16"/>
                <w:szCs w:val="16"/>
              </w:rPr>
            </w:pPr>
            <w:r w:rsidRPr="0058219A">
              <w:rPr>
                <w:rFonts w:ascii="Calibri" w:hAnsi="Calibri"/>
                <w:sz w:val="16"/>
                <w:szCs w:val="16"/>
              </w:rPr>
              <w:t>срок оплаты (по графику оплаты)</w:t>
            </w:r>
          </w:p>
        </w:tc>
      </w:tr>
      <w:tr w:rsidR="007247C0" w:rsidRPr="0058219A" w:rsidTr="00106036">
        <w:trPr>
          <w:trHeight w:val="1105"/>
          <w:jc w:val="center"/>
        </w:trPr>
        <w:tc>
          <w:tcPr>
            <w:tcW w:w="442" w:type="dxa"/>
            <w:vMerge/>
            <w:tcBorders>
              <w:bottom w:val="single" w:sz="4" w:space="0" w:color="auto"/>
            </w:tcBorders>
            <w:shd w:val="clear" w:color="auto" w:fill="auto"/>
          </w:tcPr>
          <w:p w:rsidR="007247C0" w:rsidRPr="0058219A" w:rsidRDefault="007247C0" w:rsidP="00106036">
            <w:pPr>
              <w:pStyle w:val="af5"/>
              <w:widowControl w:val="0"/>
              <w:spacing w:before="0" w:beforeAutospacing="0" w:after="120" w:afterAutospacing="0"/>
              <w:jc w:val="center"/>
              <w:rPr>
                <w:rFonts w:ascii="Calibri" w:hAnsi="Calibri"/>
                <w:sz w:val="16"/>
                <w:szCs w:val="16"/>
              </w:rPr>
            </w:pPr>
          </w:p>
        </w:tc>
        <w:tc>
          <w:tcPr>
            <w:tcW w:w="1088" w:type="dxa"/>
            <w:vMerge/>
            <w:tcBorders>
              <w:bottom w:val="single" w:sz="4" w:space="0" w:color="auto"/>
            </w:tcBorders>
            <w:shd w:val="clear" w:color="auto" w:fill="auto"/>
            <w:vAlign w:val="center"/>
          </w:tcPr>
          <w:p w:rsidR="007247C0" w:rsidRPr="0058219A" w:rsidRDefault="007247C0" w:rsidP="00106036">
            <w:pPr>
              <w:pStyle w:val="af5"/>
              <w:widowControl w:val="0"/>
              <w:spacing w:before="0" w:beforeAutospacing="0" w:after="120" w:afterAutospacing="0"/>
              <w:jc w:val="center"/>
              <w:rPr>
                <w:rFonts w:ascii="Calibri" w:hAnsi="Calibri"/>
                <w:sz w:val="16"/>
                <w:szCs w:val="16"/>
              </w:rPr>
            </w:pPr>
          </w:p>
        </w:tc>
        <w:tc>
          <w:tcPr>
            <w:tcW w:w="1440" w:type="dxa"/>
            <w:vMerge/>
            <w:tcBorders>
              <w:bottom w:val="single" w:sz="4" w:space="0" w:color="auto"/>
            </w:tcBorders>
            <w:shd w:val="clear" w:color="auto" w:fill="auto"/>
            <w:vAlign w:val="center"/>
          </w:tcPr>
          <w:p w:rsidR="007247C0" w:rsidRPr="0058219A" w:rsidRDefault="007247C0" w:rsidP="00106036">
            <w:pPr>
              <w:pStyle w:val="af5"/>
              <w:widowControl w:val="0"/>
              <w:spacing w:before="0" w:beforeAutospacing="0" w:after="120" w:afterAutospacing="0"/>
              <w:jc w:val="center"/>
              <w:rPr>
                <w:rFonts w:ascii="Calibri" w:hAnsi="Calibri"/>
                <w:sz w:val="16"/>
                <w:szCs w:val="16"/>
              </w:rPr>
            </w:pPr>
          </w:p>
        </w:tc>
        <w:tc>
          <w:tcPr>
            <w:tcW w:w="1299" w:type="dxa"/>
            <w:tcBorders>
              <w:bottom w:val="single" w:sz="4" w:space="0" w:color="auto"/>
            </w:tcBorders>
            <w:shd w:val="clear" w:color="auto" w:fill="auto"/>
            <w:vAlign w:val="center"/>
          </w:tcPr>
          <w:p w:rsidR="007247C0" w:rsidRPr="0058219A" w:rsidRDefault="007247C0" w:rsidP="00106036">
            <w:pPr>
              <w:pStyle w:val="af5"/>
              <w:widowControl w:val="0"/>
              <w:spacing w:before="0" w:beforeAutospacing="0" w:after="120" w:afterAutospacing="0"/>
              <w:jc w:val="center"/>
              <w:rPr>
                <w:rFonts w:ascii="Calibri" w:hAnsi="Calibri"/>
                <w:sz w:val="16"/>
                <w:szCs w:val="16"/>
              </w:rPr>
            </w:pPr>
            <w:r w:rsidRPr="0058219A">
              <w:rPr>
                <w:rFonts w:ascii="Calibri" w:hAnsi="Calibr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7247C0" w:rsidRPr="0058219A" w:rsidRDefault="007247C0" w:rsidP="00106036">
            <w:pPr>
              <w:pStyle w:val="af5"/>
              <w:widowControl w:val="0"/>
              <w:spacing w:before="0" w:beforeAutospacing="0" w:after="120" w:afterAutospacing="0"/>
              <w:jc w:val="center"/>
              <w:rPr>
                <w:rFonts w:ascii="Calibri" w:hAnsi="Calibri"/>
                <w:sz w:val="16"/>
                <w:szCs w:val="16"/>
              </w:rPr>
            </w:pPr>
            <w:r w:rsidRPr="0058219A">
              <w:rPr>
                <w:rFonts w:ascii="Calibri" w:hAnsi="Calibri"/>
                <w:sz w:val="16"/>
                <w:szCs w:val="16"/>
              </w:rPr>
              <w:t>фактический</w:t>
            </w:r>
          </w:p>
        </w:tc>
        <w:tc>
          <w:tcPr>
            <w:tcW w:w="1418" w:type="dxa"/>
            <w:tcBorders>
              <w:bottom w:val="single" w:sz="4" w:space="0" w:color="auto"/>
            </w:tcBorders>
            <w:shd w:val="clear" w:color="auto" w:fill="auto"/>
            <w:vAlign w:val="center"/>
          </w:tcPr>
          <w:p w:rsidR="007247C0" w:rsidRPr="0058219A" w:rsidRDefault="007247C0" w:rsidP="00106036">
            <w:pPr>
              <w:pStyle w:val="af5"/>
              <w:widowControl w:val="0"/>
              <w:spacing w:before="0" w:beforeAutospacing="0" w:after="120" w:afterAutospacing="0"/>
              <w:jc w:val="center"/>
              <w:rPr>
                <w:rFonts w:ascii="Calibri" w:hAnsi="Calibri"/>
                <w:sz w:val="16"/>
                <w:szCs w:val="16"/>
              </w:rPr>
            </w:pPr>
            <w:r w:rsidRPr="0058219A">
              <w:rPr>
                <w:rFonts w:ascii="Calibri" w:hAnsi="Calibr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7247C0" w:rsidRPr="0058219A" w:rsidRDefault="007247C0" w:rsidP="00106036">
            <w:pPr>
              <w:pStyle w:val="af5"/>
              <w:widowControl w:val="0"/>
              <w:spacing w:before="0" w:beforeAutospacing="0" w:after="120" w:afterAutospacing="0"/>
              <w:jc w:val="center"/>
              <w:rPr>
                <w:rFonts w:ascii="Calibri" w:hAnsi="Calibri"/>
                <w:sz w:val="16"/>
                <w:szCs w:val="16"/>
              </w:rPr>
            </w:pPr>
            <w:r w:rsidRPr="0058219A">
              <w:rPr>
                <w:rFonts w:ascii="Calibri" w:hAnsi="Calibri"/>
                <w:sz w:val="16"/>
                <w:szCs w:val="16"/>
              </w:rPr>
              <w:t>фактический</w:t>
            </w:r>
          </w:p>
        </w:tc>
        <w:tc>
          <w:tcPr>
            <w:tcW w:w="1134" w:type="dxa"/>
            <w:vMerge/>
            <w:tcBorders>
              <w:bottom w:val="single" w:sz="4" w:space="0" w:color="auto"/>
            </w:tcBorders>
            <w:shd w:val="clear" w:color="auto" w:fill="auto"/>
            <w:vAlign w:val="center"/>
          </w:tcPr>
          <w:p w:rsidR="007247C0" w:rsidRPr="0058219A" w:rsidRDefault="007247C0" w:rsidP="00106036">
            <w:pPr>
              <w:pStyle w:val="af5"/>
              <w:widowControl w:val="0"/>
              <w:spacing w:before="0" w:beforeAutospacing="0" w:after="120" w:afterAutospacing="0"/>
              <w:jc w:val="center"/>
              <w:rPr>
                <w:rFonts w:ascii="Calibri" w:hAnsi="Calibri"/>
                <w:sz w:val="16"/>
                <w:szCs w:val="16"/>
              </w:rPr>
            </w:pPr>
          </w:p>
        </w:tc>
        <w:tc>
          <w:tcPr>
            <w:tcW w:w="1333" w:type="dxa"/>
            <w:vMerge/>
            <w:tcBorders>
              <w:bottom w:val="single" w:sz="4" w:space="0" w:color="auto"/>
            </w:tcBorders>
            <w:shd w:val="clear" w:color="auto" w:fill="auto"/>
            <w:vAlign w:val="center"/>
          </w:tcPr>
          <w:p w:rsidR="007247C0" w:rsidRPr="0058219A" w:rsidRDefault="007247C0" w:rsidP="00106036">
            <w:pPr>
              <w:pStyle w:val="af5"/>
              <w:widowControl w:val="0"/>
              <w:spacing w:before="0" w:beforeAutospacing="0" w:after="120" w:afterAutospacing="0"/>
              <w:jc w:val="center"/>
              <w:rPr>
                <w:rFonts w:ascii="Calibri" w:hAnsi="Calibri"/>
                <w:sz w:val="16"/>
                <w:szCs w:val="16"/>
              </w:rPr>
            </w:pPr>
          </w:p>
        </w:tc>
      </w:tr>
      <w:tr w:rsidR="007247C0" w:rsidRPr="0058219A" w:rsidTr="00106036">
        <w:trPr>
          <w:jc w:val="center"/>
        </w:trPr>
        <w:tc>
          <w:tcPr>
            <w:tcW w:w="442" w:type="dxa"/>
            <w:shd w:val="clear" w:color="auto" w:fill="auto"/>
            <w:vAlign w:val="center"/>
          </w:tcPr>
          <w:p w:rsidR="007247C0" w:rsidRPr="0058219A" w:rsidRDefault="007247C0" w:rsidP="00106036">
            <w:pPr>
              <w:pStyle w:val="af5"/>
              <w:widowControl w:val="0"/>
              <w:spacing w:before="0" w:beforeAutospacing="0" w:after="120" w:afterAutospacing="0"/>
              <w:jc w:val="center"/>
              <w:rPr>
                <w:rFonts w:ascii="Calibri" w:hAnsi="Calibri"/>
                <w:sz w:val="16"/>
                <w:szCs w:val="16"/>
              </w:rPr>
            </w:pPr>
          </w:p>
        </w:tc>
        <w:tc>
          <w:tcPr>
            <w:tcW w:w="1088" w:type="dxa"/>
            <w:shd w:val="clear" w:color="auto" w:fill="auto"/>
            <w:vAlign w:val="center"/>
          </w:tcPr>
          <w:p w:rsidR="007247C0" w:rsidRPr="0058219A" w:rsidRDefault="007247C0" w:rsidP="00106036">
            <w:pPr>
              <w:pStyle w:val="af5"/>
              <w:widowControl w:val="0"/>
              <w:spacing w:before="0" w:beforeAutospacing="0" w:after="120" w:afterAutospacing="0"/>
              <w:jc w:val="center"/>
              <w:rPr>
                <w:rFonts w:ascii="Calibri" w:hAnsi="Calibri"/>
                <w:sz w:val="16"/>
                <w:szCs w:val="16"/>
              </w:rPr>
            </w:pPr>
          </w:p>
        </w:tc>
        <w:tc>
          <w:tcPr>
            <w:tcW w:w="1440" w:type="dxa"/>
            <w:shd w:val="clear" w:color="auto" w:fill="auto"/>
            <w:vAlign w:val="center"/>
          </w:tcPr>
          <w:p w:rsidR="007247C0" w:rsidRPr="0058219A" w:rsidRDefault="007247C0" w:rsidP="00106036">
            <w:pPr>
              <w:pStyle w:val="af5"/>
              <w:widowControl w:val="0"/>
              <w:spacing w:before="0" w:beforeAutospacing="0" w:after="120" w:afterAutospacing="0"/>
              <w:jc w:val="center"/>
              <w:rPr>
                <w:rFonts w:ascii="Calibri" w:hAnsi="Calibri"/>
                <w:sz w:val="16"/>
                <w:szCs w:val="16"/>
              </w:rPr>
            </w:pPr>
          </w:p>
        </w:tc>
        <w:tc>
          <w:tcPr>
            <w:tcW w:w="1299" w:type="dxa"/>
            <w:shd w:val="clear" w:color="auto" w:fill="auto"/>
            <w:vAlign w:val="center"/>
          </w:tcPr>
          <w:p w:rsidR="007247C0" w:rsidRPr="0058219A" w:rsidRDefault="007247C0" w:rsidP="00106036">
            <w:pPr>
              <w:pStyle w:val="af5"/>
              <w:widowControl w:val="0"/>
              <w:spacing w:before="0" w:beforeAutospacing="0" w:after="120" w:afterAutospacing="0"/>
              <w:jc w:val="center"/>
              <w:rPr>
                <w:rFonts w:ascii="Calibri" w:hAnsi="Calibri"/>
                <w:sz w:val="16"/>
                <w:szCs w:val="16"/>
              </w:rPr>
            </w:pPr>
          </w:p>
        </w:tc>
        <w:tc>
          <w:tcPr>
            <w:tcW w:w="1276" w:type="dxa"/>
            <w:shd w:val="clear" w:color="auto" w:fill="auto"/>
            <w:vAlign w:val="center"/>
          </w:tcPr>
          <w:p w:rsidR="007247C0" w:rsidRPr="0058219A" w:rsidRDefault="007247C0" w:rsidP="00106036">
            <w:pPr>
              <w:pStyle w:val="af5"/>
              <w:widowControl w:val="0"/>
              <w:spacing w:before="0" w:beforeAutospacing="0" w:after="120" w:afterAutospacing="0"/>
              <w:jc w:val="center"/>
              <w:rPr>
                <w:rFonts w:ascii="Calibri" w:hAnsi="Calibri"/>
                <w:sz w:val="16"/>
                <w:szCs w:val="16"/>
              </w:rPr>
            </w:pPr>
          </w:p>
        </w:tc>
        <w:tc>
          <w:tcPr>
            <w:tcW w:w="1418" w:type="dxa"/>
            <w:shd w:val="clear" w:color="auto" w:fill="auto"/>
            <w:vAlign w:val="center"/>
          </w:tcPr>
          <w:p w:rsidR="007247C0" w:rsidRPr="0058219A" w:rsidRDefault="007247C0" w:rsidP="00106036">
            <w:pPr>
              <w:pStyle w:val="af5"/>
              <w:widowControl w:val="0"/>
              <w:spacing w:before="0" w:beforeAutospacing="0" w:after="120" w:afterAutospacing="0"/>
              <w:jc w:val="center"/>
              <w:rPr>
                <w:rFonts w:ascii="Calibri" w:hAnsi="Calibri"/>
                <w:sz w:val="16"/>
                <w:szCs w:val="16"/>
              </w:rPr>
            </w:pPr>
          </w:p>
        </w:tc>
        <w:tc>
          <w:tcPr>
            <w:tcW w:w="1275" w:type="dxa"/>
            <w:shd w:val="clear" w:color="auto" w:fill="auto"/>
            <w:vAlign w:val="center"/>
          </w:tcPr>
          <w:p w:rsidR="007247C0" w:rsidRPr="0058219A" w:rsidRDefault="007247C0" w:rsidP="00106036">
            <w:pPr>
              <w:pStyle w:val="af5"/>
              <w:widowControl w:val="0"/>
              <w:spacing w:before="0" w:beforeAutospacing="0" w:after="120" w:afterAutospacing="0"/>
              <w:jc w:val="center"/>
              <w:rPr>
                <w:rFonts w:ascii="Calibri" w:hAnsi="Calibri"/>
                <w:sz w:val="16"/>
                <w:szCs w:val="16"/>
              </w:rPr>
            </w:pPr>
          </w:p>
        </w:tc>
        <w:tc>
          <w:tcPr>
            <w:tcW w:w="1134" w:type="dxa"/>
            <w:shd w:val="clear" w:color="auto" w:fill="auto"/>
            <w:vAlign w:val="center"/>
          </w:tcPr>
          <w:p w:rsidR="007247C0" w:rsidRPr="0058219A" w:rsidRDefault="007247C0" w:rsidP="00106036">
            <w:pPr>
              <w:pStyle w:val="af5"/>
              <w:widowControl w:val="0"/>
              <w:spacing w:before="0" w:beforeAutospacing="0" w:after="120" w:afterAutospacing="0"/>
              <w:jc w:val="center"/>
              <w:rPr>
                <w:rFonts w:ascii="Calibri" w:hAnsi="Calibri"/>
                <w:sz w:val="16"/>
                <w:szCs w:val="16"/>
              </w:rPr>
            </w:pPr>
          </w:p>
        </w:tc>
        <w:tc>
          <w:tcPr>
            <w:tcW w:w="1333" w:type="dxa"/>
            <w:shd w:val="clear" w:color="auto" w:fill="auto"/>
            <w:vAlign w:val="center"/>
          </w:tcPr>
          <w:p w:rsidR="007247C0" w:rsidRPr="0058219A" w:rsidRDefault="007247C0" w:rsidP="00106036">
            <w:pPr>
              <w:pStyle w:val="af5"/>
              <w:widowControl w:val="0"/>
              <w:spacing w:before="0" w:beforeAutospacing="0" w:after="120" w:afterAutospacing="0"/>
              <w:jc w:val="center"/>
              <w:rPr>
                <w:rFonts w:ascii="Calibri" w:hAnsi="Calibri"/>
                <w:sz w:val="16"/>
                <w:szCs w:val="16"/>
              </w:rPr>
            </w:pPr>
          </w:p>
        </w:tc>
      </w:tr>
      <w:tr w:rsidR="007247C0" w:rsidRPr="0058219A" w:rsidTr="00106036">
        <w:trPr>
          <w:jc w:val="center"/>
        </w:trPr>
        <w:tc>
          <w:tcPr>
            <w:tcW w:w="442" w:type="dxa"/>
            <w:shd w:val="clear" w:color="auto" w:fill="auto"/>
          </w:tcPr>
          <w:p w:rsidR="007247C0" w:rsidRPr="0058219A" w:rsidRDefault="007247C0" w:rsidP="00106036">
            <w:pPr>
              <w:pStyle w:val="af5"/>
              <w:widowControl w:val="0"/>
              <w:spacing w:before="0" w:beforeAutospacing="0" w:after="120" w:afterAutospacing="0"/>
              <w:jc w:val="center"/>
              <w:rPr>
                <w:rFonts w:ascii="Calibri" w:hAnsi="Calibri"/>
                <w:sz w:val="16"/>
                <w:szCs w:val="16"/>
              </w:rPr>
            </w:pPr>
          </w:p>
        </w:tc>
        <w:tc>
          <w:tcPr>
            <w:tcW w:w="1088" w:type="dxa"/>
            <w:shd w:val="clear" w:color="auto" w:fill="auto"/>
          </w:tcPr>
          <w:p w:rsidR="007247C0" w:rsidRPr="0058219A" w:rsidRDefault="007247C0" w:rsidP="00106036">
            <w:pPr>
              <w:pStyle w:val="af5"/>
              <w:widowControl w:val="0"/>
              <w:spacing w:before="0" w:beforeAutospacing="0" w:after="120" w:afterAutospacing="0"/>
              <w:jc w:val="center"/>
              <w:rPr>
                <w:rFonts w:ascii="Calibri" w:hAnsi="Calibri"/>
                <w:sz w:val="16"/>
                <w:szCs w:val="16"/>
              </w:rPr>
            </w:pPr>
          </w:p>
        </w:tc>
        <w:tc>
          <w:tcPr>
            <w:tcW w:w="1440" w:type="dxa"/>
            <w:shd w:val="clear" w:color="auto" w:fill="auto"/>
          </w:tcPr>
          <w:p w:rsidR="007247C0" w:rsidRPr="0058219A" w:rsidRDefault="007247C0" w:rsidP="00106036">
            <w:pPr>
              <w:pStyle w:val="af5"/>
              <w:widowControl w:val="0"/>
              <w:spacing w:before="0" w:beforeAutospacing="0" w:after="120" w:afterAutospacing="0"/>
              <w:jc w:val="center"/>
              <w:rPr>
                <w:rFonts w:ascii="Calibri" w:hAnsi="Calibri"/>
                <w:sz w:val="16"/>
                <w:szCs w:val="16"/>
              </w:rPr>
            </w:pPr>
          </w:p>
        </w:tc>
        <w:tc>
          <w:tcPr>
            <w:tcW w:w="1299" w:type="dxa"/>
            <w:shd w:val="clear" w:color="auto" w:fill="auto"/>
          </w:tcPr>
          <w:p w:rsidR="007247C0" w:rsidRPr="0058219A" w:rsidRDefault="007247C0" w:rsidP="00106036">
            <w:pPr>
              <w:pStyle w:val="af5"/>
              <w:widowControl w:val="0"/>
              <w:spacing w:before="0" w:beforeAutospacing="0" w:after="120" w:afterAutospacing="0"/>
              <w:jc w:val="center"/>
              <w:rPr>
                <w:rFonts w:ascii="Calibri" w:hAnsi="Calibri"/>
                <w:sz w:val="16"/>
                <w:szCs w:val="16"/>
              </w:rPr>
            </w:pPr>
          </w:p>
        </w:tc>
        <w:tc>
          <w:tcPr>
            <w:tcW w:w="1276" w:type="dxa"/>
            <w:shd w:val="clear" w:color="auto" w:fill="auto"/>
          </w:tcPr>
          <w:p w:rsidR="007247C0" w:rsidRPr="0058219A" w:rsidRDefault="007247C0" w:rsidP="00106036">
            <w:pPr>
              <w:pStyle w:val="af5"/>
              <w:widowControl w:val="0"/>
              <w:spacing w:before="0" w:beforeAutospacing="0" w:after="120" w:afterAutospacing="0"/>
              <w:jc w:val="center"/>
              <w:rPr>
                <w:rFonts w:ascii="Calibri" w:hAnsi="Calibri"/>
                <w:sz w:val="16"/>
                <w:szCs w:val="16"/>
              </w:rPr>
            </w:pPr>
          </w:p>
        </w:tc>
        <w:tc>
          <w:tcPr>
            <w:tcW w:w="1418" w:type="dxa"/>
            <w:shd w:val="clear" w:color="auto" w:fill="auto"/>
          </w:tcPr>
          <w:p w:rsidR="007247C0" w:rsidRPr="0058219A" w:rsidRDefault="007247C0" w:rsidP="00106036">
            <w:pPr>
              <w:pStyle w:val="af5"/>
              <w:widowControl w:val="0"/>
              <w:spacing w:before="0" w:beforeAutospacing="0" w:after="120" w:afterAutospacing="0"/>
              <w:jc w:val="center"/>
              <w:rPr>
                <w:rFonts w:ascii="Calibri" w:hAnsi="Calibri"/>
                <w:sz w:val="16"/>
                <w:szCs w:val="16"/>
              </w:rPr>
            </w:pPr>
          </w:p>
        </w:tc>
        <w:tc>
          <w:tcPr>
            <w:tcW w:w="1275" w:type="dxa"/>
            <w:shd w:val="clear" w:color="auto" w:fill="auto"/>
          </w:tcPr>
          <w:p w:rsidR="007247C0" w:rsidRPr="0058219A" w:rsidRDefault="007247C0" w:rsidP="00106036">
            <w:pPr>
              <w:pStyle w:val="af5"/>
              <w:widowControl w:val="0"/>
              <w:spacing w:before="0" w:beforeAutospacing="0" w:after="120" w:afterAutospacing="0"/>
              <w:jc w:val="center"/>
              <w:rPr>
                <w:rFonts w:ascii="Calibri" w:hAnsi="Calibri"/>
                <w:sz w:val="16"/>
                <w:szCs w:val="16"/>
              </w:rPr>
            </w:pPr>
          </w:p>
        </w:tc>
        <w:tc>
          <w:tcPr>
            <w:tcW w:w="1134" w:type="dxa"/>
            <w:shd w:val="clear" w:color="auto" w:fill="auto"/>
          </w:tcPr>
          <w:p w:rsidR="007247C0" w:rsidRPr="0058219A" w:rsidRDefault="007247C0" w:rsidP="00106036">
            <w:pPr>
              <w:pStyle w:val="af5"/>
              <w:widowControl w:val="0"/>
              <w:spacing w:before="0" w:beforeAutospacing="0" w:after="120" w:afterAutospacing="0"/>
              <w:jc w:val="center"/>
              <w:rPr>
                <w:rFonts w:ascii="Calibri" w:hAnsi="Calibri"/>
                <w:sz w:val="16"/>
                <w:szCs w:val="16"/>
              </w:rPr>
            </w:pPr>
          </w:p>
        </w:tc>
        <w:tc>
          <w:tcPr>
            <w:tcW w:w="1333" w:type="dxa"/>
            <w:shd w:val="clear" w:color="auto" w:fill="auto"/>
          </w:tcPr>
          <w:p w:rsidR="007247C0" w:rsidRPr="0058219A" w:rsidRDefault="007247C0" w:rsidP="00106036">
            <w:pPr>
              <w:pStyle w:val="af5"/>
              <w:widowControl w:val="0"/>
              <w:spacing w:before="0" w:beforeAutospacing="0" w:after="120" w:afterAutospacing="0"/>
              <w:jc w:val="center"/>
              <w:rPr>
                <w:rFonts w:ascii="Calibri" w:hAnsi="Calibri"/>
                <w:sz w:val="16"/>
                <w:szCs w:val="16"/>
              </w:rPr>
            </w:pPr>
          </w:p>
        </w:tc>
      </w:tr>
    </w:tbl>
    <w:p w:rsidR="007247C0" w:rsidRPr="0058219A" w:rsidRDefault="007247C0" w:rsidP="007247C0">
      <w:pPr>
        <w:widowControl w:val="0"/>
        <w:spacing w:after="160"/>
        <w:ind w:firstLine="375"/>
        <w:jc w:val="both"/>
        <w:rPr>
          <w:rFonts w:ascii="Calibri" w:hAnsi="Calibri" w:cs="Arial"/>
          <w:iCs/>
          <w:lang w:val="en-US"/>
        </w:rPr>
      </w:pPr>
    </w:p>
    <w:p w:rsidR="007247C0" w:rsidRPr="0058219A" w:rsidRDefault="007247C0" w:rsidP="007247C0">
      <w:pPr>
        <w:widowControl w:val="0"/>
        <w:spacing w:after="160"/>
        <w:ind w:firstLine="567"/>
        <w:jc w:val="both"/>
        <w:rPr>
          <w:rFonts w:ascii="Calibri" w:hAnsi="Calibri"/>
          <w:iCs/>
          <w:snapToGrid w:val="0"/>
        </w:rPr>
      </w:pPr>
      <w:r w:rsidRPr="0058219A">
        <w:rPr>
          <w:rFonts w:ascii="Calibri" w:hAnsi="Calibri"/>
          <w:snapToGrid w:val="0"/>
        </w:rPr>
        <w:t>Счет-фактура и положительное заключение, послужившие основанием для подтверждения в двустороннем порядке настоящего Акта,</w:t>
      </w:r>
      <w:r w:rsidRPr="0058219A">
        <w:rPr>
          <w:rFonts w:ascii="Calibri" w:hAnsi="Calibri"/>
        </w:rPr>
        <w:t>являются составляющей частью настоящего Акта и прилагаются.</w:t>
      </w:r>
    </w:p>
    <w:p w:rsidR="007247C0" w:rsidRPr="0058219A" w:rsidRDefault="007247C0" w:rsidP="007247C0">
      <w:pPr>
        <w:widowControl w:val="0"/>
        <w:spacing w:after="160"/>
        <w:ind w:firstLine="375"/>
        <w:jc w:val="both"/>
        <w:rPr>
          <w:rFonts w:ascii="Calibri" w:hAnsi="Calibri"/>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247C0" w:rsidRPr="0058219A" w:rsidTr="00106036">
        <w:trPr>
          <w:trHeight w:val="266"/>
          <w:tblCellSpacing w:w="7" w:type="dxa"/>
          <w:jc w:val="center"/>
        </w:trPr>
        <w:tc>
          <w:tcPr>
            <w:tcW w:w="0" w:type="auto"/>
            <w:vAlign w:val="center"/>
          </w:tcPr>
          <w:p w:rsidR="007247C0" w:rsidRPr="0058219A" w:rsidRDefault="007247C0" w:rsidP="00106036">
            <w:pPr>
              <w:widowControl w:val="0"/>
              <w:spacing w:after="160"/>
              <w:jc w:val="center"/>
              <w:rPr>
                <w:rFonts w:ascii="Calibri" w:hAnsi="Calibri"/>
                <w:iCs/>
              </w:rPr>
            </w:pPr>
            <w:r w:rsidRPr="0058219A">
              <w:rPr>
                <w:rFonts w:ascii="Calibri" w:hAnsi="Calibri"/>
              </w:rPr>
              <w:t xml:space="preserve">Товар передал </w:t>
            </w:r>
          </w:p>
        </w:tc>
        <w:tc>
          <w:tcPr>
            <w:tcW w:w="0" w:type="auto"/>
            <w:vAlign w:val="center"/>
          </w:tcPr>
          <w:p w:rsidR="007247C0" w:rsidRPr="0058219A" w:rsidRDefault="007247C0" w:rsidP="00106036">
            <w:pPr>
              <w:widowControl w:val="0"/>
              <w:spacing w:after="160"/>
              <w:jc w:val="center"/>
              <w:rPr>
                <w:rFonts w:ascii="Calibri" w:hAnsi="Calibri"/>
                <w:iCs/>
              </w:rPr>
            </w:pPr>
            <w:r w:rsidRPr="0058219A">
              <w:rPr>
                <w:rFonts w:ascii="Calibri" w:hAnsi="Calibri"/>
              </w:rPr>
              <w:t>Товар принят</w:t>
            </w:r>
          </w:p>
        </w:tc>
      </w:tr>
      <w:tr w:rsidR="007247C0" w:rsidRPr="0058219A" w:rsidTr="00106036">
        <w:trPr>
          <w:trHeight w:val="473"/>
          <w:tblCellSpacing w:w="7" w:type="dxa"/>
          <w:jc w:val="center"/>
        </w:trPr>
        <w:tc>
          <w:tcPr>
            <w:tcW w:w="0" w:type="auto"/>
            <w:vAlign w:val="center"/>
          </w:tcPr>
          <w:p w:rsidR="007247C0" w:rsidRPr="0058219A" w:rsidRDefault="007247C0" w:rsidP="00106036">
            <w:pPr>
              <w:widowControl w:val="0"/>
              <w:jc w:val="center"/>
              <w:rPr>
                <w:rFonts w:ascii="Calibri" w:hAnsi="Calibri"/>
                <w:iCs/>
              </w:rPr>
            </w:pPr>
            <w:r w:rsidRPr="0058219A">
              <w:rPr>
                <w:rFonts w:ascii="Calibri" w:hAnsi="Calibri"/>
              </w:rPr>
              <w:t xml:space="preserve">_______________________ </w:t>
            </w:r>
          </w:p>
          <w:p w:rsidR="007247C0" w:rsidRPr="0058219A" w:rsidRDefault="007247C0" w:rsidP="00106036">
            <w:pPr>
              <w:widowControl w:val="0"/>
              <w:spacing w:after="160"/>
              <w:jc w:val="center"/>
              <w:rPr>
                <w:rFonts w:ascii="Calibri" w:hAnsi="Calibri"/>
                <w:iCs/>
                <w:vertAlign w:val="superscript"/>
                <w:lang w:val="en-US"/>
              </w:rPr>
            </w:pPr>
            <w:r w:rsidRPr="0058219A">
              <w:rPr>
                <w:rFonts w:ascii="Calibri" w:hAnsi="Calibri"/>
                <w:vertAlign w:val="superscript"/>
              </w:rPr>
              <w:t xml:space="preserve">подпись </w:t>
            </w:r>
          </w:p>
        </w:tc>
        <w:tc>
          <w:tcPr>
            <w:tcW w:w="0" w:type="auto"/>
            <w:vAlign w:val="center"/>
          </w:tcPr>
          <w:p w:rsidR="007247C0" w:rsidRPr="0058219A" w:rsidRDefault="007247C0" w:rsidP="00106036">
            <w:pPr>
              <w:widowControl w:val="0"/>
              <w:jc w:val="center"/>
              <w:rPr>
                <w:rFonts w:ascii="Calibri" w:hAnsi="Calibri"/>
                <w:iCs/>
              </w:rPr>
            </w:pPr>
            <w:r w:rsidRPr="0058219A">
              <w:rPr>
                <w:rFonts w:ascii="Calibri" w:hAnsi="Calibri"/>
              </w:rPr>
              <w:t>_______________________</w:t>
            </w:r>
          </w:p>
          <w:p w:rsidR="007247C0" w:rsidRPr="0058219A" w:rsidRDefault="007247C0" w:rsidP="00106036">
            <w:pPr>
              <w:widowControl w:val="0"/>
              <w:spacing w:after="160"/>
              <w:jc w:val="center"/>
              <w:rPr>
                <w:rFonts w:ascii="Calibri" w:hAnsi="Calibri"/>
                <w:iCs/>
                <w:vertAlign w:val="superscript"/>
              </w:rPr>
            </w:pPr>
            <w:r w:rsidRPr="0058219A">
              <w:rPr>
                <w:rFonts w:ascii="Calibri" w:hAnsi="Calibri"/>
                <w:vertAlign w:val="superscript"/>
              </w:rPr>
              <w:t xml:space="preserve">подпись </w:t>
            </w:r>
          </w:p>
        </w:tc>
      </w:tr>
      <w:tr w:rsidR="007247C0" w:rsidRPr="0058219A" w:rsidTr="00106036">
        <w:trPr>
          <w:trHeight w:val="503"/>
          <w:tblCellSpacing w:w="7" w:type="dxa"/>
          <w:jc w:val="center"/>
        </w:trPr>
        <w:tc>
          <w:tcPr>
            <w:tcW w:w="0" w:type="auto"/>
            <w:vAlign w:val="center"/>
          </w:tcPr>
          <w:p w:rsidR="007247C0" w:rsidRPr="0058219A" w:rsidRDefault="007247C0" w:rsidP="00106036">
            <w:pPr>
              <w:widowControl w:val="0"/>
              <w:jc w:val="center"/>
              <w:rPr>
                <w:rFonts w:ascii="Calibri" w:hAnsi="Calibri"/>
                <w:iCs/>
              </w:rPr>
            </w:pPr>
            <w:r w:rsidRPr="0058219A">
              <w:rPr>
                <w:rFonts w:ascii="Calibri" w:hAnsi="Calibri"/>
              </w:rPr>
              <w:t xml:space="preserve">______________________ </w:t>
            </w:r>
          </w:p>
          <w:p w:rsidR="007247C0" w:rsidRPr="0058219A" w:rsidRDefault="007247C0" w:rsidP="00106036">
            <w:pPr>
              <w:widowControl w:val="0"/>
              <w:spacing w:after="160"/>
              <w:jc w:val="center"/>
              <w:rPr>
                <w:rFonts w:ascii="Calibri" w:hAnsi="Calibri"/>
                <w:iCs/>
                <w:vertAlign w:val="superscript"/>
                <w:lang w:val="en-US"/>
              </w:rPr>
            </w:pPr>
            <w:r w:rsidRPr="0058219A">
              <w:rPr>
                <w:rFonts w:ascii="Calibri" w:hAnsi="Calibri"/>
                <w:vertAlign w:val="superscript"/>
              </w:rPr>
              <w:t>фамилия, имя</w:t>
            </w:r>
          </w:p>
        </w:tc>
        <w:tc>
          <w:tcPr>
            <w:tcW w:w="0" w:type="auto"/>
            <w:vAlign w:val="center"/>
          </w:tcPr>
          <w:p w:rsidR="007247C0" w:rsidRPr="0058219A" w:rsidRDefault="007247C0" w:rsidP="00106036">
            <w:pPr>
              <w:widowControl w:val="0"/>
              <w:jc w:val="center"/>
              <w:rPr>
                <w:rFonts w:ascii="Calibri" w:hAnsi="Calibri"/>
                <w:iCs/>
              </w:rPr>
            </w:pPr>
            <w:r w:rsidRPr="0058219A">
              <w:rPr>
                <w:rFonts w:ascii="Calibri" w:hAnsi="Calibri"/>
              </w:rPr>
              <w:t>_______________________</w:t>
            </w:r>
          </w:p>
          <w:p w:rsidR="007247C0" w:rsidRPr="0058219A" w:rsidRDefault="007247C0" w:rsidP="00106036">
            <w:pPr>
              <w:widowControl w:val="0"/>
              <w:spacing w:after="160"/>
              <w:jc w:val="center"/>
              <w:rPr>
                <w:rFonts w:ascii="Calibri" w:hAnsi="Calibri"/>
                <w:iCs/>
                <w:vertAlign w:val="superscript"/>
              </w:rPr>
            </w:pPr>
            <w:r w:rsidRPr="0058219A">
              <w:rPr>
                <w:rFonts w:ascii="Calibri" w:hAnsi="Calibri"/>
                <w:vertAlign w:val="superscript"/>
              </w:rPr>
              <w:t>фамилия, имя</w:t>
            </w:r>
          </w:p>
        </w:tc>
      </w:tr>
      <w:tr w:rsidR="007247C0" w:rsidRPr="0058219A" w:rsidTr="00106036">
        <w:trPr>
          <w:trHeight w:val="281"/>
          <w:tblCellSpacing w:w="7" w:type="dxa"/>
          <w:jc w:val="center"/>
        </w:trPr>
        <w:tc>
          <w:tcPr>
            <w:tcW w:w="0" w:type="auto"/>
            <w:vAlign w:val="center"/>
          </w:tcPr>
          <w:p w:rsidR="007247C0" w:rsidRPr="0058219A" w:rsidRDefault="007247C0" w:rsidP="00106036">
            <w:pPr>
              <w:widowControl w:val="0"/>
              <w:spacing w:after="160"/>
              <w:jc w:val="center"/>
              <w:rPr>
                <w:rFonts w:ascii="Calibri" w:hAnsi="Calibri"/>
                <w:iCs/>
              </w:rPr>
            </w:pPr>
            <w:r w:rsidRPr="0058219A">
              <w:rPr>
                <w:rFonts w:ascii="Calibri" w:hAnsi="Calibri"/>
              </w:rPr>
              <w:t>М. П.</w:t>
            </w:r>
          </w:p>
        </w:tc>
        <w:tc>
          <w:tcPr>
            <w:tcW w:w="0" w:type="auto"/>
            <w:vAlign w:val="center"/>
          </w:tcPr>
          <w:p w:rsidR="007247C0" w:rsidRPr="0058219A" w:rsidRDefault="007247C0" w:rsidP="00106036">
            <w:pPr>
              <w:widowControl w:val="0"/>
              <w:spacing w:after="160"/>
              <w:jc w:val="center"/>
              <w:rPr>
                <w:rFonts w:ascii="Calibri" w:hAnsi="Calibri"/>
                <w:iCs/>
              </w:rPr>
            </w:pPr>
            <w:r w:rsidRPr="0058219A">
              <w:rPr>
                <w:rFonts w:ascii="Calibri" w:hAnsi="Calibri"/>
              </w:rPr>
              <w:t>М. П.</w:t>
            </w:r>
          </w:p>
        </w:tc>
      </w:tr>
    </w:tbl>
    <w:p w:rsidR="007247C0" w:rsidRPr="0058219A" w:rsidRDefault="007247C0" w:rsidP="007247C0">
      <w:pPr>
        <w:widowControl w:val="0"/>
        <w:spacing w:after="160"/>
        <w:jc w:val="right"/>
        <w:rPr>
          <w:rFonts w:ascii="Calibri" w:hAnsi="Calibri" w:cs="Sylfaen"/>
          <w:b/>
        </w:rPr>
      </w:pPr>
    </w:p>
    <w:p w:rsidR="007247C0" w:rsidRPr="0058219A" w:rsidRDefault="007247C0" w:rsidP="007247C0">
      <w:pPr>
        <w:rPr>
          <w:rFonts w:ascii="Calibri" w:hAnsi="Calibri" w:cs="Sylfaen"/>
          <w:b/>
        </w:rPr>
      </w:pPr>
      <w:r w:rsidRPr="0058219A">
        <w:rPr>
          <w:rFonts w:ascii="Calibri" w:hAnsi="Calibri" w:cs="Sylfaen"/>
          <w:b/>
        </w:rPr>
        <w:br w:type="page"/>
      </w:r>
    </w:p>
    <w:p w:rsidR="007247C0" w:rsidRPr="0058219A" w:rsidRDefault="007247C0" w:rsidP="007247C0">
      <w:pPr>
        <w:widowControl w:val="0"/>
        <w:spacing w:after="160"/>
        <w:jc w:val="right"/>
        <w:rPr>
          <w:rFonts w:ascii="Calibri" w:hAnsi="Calibri" w:cs="Sylfaen"/>
          <w:i/>
        </w:rPr>
      </w:pPr>
      <w:r w:rsidRPr="0058219A">
        <w:rPr>
          <w:rFonts w:ascii="Calibri" w:hAnsi="Calibri"/>
          <w:i/>
        </w:rPr>
        <w:lastRenderedPageBreak/>
        <w:t>Приложение № 3.1</w:t>
      </w:r>
    </w:p>
    <w:p w:rsidR="007247C0" w:rsidRPr="0058219A" w:rsidRDefault="007247C0" w:rsidP="007247C0">
      <w:pPr>
        <w:widowControl w:val="0"/>
        <w:spacing w:after="160"/>
        <w:jc w:val="right"/>
        <w:rPr>
          <w:rFonts w:ascii="Calibri" w:hAnsi="Calibri" w:cs="Sylfaen"/>
          <w:i/>
        </w:rPr>
      </w:pPr>
      <w:r w:rsidRPr="0058219A">
        <w:rPr>
          <w:rFonts w:ascii="Calibri" w:hAnsi="Calibri"/>
          <w:i/>
        </w:rPr>
        <w:t xml:space="preserve">к Договору под кодом </w:t>
      </w:r>
      <w:r w:rsidRPr="0058219A">
        <w:rPr>
          <w:rFonts w:ascii="Calibri" w:hAnsi="Calibri" w:cs="Sylfaen"/>
          <w:i/>
        </w:rPr>
        <w:br/>
      </w:r>
      <w:r w:rsidRPr="0058219A">
        <w:rPr>
          <w:rFonts w:ascii="Calibri" w:hAnsi="Calibri"/>
          <w:i/>
        </w:rPr>
        <w:t>заключенному "</w:t>
      </w:r>
      <w:r w:rsidRPr="0058219A">
        <w:rPr>
          <w:rFonts w:ascii="Calibri" w:hAnsi="Calibri"/>
          <w:i/>
        </w:rPr>
        <w:tab/>
        <w:t>"</w:t>
      </w:r>
      <w:r w:rsidRPr="0058219A">
        <w:rPr>
          <w:rFonts w:ascii="Calibri" w:hAnsi="Calibri"/>
          <w:i/>
        </w:rPr>
        <w:tab/>
        <w:t>20</w:t>
      </w:r>
      <w:r w:rsidRPr="0058219A">
        <w:rPr>
          <w:rFonts w:ascii="Calibri" w:hAnsi="Calibri"/>
          <w:i/>
        </w:rPr>
        <w:tab/>
        <w:t>г.</w:t>
      </w:r>
    </w:p>
    <w:p w:rsidR="007247C0" w:rsidRPr="0058219A" w:rsidRDefault="007247C0" w:rsidP="007247C0">
      <w:pPr>
        <w:widowControl w:val="0"/>
        <w:tabs>
          <w:tab w:val="left" w:pos="360"/>
          <w:tab w:val="left" w:pos="540"/>
        </w:tabs>
        <w:spacing w:after="160"/>
        <w:jc w:val="center"/>
        <w:rPr>
          <w:rFonts w:ascii="Calibri" w:hAnsi="Calibri" w:cs="Sylfaen"/>
          <w:b/>
          <w:bCs/>
        </w:rPr>
      </w:pPr>
    </w:p>
    <w:p w:rsidR="007247C0" w:rsidRPr="0058219A" w:rsidRDefault="007247C0" w:rsidP="007247C0">
      <w:pPr>
        <w:widowControl w:val="0"/>
        <w:spacing w:after="160"/>
        <w:jc w:val="center"/>
        <w:rPr>
          <w:rFonts w:ascii="Calibri" w:hAnsi="Calibri" w:cs="Sylfaen"/>
          <w:bCs/>
        </w:rPr>
      </w:pPr>
      <w:r w:rsidRPr="0058219A">
        <w:rPr>
          <w:rFonts w:ascii="Calibri" w:hAnsi="Calibri"/>
        </w:rPr>
        <w:t>АКТ №———</w:t>
      </w:r>
    </w:p>
    <w:p w:rsidR="007247C0" w:rsidRPr="0058219A" w:rsidRDefault="007247C0" w:rsidP="007247C0">
      <w:pPr>
        <w:widowControl w:val="0"/>
        <w:spacing w:after="160"/>
        <w:jc w:val="center"/>
        <w:rPr>
          <w:rFonts w:ascii="Calibri" w:hAnsi="Calibri" w:cs="Sylfaen"/>
          <w:b/>
          <w:bCs/>
        </w:rPr>
      </w:pPr>
      <w:r w:rsidRPr="0058219A">
        <w:rPr>
          <w:rFonts w:ascii="Calibri" w:hAnsi="Calibri"/>
        </w:rPr>
        <w:t xml:space="preserve">относительно фиксирования факта передачи Покупателю результата договора </w:t>
      </w:r>
    </w:p>
    <w:p w:rsidR="007247C0" w:rsidRPr="0058219A" w:rsidRDefault="007247C0" w:rsidP="007247C0">
      <w:pPr>
        <w:widowControl w:val="0"/>
        <w:tabs>
          <w:tab w:val="left" w:pos="360"/>
          <w:tab w:val="left" w:pos="540"/>
        </w:tabs>
        <w:spacing w:after="160"/>
        <w:jc w:val="center"/>
        <w:rPr>
          <w:rFonts w:ascii="Calibri" w:hAnsi="Calibri" w:cs="Sylfaen"/>
        </w:rPr>
      </w:pPr>
    </w:p>
    <w:p w:rsidR="007247C0" w:rsidRPr="0058219A" w:rsidRDefault="007247C0" w:rsidP="007247C0">
      <w:pPr>
        <w:widowControl w:val="0"/>
        <w:ind w:firstLine="567"/>
        <w:jc w:val="both"/>
        <w:rPr>
          <w:rFonts w:ascii="Calibri" w:hAnsi="Calibri"/>
        </w:rPr>
      </w:pPr>
      <w:r w:rsidRPr="0058219A">
        <w:rPr>
          <w:rFonts w:ascii="Calibri" w:hAnsi="Calibri"/>
        </w:rPr>
        <w:t>Настоящим фиксируется, что в рамках договора закупки № ______________,</w:t>
      </w:r>
    </w:p>
    <w:p w:rsidR="007247C0" w:rsidRPr="0058219A" w:rsidRDefault="007247C0" w:rsidP="007247C0">
      <w:pPr>
        <w:widowControl w:val="0"/>
        <w:spacing w:after="120"/>
        <w:ind w:left="7371" w:hanging="141"/>
        <w:jc w:val="both"/>
        <w:rPr>
          <w:rFonts w:ascii="Calibri" w:hAnsi="Calibri"/>
          <w:sz w:val="16"/>
        </w:rPr>
      </w:pPr>
      <w:r w:rsidRPr="0058219A">
        <w:rPr>
          <w:rFonts w:ascii="Calibri" w:hAnsi="Calibri"/>
          <w:sz w:val="16"/>
        </w:rPr>
        <w:t>номер договора</w:t>
      </w:r>
    </w:p>
    <w:p w:rsidR="007247C0" w:rsidRPr="0058219A" w:rsidRDefault="007247C0" w:rsidP="007247C0">
      <w:pPr>
        <w:widowControl w:val="0"/>
        <w:tabs>
          <w:tab w:val="left" w:pos="4480"/>
        </w:tabs>
        <w:jc w:val="both"/>
        <w:rPr>
          <w:rFonts w:ascii="Calibri" w:hAnsi="Calibri" w:cs="Sylfaen"/>
        </w:rPr>
      </w:pPr>
      <w:r w:rsidRPr="0058219A">
        <w:rPr>
          <w:rFonts w:ascii="Calibri" w:hAnsi="Calibri"/>
        </w:rPr>
        <w:t>заключенного __________________ 20</w:t>
      </w:r>
      <w:r w:rsidRPr="0058219A">
        <w:rPr>
          <w:rFonts w:ascii="Calibri" w:hAnsi="Calibri"/>
        </w:rPr>
        <w:tab/>
        <w:t>г. между _____________________________</w:t>
      </w:r>
    </w:p>
    <w:p w:rsidR="007247C0" w:rsidRPr="0058219A" w:rsidRDefault="007247C0" w:rsidP="007247C0">
      <w:pPr>
        <w:widowControl w:val="0"/>
        <w:tabs>
          <w:tab w:val="left" w:pos="6379"/>
        </w:tabs>
        <w:spacing w:after="120"/>
        <w:ind w:left="1701" w:right="-360"/>
        <w:jc w:val="both"/>
        <w:rPr>
          <w:rFonts w:ascii="Calibri" w:hAnsi="Calibri" w:cs="Sylfaen"/>
          <w:sz w:val="8"/>
        </w:rPr>
      </w:pPr>
      <w:r w:rsidRPr="0058219A">
        <w:rPr>
          <w:rFonts w:ascii="Calibri" w:hAnsi="Calibri"/>
          <w:sz w:val="16"/>
        </w:rPr>
        <w:t xml:space="preserve">дата заключения договора </w:t>
      </w:r>
      <w:r w:rsidRPr="0058219A">
        <w:rPr>
          <w:rFonts w:ascii="Calibri" w:hAnsi="Calibri"/>
          <w:sz w:val="16"/>
        </w:rPr>
        <w:tab/>
        <w:t>наименование Покупателя</w:t>
      </w:r>
    </w:p>
    <w:p w:rsidR="007247C0" w:rsidRPr="0058219A" w:rsidRDefault="007247C0" w:rsidP="007247C0">
      <w:pPr>
        <w:widowControl w:val="0"/>
        <w:tabs>
          <w:tab w:val="left" w:pos="360"/>
          <w:tab w:val="left" w:pos="540"/>
        </w:tabs>
        <w:ind w:right="-2"/>
        <w:jc w:val="both"/>
        <w:rPr>
          <w:rFonts w:ascii="Calibri" w:hAnsi="Calibri"/>
        </w:rPr>
      </w:pPr>
      <w:r w:rsidRPr="0058219A">
        <w:rPr>
          <w:rFonts w:ascii="Calibri" w:hAnsi="Calibri"/>
        </w:rPr>
        <w:t xml:space="preserve">(далее — Покупатель) и ________________________________ (далее — Продавец), </w:t>
      </w:r>
    </w:p>
    <w:p w:rsidR="007247C0" w:rsidRPr="0058219A" w:rsidRDefault="007247C0" w:rsidP="007247C0">
      <w:pPr>
        <w:widowControl w:val="0"/>
        <w:spacing w:after="120"/>
        <w:ind w:left="3544" w:right="-360"/>
        <w:jc w:val="both"/>
        <w:rPr>
          <w:rFonts w:ascii="Calibri" w:hAnsi="Calibri"/>
          <w:sz w:val="16"/>
        </w:rPr>
      </w:pPr>
      <w:r w:rsidRPr="0058219A">
        <w:rPr>
          <w:rFonts w:ascii="Calibri" w:hAnsi="Calibri"/>
          <w:sz w:val="16"/>
        </w:rPr>
        <w:t>наименование Продавца</w:t>
      </w:r>
    </w:p>
    <w:p w:rsidR="007247C0" w:rsidRPr="0058219A" w:rsidRDefault="007247C0" w:rsidP="007247C0">
      <w:pPr>
        <w:widowControl w:val="0"/>
        <w:tabs>
          <w:tab w:val="left" w:pos="360"/>
          <w:tab w:val="left" w:pos="540"/>
        </w:tabs>
        <w:spacing w:after="160"/>
        <w:jc w:val="both"/>
        <w:rPr>
          <w:rFonts w:ascii="Calibri" w:hAnsi="Calibri" w:cs="Sylfaen"/>
        </w:rPr>
      </w:pPr>
      <w:r w:rsidRPr="0058219A">
        <w:rPr>
          <w:rFonts w:ascii="Calibri" w:hAnsi="Calibri"/>
        </w:rPr>
        <w:t>Продавец _______ 20</w:t>
      </w:r>
      <w:r w:rsidRPr="0058219A">
        <w:rPr>
          <w:rFonts w:ascii="Calibri" w:hAnsi="Calibri"/>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247C0" w:rsidRPr="0058219A" w:rsidTr="0010603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7247C0" w:rsidRPr="0058219A" w:rsidRDefault="007247C0" w:rsidP="00106036">
            <w:pPr>
              <w:widowControl w:val="0"/>
              <w:spacing w:after="120"/>
              <w:jc w:val="center"/>
              <w:rPr>
                <w:rFonts w:ascii="Calibri" w:hAnsi="Calibri" w:cs="Sylfaen"/>
                <w:bCs/>
                <w:sz w:val="20"/>
                <w:szCs w:val="20"/>
              </w:rPr>
            </w:pPr>
            <w:r w:rsidRPr="0058219A">
              <w:rPr>
                <w:rFonts w:ascii="Calibri" w:hAnsi="Calibri"/>
                <w:sz w:val="20"/>
                <w:szCs w:val="20"/>
              </w:rPr>
              <w:t>Товар</w:t>
            </w:r>
          </w:p>
        </w:tc>
      </w:tr>
      <w:tr w:rsidR="007247C0" w:rsidRPr="0058219A" w:rsidTr="0010603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7247C0" w:rsidRPr="0058219A" w:rsidRDefault="007247C0" w:rsidP="00106036">
            <w:pPr>
              <w:widowControl w:val="0"/>
              <w:spacing w:after="120"/>
              <w:jc w:val="center"/>
              <w:rPr>
                <w:rFonts w:ascii="Calibri" w:hAnsi="Calibri"/>
                <w:sz w:val="20"/>
                <w:szCs w:val="20"/>
              </w:rPr>
            </w:pPr>
            <w:r w:rsidRPr="0058219A">
              <w:rPr>
                <w:rFonts w:ascii="Calibri" w:hAnsi="Calibr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7247C0" w:rsidRPr="0058219A" w:rsidRDefault="007247C0" w:rsidP="00106036">
            <w:pPr>
              <w:widowControl w:val="0"/>
              <w:spacing w:after="120"/>
              <w:jc w:val="center"/>
              <w:rPr>
                <w:rFonts w:ascii="Calibri" w:hAnsi="Calibri"/>
                <w:sz w:val="20"/>
                <w:szCs w:val="20"/>
              </w:rPr>
            </w:pPr>
            <w:r w:rsidRPr="0058219A">
              <w:rPr>
                <w:rFonts w:ascii="Calibri" w:hAnsi="Calibr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7247C0" w:rsidRPr="0058219A" w:rsidRDefault="007247C0" w:rsidP="00106036">
            <w:pPr>
              <w:widowControl w:val="0"/>
              <w:spacing w:after="120"/>
              <w:jc w:val="center"/>
              <w:rPr>
                <w:rFonts w:ascii="Calibri" w:hAnsi="Calibri"/>
                <w:sz w:val="20"/>
                <w:szCs w:val="20"/>
              </w:rPr>
            </w:pPr>
            <w:r w:rsidRPr="0058219A">
              <w:rPr>
                <w:rFonts w:ascii="Calibri" w:hAnsi="Calibri"/>
                <w:sz w:val="20"/>
                <w:szCs w:val="20"/>
              </w:rPr>
              <w:t>объем (фактический)</w:t>
            </w:r>
          </w:p>
        </w:tc>
      </w:tr>
      <w:tr w:rsidR="007247C0" w:rsidRPr="0058219A" w:rsidTr="0010603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7247C0" w:rsidRPr="0058219A" w:rsidRDefault="007247C0" w:rsidP="00106036">
            <w:pPr>
              <w:widowControl w:val="0"/>
              <w:spacing w:after="120"/>
              <w:jc w:val="center"/>
              <w:rPr>
                <w:rFonts w:ascii="Calibri" w:hAnsi="Calibri"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7247C0" w:rsidRPr="0058219A" w:rsidRDefault="007247C0" w:rsidP="00106036">
            <w:pPr>
              <w:widowControl w:val="0"/>
              <w:spacing w:after="120"/>
              <w:jc w:val="center"/>
              <w:rPr>
                <w:rFonts w:ascii="Calibri" w:hAnsi="Calibri"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7247C0" w:rsidRPr="0058219A" w:rsidRDefault="007247C0" w:rsidP="00106036">
            <w:pPr>
              <w:widowControl w:val="0"/>
              <w:spacing w:after="120"/>
              <w:jc w:val="center"/>
              <w:rPr>
                <w:rFonts w:ascii="Calibri" w:hAnsi="Calibri" w:cs="Sylfaen"/>
                <w:sz w:val="20"/>
                <w:szCs w:val="20"/>
              </w:rPr>
            </w:pPr>
          </w:p>
        </w:tc>
      </w:tr>
      <w:tr w:rsidR="007247C0" w:rsidRPr="0058219A" w:rsidTr="0010603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7247C0" w:rsidRPr="0058219A" w:rsidRDefault="007247C0" w:rsidP="00106036">
            <w:pPr>
              <w:widowControl w:val="0"/>
              <w:spacing w:after="120"/>
              <w:jc w:val="center"/>
              <w:rPr>
                <w:rFonts w:ascii="Calibri" w:hAnsi="Calibri"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7247C0" w:rsidRPr="0058219A" w:rsidRDefault="007247C0" w:rsidP="00106036">
            <w:pPr>
              <w:widowControl w:val="0"/>
              <w:spacing w:after="120"/>
              <w:jc w:val="center"/>
              <w:rPr>
                <w:rFonts w:ascii="Calibri" w:hAnsi="Calibri"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7247C0" w:rsidRPr="0058219A" w:rsidRDefault="007247C0" w:rsidP="00106036">
            <w:pPr>
              <w:widowControl w:val="0"/>
              <w:spacing w:after="120"/>
              <w:jc w:val="center"/>
              <w:rPr>
                <w:rFonts w:ascii="Calibri" w:hAnsi="Calibri" w:cs="Sylfaen"/>
                <w:sz w:val="20"/>
                <w:szCs w:val="20"/>
              </w:rPr>
            </w:pPr>
          </w:p>
        </w:tc>
      </w:tr>
    </w:tbl>
    <w:p w:rsidR="007247C0" w:rsidRPr="0058219A" w:rsidRDefault="007247C0" w:rsidP="007247C0">
      <w:pPr>
        <w:widowControl w:val="0"/>
        <w:tabs>
          <w:tab w:val="left" w:pos="360"/>
          <w:tab w:val="left" w:pos="540"/>
        </w:tabs>
        <w:spacing w:after="160"/>
        <w:jc w:val="both"/>
        <w:rPr>
          <w:rFonts w:ascii="Calibri" w:hAnsi="Calibri" w:cs="Sylfaen"/>
        </w:rPr>
      </w:pPr>
    </w:p>
    <w:p w:rsidR="007247C0" w:rsidRPr="0058219A" w:rsidRDefault="007247C0" w:rsidP="007247C0">
      <w:pPr>
        <w:widowControl w:val="0"/>
        <w:spacing w:after="160"/>
        <w:ind w:firstLine="567"/>
        <w:jc w:val="both"/>
        <w:rPr>
          <w:rFonts w:ascii="Calibri" w:hAnsi="Calibri" w:cs="Sylfaen"/>
        </w:rPr>
      </w:pPr>
      <w:r w:rsidRPr="0058219A">
        <w:rPr>
          <w:rFonts w:ascii="Calibri" w:hAnsi="Calibri"/>
        </w:rPr>
        <w:t>Настоящий акт составлен в 2 экземплярах, каждой из сторон предоставляется по одному экземпляру.</w:t>
      </w:r>
    </w:p>
    <w:p w:rsidR="007247C0" w:rsidRPr="0058219A" w:rsidRDefault="007247C0" w:rsidP="007247C0">
      <w:pPr>
        <w:rPr>
          <w:rFonts w:ascii="Calibri" w:hAnsi="Calibri"/>
        </w:rPr>
      </w:pPr>
    </w:p>
    <w:p w:rsidR="007247C0" w:rsidRPr="0058219A" w:rsidRDefault="007247C0" w:rsidP="007247C0">
      <w:pPr>
        <w:rPr>
          <w:rFonts w:ascii="Calibri" w:hAnsi="Calibri"/>
          <w:lang w:val="en-US"/>
        </w:rPr>
      </w:pPr>
      <w:r w:rsidRPr="0058219A">
        <w:rPr>
          <w:rFonts w:ascii="Calibri" w:hAnsi="Calibri"/>
        </w:rPr>
        <w:t>СТОРОНЫ</w:t>
      </w:r>
    </w:p>
    <w:p w:rsidR="007247C0" w:rsidRPr="0058219A" w:rsidRDefault="007247C0" w:rsidP="007247C0">
      <w:pPr>
        <w:widowControl w:val="0"/>
        <w:spacing w:after="160"/>
        <w:jc w:val="center"/>
        <w:rPr>
          <w:rFonts w:ascii="Calibri" w:hAnsi="Calibri" w:cs="Sylfaen"/>
          <w:lang w:val="en-US"/>
        </w:rPr>
      </w:pPr>
    </w:p>
    <w:tbl>
      <w:tblPr>
        <w:tblW w:w="0" w:type="auto"/>
        <w:tblLook w:val="00A0" w:firstRow="1" w:lastRow="0" w:firstColumn="1" w:lastColumn="0" w:noHBand="0" w:noVBand="0"/>
      </w:tblPr>
      <w:tblGrid>
        <w:gridCol w:w="4350"/>
        <w:gridCol w:w="4720"/>
      </w:tblGrid>
      <w:tr w:rsidR="007247C0" w:rsidRPr="0058219A" w:rsidTr="00106036">
        <w:tc>
          <w:tcPr>
            <w:tcW w:w="4450" w:type="dxa"/>
          </w:tcPr>
          <w:p w:rsidR="007247C0" w:rsidRPr="0058219A" w:rsidRDefault="007247C0" w:rsidP="00106036">
            <w:pPr>
              <w:widowControl w:val="0"/>
              <w:tabs>
                <w:tab w:val="left" w:pos="360"/>
                <w:tab w:val="left" w:pos="540"/>
              </w:tabs>
              <w:spacing w:after="160"/>
              <w:jc w:val="center"/>
              <w:rPr>
                <w:rFonts w:ascii="Calibri" w:hAnsi="Calibri" w:cs="Sylfaen"/>
                <w:b/>
                <w:bCs/>
              </w:rPr>
            </w:pPr>
            <w:r w:rsidRPr="0058219A">
              <w:rPr>
                <w:rFonts w:ascii="Calibri" w:hAnsi="Calibri"/>
                <w:b/>
              </w:rPr>
              <w:t>Передал</w:t>
            </w:r>
          </w:p>
        </w:tc>
        <w:tc>
          <w:tcPr>
            <w:tcW w:w="4836" w:type="dxa"/>
          </w:tcPr>
          <w:p w:rsidR="007247C0" w:rsidRPr="0058219A" w:rsidRDefault="007247C0" w:rsidP="00106036">
            <w:pPr>
              <w:widowControl w:val="0"/>
              <w:tabs>
                <w:tab w:val="left" w:pos="360"/>
                <w:tab w:val="left" w:pos="540"/>
              </w:tabs>
              <w:spacing w:after="160"/>
              <w:jc w:val="center"/>
              <w:rPr>
                <w:rFonts w:ascii="Calibri" w:hAnsi="Calibri" w:cs="Sylfaen"/>
                <w:b/>
                <w:bCs/>
              </w:rPr>
            </w:pPr>
            <w:r w:rsidRPr="0058219A">
              <w:rPr>
                <w:rFonts w:ascii="Calibri" w:hAnsi="Calibri"/>
                <w:b/>
              </w:rPr>
              <w:t>Принял</w:t>
            </w:r>
          </w:p>
        </w:tc>
        <w:bookmarkStart w:id="1" w:name="_GoBack"/>
        <w:bookmarkEnd w:id="1"/>
      </w:tr>
    </w:tbl>
    <w:p w:rsidR="007247C0" w:rsidRPr="0058219A" w:rsidRDefault="007247C0" w:rsidP="007247C0">
      <w:pPr>
        <w:widowControl w:val="0"/>
        <w:tabs>
          <w:tab w:val="left" w:pos="360"/>
          <w:tab w:val="left" w:pos="540"/>
        </w:tabs>
        <w:spacing w:after="160"/>
        <w:jc w:val="right"/>
        <w:rPr>
          <w:rFonts w:ascii="Calibri" w:hAnsi="Calibri" w:cs="Sylfaen"/>
        </w:rPr>
      </w:pPr>
      <w:r w:rsidRPr="0058219A">
        <w:rPr>
          <w:rFonts w:ascii="Calibri" w:hAnsi="Calibri"/>
        </w:rPr>
        <w:t>представитель, спроектировавший заявку:</w:t>
      </w:r>
    </w:p>
    <w:p w:rsidR="007247C0" w:rsidRPr="0058219A" w:rsidRDefault="007247C0" w:rsidP="007247C0">
      <w:pPr>
        <w:widowControl w:val="0"/>
        <w:tabs>
          <w:tab w:val="left" w:pos="360"/>
          <w:tab w:val="left" w:pos="540"/>
        </w:tabs>
        <w:spacing w:after="160"/>
        <w:rPr>
          <w:rFonts w:ascii="Calibri" w:hAnsi="Calibri"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247C0" w:rsidRPr="0058219A" w:rsidTr="00106036">
        <w:trPr>
          <w:tblCellSpacing w:w="7" w:type="dxa"/>
          <w:jc w:val="center"/>
        </w:trPr>
        <w:tc>
          <w:tcPr>
            <w:tcW w:w="0" w:type="auto"/>
            <w:vAlign w:val="center"/>
          </w:tcPr>
          <w:p w:rsidR="007247C0" w:rsidRPr="0058219A" w:rsidRDefault="007247C0" w:rsidP="00106036">
            <w:pPr>
              <w:widowControl w:val="0"/>
              <w:jc w:val="center"/>
              <w:rPr>
                <w:rFonts w:ascii="Calibri" w:hAnsi="Calibri" w:cs="GHEA Grapalat"/>
              </w:rPr>
            </w:pPr>
            <w:r w:rsidRPr="0058219A">
              <w:rPr>
                <w:rFonts w:ascii="Calibri" w:hAnsi="Calibri"/>
              </w:rPr>
              <w:t xml:space="preserve">___________________________ </w:t>
            </w:r>
          </w:p>
          <w:p w:rsidR="007247C0" w:rsidRPr="0058219A" w:rsidRDefault="007247C0" w:rsidP="00106036">
            <w:pPr>
              <w:widowControl w:val="0"/>
              <w:spacing w:after="160"/>
              <w:jc w:val="center"/>
              <w:rPr>
                <w:rFonts w:ascii="Calibri" w:hAnsi="Calibri" w:cs="GHEA Grapalat"/>
                <w:vertAlign w:val="superscript"/>
              </w:rPr>
            </w:pPr>
            <w:r w:rsidRPr="0058219A">
              <w:rPr>
                <w:rFonts w:ascii="Calibri" w:hAnsi="Calibri"/>
                <w:vertAlign w:val="superscript"/>
              </w:rPr>
              <w:t>фамилия, имя</w:t>
            </w:r>
          </w:p>
        </w:tc>
        <w:tc>
          <w:tcPr>
            <w:tcW w:w="0" w:type="auto"/>
            <w:vAlign w:val="center"/>
          </w:tcPr>
          <w:p w:rsidR="007247C0" w:rsidRPr="0058219A" w:rsidRDefault="007247C0" w:rsidP="00106036">
            <w:pPr>
              <w:widowControl w:val="0"/>
              <w:jc w:val="center"/>
              <w:rPr>
                <w:rFonts w:ascii="Calibri" w:hAnsi="Calibri" w:cs="GHEA Grapalat"/>
              </w:rPr>
            </w:pPr>
            <w:r w:rsidRPr="0058219A">
              <w:rPr>
                <w:rFonts w:ascii="Calibri" w:hAnsi="Calibri"/>
              </w:rPr>
              <w:t>___________________________</w:t>
            </w:r>
          </w:p>
          <w:p w:rsidR="007247C0" w:rsidRPr="0058219A" w:rsidRDefault="007247C0" w:rsidP="00106036">
            <w:pPr>
              <w:widowControl w:val="0"/>
              <w:spacing w:after="160"/>
              <w:jc w:val="center"/>
              <w:rPr>
                <w:rFonts w:ascii="Calibri" w:hAnsi="Calibri" w:cs="GHEA Grapalat"/>
                <w:vertAlign w:val="superscript"/>
              </w:rPr>
            </w:pPr>
            <w:r w:rsidRPr="0058219A">
              <w:rPr>
                <w:rFonts w:ascii="Calibri" w:hAnsi="Calibri"/>
                <w:vertAlign w:val="superscript"/>
              </w:rPr>
              <w:t>фамилия, имя</w:t>
            </w:r>
          </w:p>
        </w:tc>
      </w:tr>
      <w:tr w:rsidR="007247C0" w:rsidRPr="0058219A" w:rsidTr="00106036">
        <w:trPr>
          <w:tblCellSpacing w:w="7" w:type="dxa"/>
          <w:jc w:val="center"/>
        </w:trPr>
        <w:tc>
          <w:tcPr>
            <w:tcW w:w="0" w:type="auto"/>
            <w:vAlign w:val="center"/>
          </w:tcPr>
          <w:p w:rsidR="007247C0" w:rsidRPr="0058219A" w:rsidRDefault="007247C0" w:rsidP="00106036">
            <w:pPr>
              <w:widowControl w:val="0"/>
              <w:jc w:val="center"/>
              <w:rPr>
                <w:rFonts w:ascii="Calibri" w:hAnsi="Calibri" w:cs="GHEA Grapalat"/>
              </w:rPr>
            </w:pPr>
            <w:r w:rsidRPr="0058219A">
              <w:rPr>
                <w:rFonts w:ascii="Calibri" w:hAnsi="Calibri"/>
              </w:rPr>
              <w:t xml:space="preserve">___________________________ </w:t>
            </w:r>
          </w:p>
          <w:p w:rsidR="007247C0" w:rsidRPr="0058219A" w:rsidRDefault="007247C0" w:rsidP="00106036">
            <w:pPr>
              <w:widowControl w:val="0"/>
              <w:spacing w:after="160"/>
              <w:jc w:val="center"/>
              <w:rPr>
                <w:rFonts w:ascii="Calibri" w:hAnsi="Calibri" w:cs="GHEA Grapalat"/>
                <w:vertAlign w:val="superscript"/>
              </w:rPr>
            </w:pPr>
            <w:r w:rsidRPr="0058219A">
              <w:rPr>
                <w:rFonts w:ascii="Calibri" w:hAnsi="Calibri"/>
                <w:vertAlign w:val="superscript"/>
              </w:rPr>
              <w:t>подпись</w:t>
            </w:r>
          </w:p>
        </w:tc>
        <w:tc>
          <w:tcPr>
            <w:tcW w:w="0" w:type="auto"/>
            <w:vAlign w:val="center"/>
          </w:tcPr>
          <w:p w:rsidR="007247C0" w:rsidRPr="0058219A" w:rsidRDefault="007247C0" w:rsidP="00106036">
            <w:pPr>
              <w:widowControl w:val="0"/>
              <w:jc w:val="center"/>
              <w:rPr>
                <w:rFonts w:ascii="Calibri" w:hAnsi="Calibri" w:cs="GHEA Grapalat"/>
              </w:rPr>
            </w:pPr>
            <w:r w:rsidRPr="0058219A">
              <w:rPr>
                <w:rFonts w:ascii="Calibri" w:hAnsi="Calibri"/>
              </w:rPr>
              <w:t>___________________________</w:t>
            </w:r>
          </w:p>
          <w:p w:rsidR="007247C0" w:rsidRPr="0058219A" w:rsidRDefault="007247C0" w:rsidP="00106036">
            <w:pPr>
              <w:widowControl w:val="0"/>
              <w:spacing w:after="160"/>
              <w:jc w:val="center"/>
              <w:rPr>
                <w:rFonts w:ascii="Calibri" w:hAnsi="Calibri" w:cs="GHEA Grapalat"/>
                <w:vertAlign w:val="superscript"/>
              </w:rPr>
            </w:pPr>
            <w:r w:rsidRPr="0058219A">
              <w:rPr>
                <w:rFonts w:ascii="Calibri" w:hAnsi="Calibri"/>
                <w:vertAlign w:val="superscript"/>
              </w:rPr>
              <w:t>подпись</w:t>
            </w:r>
          </w:p>
        </w:tc>
      </w:tr>
    </w:tbl>
    <w:p w:rsidR="007247C0" w:rsidRPr="0058219A" w:rsidRDefault="007247C0" w:rsidP="007247C0">
      <w:pPr>
        <w:widowControl w:val="0"/>
        <w:spacing w:after="160"/>
        <w:ind w:left="-142" w:firstLine="142"/>
        <w:jc w:val="center"/>
        <w:rPr>
          <w:rFonts w:ascii="Calibri" w:hAnsi="Calibri" w:cs="Sylfaen"/>
          <w:b/>
        </w:rPr>
      </w:pPr>
    </w:p>
    <w:p w:rsidR="00DD4CD9" w:rsidRDefault="00DD4CD9"/>
    <w:sectPr w:rsidR="00DD4CD9" w:rsidSect="00106036">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06A5" w:rsidRDefault="00D506A5" w:rsidP="007247C0">
      <w:r>
        <w:separator/>
      </w:r>
    </w:p>
  </w:endnote>
  <w:endnote w:type="continuationSeparator" w:id="0">
    <w:p w:rsidR="00D506A5" w:rsidRDefault="00D506A5" w:rsidP="00724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7680" w:rsidRPr="00C861E9" w:rsidRDefault="000B7680">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963C0A">
      <w:rPr>
        <w:rFonts w:ascii="GHEA Grapalat" w:hAnsi="GHEA Grapalat"/>
        <w:noProof/>
        <w:sz w:val="24"/>
        <w:szCs w:val="24"/>
      </w:rPr>
      <w:t>4</w:t>
    </w:r>
    <w:r w:rsidRPr="00C861E9">
      <w:rPr>
        <w:rFonts w:ascii="GHEA Grapalat" w:hAnsi="GHEA Grapalat"/>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06A5" w:rsidRDefault="00D506A5" w:rsidP="007247C0">
      <w:r>
        <w:separator/>
      </w:r>
    </w:p>
  </w:footnote>
  <w:footnote w:type="continuationSeparator" w:id="0">
    <w:p w:rsidR="00D506A5" w:rsidRDefault="00D506A5" w:rsidP="007247C0">
      <w:r>
        <w:continuationSeparator/>
      </w:r>
    </w:p>
  </w:footnote>
  <w:footnote w:id="1">
    <w:p w:rsidR="000B7680" w:rsidRPr="0049623A" w:rsidDel="00932115" w:rsidRDefault="000B7680" w:rsidP="007247C0">
      <w:pPr>
        <w:pStyle w:val="af3"/>
        <w:jc w:val="both"/>
        <w:rPr>
          <w:del w:id="0" w:author="Inesa Kocharyan" w:date="2019-10-29T12:18:00Z"/>
        </w:rPr>
      </w:pPr>
      <w:r>
        <w:rPr>
          <w:rStyle w:val="af7"/>
        </w:rPr>
        <w:t>7</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Pr>
          <w:rFonts w:ascii="GHEA Grapalat" w:hAnsi="GHEA Grapalat"/>
          <w:i/>
        </w:rPr>
        <w:t>".</w:t>
      </w:r>
    </w:p>
  </w:footnote>
  <w:footnote w:id="2">
    <w:p w:rsidR="000B7680" w:rsidRPr="00D3436F" w:rsidRDefault="000B7680" w:rsidP="007247C0">
      <w:pPr>
        <w:pStyle w:val="af3"/>
        <w:jc w:val="both"/>
        <w:rPr>
          <w:rFonts w:ascii="GHEA Grapalat" w:hAnsi="GHEA Grapalat"/>
          <w:i/>
        </w:rPr>
      </w:pPr>
      <w:r>
        <w:rPr>
          <w:rStyle w:val="af7"/>
        </w:rPr>
        <w:t>8</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0B7680" w:rsidRPr="000811C1" w:rsidRDefault="000B7680" w:rsidP="007247C0">
      <w:pPr>
        <w:pStyle w:val="af3"/>
        <w:rPr>
          <w:rFonts w:ascii="Calibri" w:hAnsi="Calibri"/>
        </w:rPr>
      </w:pPr>
    </w:p>
  </w:footnote>
  <w:footnote w:id="3">
    <w:p w:rsidR="000B7680" w:rsidRPr="008842CE" w:rsidRDefault="000B7680" w:rsidP="007247C0">
      <w:pPr>
        <w:pStyle w:val="af3"/>
        <w:widowControl w:val="0"/>
        <w:jc w:val="both"/>
        <w:rPr>
          <w:rFonts w:ascii="GHEA Grapalat" w:hAnsi="GHEA Grapalat"/>
          <w:lang w:val="af-ZA"/>
        </w:rPr>
      </w:pPr>
      <w:r>
        <w:rPr>
          <w:rStyle w:val="af7"/>
        </w:rPr>
        <w:t>11</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0B7680" w:rsidRPr="000811C1" w:rsidRDefault="000B7680" w:rsidP="007247C0">
      <w:pPr>
        <w:pStyle w:val="af3"/>
        <w:rPr>
          <w:lang w:val="af-ZA"/>
        </w:rPr>
      </w:pPr>
    </w:p>
  </w:footnote>
  <w:footnote w:id="4">
    <w:p w:rsidR="000B7680" w:rsidRPr="008E4439" w:rsidRDefault="000B7680" w:rsidP="007247C0">
      <w:pPr>
        <w:pStyle w:val="a3"/>
        <w:widowControl w:val="0"/>
        <w:spacing w:after="160" w:line="240" w:lineRule="auto"/>
        <w:ind w:firstLine="0"/>
        <w:jc w:val="left"/>
        <w:rPr>
          <w:rFonts w:ascii="GHEA Grapalat" w:hAnsi="GHEA Grapalat"/>
          <w:u w:val="single"/>
        </w:rPr>
      </w:pPr>
      <w:r w:rsidRPr="008E4439">
        <w:rPr>
          <w:rStyle w:val="af7"/>
        </w:rPr>
        <w:t>14</w:t>
      </w:r>
      <w:r w:rsidRPr="008E4439">
        <w:rPr>
          <w:rFonts w:ascii="GHEA Grapalat" w:hAnsi="GHEA Grapalat"/>
        </w:rPr>
        <w:t>Настоящий пункт редактируется согласно соответствующему заказчику</w:t>
      </w:r>
    </w:p>
    <w:p w:rsidR="000B7680" w:rsidRPr="000811C1" w:rsidRDefault="000B7680" w:rsidP="007247C0">
      <w:pPr>
        <w:pStyle w:val="af3"/>
        <w:rPr>
          <w:rFonts w:ascii="Sylfaen" w:hAnsi="Sylfaen"/>
          <w:sz w:val="18"/>
          <w:szCs w:val="18"/>
        </w:rPr>
      </w:pPr>
    </w:p>
  </w:footnote>
  <w:footnote w:id="5">
    <w:p w:rsidR="000B7680" w:rsidRPr="00A31673" w:rsidRDefault="000B7680" w:rsidP="007247C0">
      <w:pPr>
        <w:pStyle w:val="af3"/>
      </w:pPr>
      <w:r>
        <w:rPr>
          <w:rStyle w:val="af7"/>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6">
    <w:p w:rsidR="000B7680" w:rsidRDefault="000B7680" w:rsidP="007247C0">
      <w:pPr>
        <w:jc w:val="both"/>
        <w:rPr>
          <w:rFonts w:ascii="GHEA Grapalat" w:hAnsi="GHEA Grapalat"/>
          <w:sz w:val="20"/>
          <w:szCs w:val="20"/>
          <w:lang w:val="af-ZA"/>
        </w:rPr>
      </w:pPr>
      <w:r>
        <w:rPr>
          <w:rStyle w:val="af7"/>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0B7680" w:rsidRDefault="000B7680" w:rsidP="007247C0">
      <w:pPr>
        <w:pStyle w:val="af3"/>
        <w:rPr>
          <w:rFonts w:ascii="Calibri" w:hAnsi="Calibri"/>
          <w:lang w:val="af-ZA"/>
        </w:rPr>
      </w:pPr>
    </w:p>
  </w:footnote>
  <w:footnote w:id="7">
    <w:p w:rsidR="000B7680" w:rsidRPr="00D3436F" w:rsidRDefault="000B7680" w:rsidP="007247C0">
      <w:pPr>
        <w:widowControl w:val="0"/>
        <w:ind w:right="309"/>
        <w:jc w:val="both"/>
        <w:rPr>
          <w:rFonts w:ascii="GHEA Grapalat" w:hAnsi="GHEA Grapalat"/>
          <w:i/>
          <w:sz w:val="20"/>
          <w:szCs w:val="20"/>
          <w:lang w:val="es-ES"/>
        </w:rPr>
      </w:pPr>
      <w:r>
        <w:rPr>
          <w:rStyle w:val="af7"/>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0B7680" w:rsidRPr="00D3436F" w:rsidRDefault="000B7680" w:rsidP="007247C0">
      <w:pPr>
        <w:pStyle w:val="af3"/>
        <w:rPr>
          <w:lang w:val="es-ES"/>
        </w:rPr>
      </w:pPr>
    </w:p>
  </w:footnote>
  <w:footnote w:id="8">
    <w:p w:rsidR="000B7680" w:rsidRPr="008842CE" w:rsidRDefault="000B7680" w:rsidP="007247C0">
      <w:pPr>
        <w:pStyle w:val="af3"/>
        <w:jc w:val="both"/>
      </w:pPr>
    </w:p>
  </w:footnote>
  <w:footnote w:id="9">
    <w:p w:rsidR="000B7680" w:rsidRPr="008842CE" w:rsidRDefault="000B7680" w:rsidP="007247C0">
      <w:pPr>
        <w:widowControl w:val="0"/>
        <w:tabs>
          <w:tab w:val="left" w:pos="540"/>
        </w:tabs>
        <w:autoSpaceDE w:val="0"/>
        <w:autoSpaceDN w:val="0"/>
        <w:adjustRightInd w:val="0"/>
        <w:jc w:val="both"/>
        <w:rPr>
          <w:rFonts w:ascii="GHEA Grapalat" w:hAnsi="GHEA Grapalat" w:cs="Sylfaen"/>
          <w:i/>
          <w:sz w:val="20"/>
          <w:szCs w:val="20"/>
        </w:rPr>
      </w:pPr>
      <w:r w:rsidRPr="008842CE">
        <w:rPr>
          <w:rStyle w:val="af7"/>
          <w:rFonts w:ascii="GHEA Grapalat" w:hAnsi="GHEA Grapalat"/>
          <w:sz w:val="20"/>
          <w:szCs w:val="20"/>
        </w:rPr>
        <w:t>*</w:t>
      </w:r>
      <w:r w:rsidRPr="008842CE">
        <w:rPr>
          <w:rFonts w:ascii="GHEA Grapalat" w:hAnsi="GHEA Grapalat"/>
          <w:i/>
          <w:sz w:val="20"/>
          <w:szCs w:val="20"/>
        </w:rPr>
        <w:t>Заполняется секретарем Комиссии до опубликования приглашения в бюллетене.</w:t>
      </w:r>
    </w:p>
    <w:p w:rsidR="000B7680" w:rsidRPr="00982833" w:rsidRDefault="000B7680" w:rsidP="007247C0">
      <w:pPr>
        <w:pStyle w:val="af3"/>
        <w:jc w:val="both"/>
        <w:rPr>
          <w:rFonts w:ascii="GHEA Grapalat" w:hAnsi="GHEA Grapalat"/>
          <w:lang w:val="ru-RU"/>
        </w:rPr>
      </w:pPr>
    </w:p>
  </w:footnote>
  <w:footnote w:id="10">
    <w:p w:rsidR="000B7680" w:rsidRPr="008842CE" w:rsidRDefault="000B7680" w:rsidP="007247C0">
      <w:pPr>
        <w:pStyle w:val="af3"/>
        <w:jc w:val="both"/>
      </w:pPr>
    </w:p>
  </w:footnote>
  <w:footnote w:id="11">
    <w:p w:rsidR="000B7680" w:rsidRPr="00D3436F" w:rsidRDefault="000B7680" w:rsidP="007247C0">
      <w:pPr>
        <w:pStyle w:val="af3"/>
        <w:widowControl w:val="0"/>
        <w:jc w:val="both"/>
        <w:rPr>
          <w:lang w:val="af-ZA"/>
        </w:rPr>
      </w:pPr>
      <w:r>
        <w:rPr>
          <w:rStyle w:val="af7"/>
        </w:rPr>
        <w:t>17</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2">
    <w:p w:rsidR="000B7680" w:rsidRPr="00402BC3" w:rsidRDefault="000B7680" w:rsidP="007247C0">
      <w:pPr>
        <w:pStyle w:val="af3"/>
        <w:jc w:val="both"/>
        <w:rPr>
          <w:rFonts w:ascii="GHEA Grapalat" w:hAnsi="GHEA Grapalat"/>
          <w:i/>
        </w:rPr>
      </w:pPr>
      <w:r>
        <w:rPr>
          <w:rStyle w:val="af7"/>
        </w:rPr>
        <w:t>20</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0B7680" w:rsidRPr="00552088" w:rsidRDefault="000B7680" w:rsidP="007247C0">
      <w:pPr>
        <w:pStyle w:val="af3"/>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0B7680" w:rsidRPr="00D3436F" w:rsidRDefault="000B7680" w:rsidP="007247C0">
      <w:pPr>
        <w:pStyle w:val="af3"/>
        <w:rPr>
          <w:lang w:val="hy-AM"/>
        </w:rPr>
      </w:pPr>
    </w:p>
  </w:footnote>
  <w:footnote w:id="13">
    <w:p w:rsidR="000B7680" w:rsidRPr="008842CE" w:rsidRDefault="000B7680" w:rsidP="007247C0">
      <w:pPr>
        <w:pStyle w:val="af3"/>
        <w:widowControl w:val="0"/>
        <w:jc w:val="both"/>
        <w:rPr>
          <w:rFonts w:ascii="GHEA Grapalat" w:hAnsi="GHEA Grapalat"/>
          <w:lang w:val="hy-AM"/>
        </w:rPr>
      </w:pPr>
      <w:r>
        <w:rPr>
          <w:rStyle w:val="af7"/>
        </w:rPr>
        <w:t>21</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0B7680" w:rsidRPr="00D3436F" w:rsidRDefault="000B7680" w:rsidP="007247C0">
      <w:pPr>
        <w:pStyle w:val="af3"/>
        <w:rPr>
          <w:lang w:val="hy-AM"/>
        </w:rPr>
      </w:pPr>
    </w:p>
  </w:footnote>
  <w:footnote w:id="14">
    <w:p w:rsidR="000B7680" w:rsidRPr="00D3436F" w:rsidRDefault="000B7680" w:rsidP="007247C0">
      <w:pPr>
        <w:pStyle w:val="af3"/>
        <w:widowControl w:val="0"/>
        <w:jc w:val="both"/>
        <w:rPr>
          <w:lang w:val="hy-AM"/>
        </w:rPr>
      </w:pPr>
      <w:r>
        <w:rPr>
          <w:rStyle w:val="af7"/>
        </w:rPr>
        <w:t>22</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5">
    <w:p w:rsidR="000B7680" w:rsidRPr="008842CE" w:rsidRDefault="000B7680" w:rsidP="007247C0">
      <w:pPr>
        <w:pStyle w:val="af3"/>
        <w:widowControl w:val="0"/>
        <w:jc w:val="both"/>
        <w:rPr>
          <w:rFonts w:ascii="GHEA Grapalat" w:hAnsi="GHEA Grapalat"/>
          <w:lang w:val="hy-AM"/>
        </w:rPr>
      </w:pPr>
      <w:r>
        <w:rPr>
          <w:rStyle w:val="af7"/>
        </w:rPr>
        <w:t>23</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B7680" w:rsidRPr="00D3436F" w:rsidRDefault="000B7680" w:rsidP="007247C0">
      <w:pPr>
        <w:pStyle w:val="af3"/>
        <w:rPr>
          <w:lang w:val="hy-AM"/>
        </w:rPr>
      </w:pPr>
    </w:p>
  </w:footnote>
  <w:footnote w:id="16">
    <w:p w:rsidR="000B7680" w:rsidRPr="008842CE" w:rsidRDefault="000B7680" w:rsidP="007247C0">
      <w:pPr>
        <w:pStyle w:val="af3"/>
        <w:widowControl w:val="0"/>
        <w:jc w:val="both"/>
        <w:rPr>
          <w:rFonts w:ascii="GHEA Grapalat" w:hAnsi="GHEA Grapalat"/>
          <w:lang w:val="hy-AM"/>
        </w:rPr>
      </w:pPr>
      <w:r>
        <w:rPr>
          <w:rStyle w:val="af7"/>
        </w:rPr>
        <w:t>24</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p>
    <w:p w:rsidR="000B7680" w:rsidRPr="008842CE" w:rsidRDefault="000B7680" w:rsidP="007247C0">
      <w:pPr>
        <w:pStyle w:val="af3"/>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0B7680" w:rsidRPr="00D3436F" w:rsidRDefault="000B7680" w:rsidP="007247C0">
      <w:pPr>
        <w:pStyle w:val="af3"/>
        <w:rPr>
          <w:lang w:val="hy-AM"/>
        </w:rPr>
      </w:pPr>
    </w:p>
  </w:footnote>
  <w:footnote w:id="17">
    <w:p w:rsidR="000B7680" w:rsidRPr="00E861BF" w:rsidRDefault="000B7680" w:rsidP="007247C0">
      <w:pPr>
        <w:pStyle w:val="af3"/>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8">
    <w:p w:rsidR="000B7680" w:rsidRDefault="000B7680" w:rsidP="007247C0">
      <w:pPr>
        <w:pStyle w:val="af3"/>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0B7680" w:rsidRPr="00E861BF" w:rsidRDefault="000B7680" w:rsidP="007247C0">
      <w:pPr>
        <w:pStyle w:val="af3"/>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9">
    <w:p w:rsidR="000B7680" w:rsidRPr="00E861BF" w:rsidRDefault="000B7680" w:rsidP="007247C0">
      <w:pPr>
        <w:pStyle w:val="af3"/>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20">
    <w:p w:rsidR="000B7680" w:rsidRPr="008842CE" w:rsidRDefault="000B7680" w:rsidP="007247C0">
      <w:pPr>
        <w:pStyle w:val="af3"/>
        <w:widowControl w:val="0"/>
        <w:jc w:val="both"/>
      </w:pPr>
      <w:r w:rsidRPr="008842CE">
        <w:rPr>
          <w:rStyle w:val="af7"/>
        </w:rPr>
        <w:t>*</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1">
    <w:p w:rsidR="000B7680" w:rsidRPr="008842CE" w:rsidRDefault="000B7680" w:rsidP="007247C0">
      <w:pPr>
        <w:widowControl w:val="0"/>
        <w:jc w:val="both"/>
        <w:rPr>
          <w:rFonts w:ascii="GHEA Grapalat" w:hAnsi="GHEA Grapalat"/>
          <w:i/>
          <w:sz w:val="20"/>
          <w:szCs w:val="20"/>
        </w:rPr>
      </w:pPr>
      <w:r w:rsidRPr="008842CE">
        <w:rPr>
          <w:rStyle w:val="af7"/>
          <w:sz w:val="20"/>
          <w:szCs w:val="20"/>
        </w:rPr>
        <w:t>**</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000889"/>
    <w:multiLevelType w:val="hybridMultilevel"/>
    <w:tmpl w:val="71D436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5"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2C3657"/>
    <w:multiLevelType w:val="hybridMultilevel"/>
    <w:tmpl w:val="71D436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4833538"/>
    <w:multiLevelType w:val="hybridMultilevel"/>
    <w:tmpl w:val="71D436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4"/>
  </w:num>
  <w:num w:numId="2">
    <w:abstractNumId w:val="6"/>
  </w:num>
  <w:num w:numId="3">
    <w:abstractNumId w:val="13"/>
  </w:num>
  <w:num w:numId="4">
    <w:abstractNumId w:val="9"/>
  </w:num>
  <w:num w:numId="5">
    <w:abstractNumId w:val="16"/>
  </w:num>
  <w:num w:numId="6">
    <w:abstractNumId w:val="14"/>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
  </w:num>
  <w:num w:numId="11">
    <w:abstractNumId w:val="5"/>
  </w:num>
  <w:num w:numId="12">
    <w:abstractNumId w:val="21"/>
  </w:num>
  <w:num w:numId="13">
    <w:abstractNumId w:val="19"/>
  </w:num>
  <w:num w:numId="14">
    <w:abstractNumId w:val="7"/>
  </w:num>
  <w:num w:numId="15">
    <w:abstractNumId w:val="20"/>
  </w:num>
  <w:num w:numId="16">
    <w:abstractNumId w:val="8"/>
  </w:num>
  <w:num w:numId="17">
    <w:abstractNumId w:val="3"/>
  </w:num>
  <w:num w:numId="18">
    <w:abstractNumId w:val="0"/>
  </w:num>
  <w:num w:numId="19">
    <w:abstractNumId w:val="10"/>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4"/>
  </w:num>
  <w:num w:numId="23">
    <w:abstractNumId w:val="12"/>
  </w:num>
  <w:num w:numId="24">
    <w:abstractNumId w:val="1"/>
  </w:num>
  <w:num w:numId="25">
    <w:abstractNumId w:val="17"/>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6EF"/>
    <w:rsid w:val="000B7680"/>
    <w:rsid w:val="00106036"/>
    <w:rsid w:val="00195E71"/>
    <w:rsid w:val="001E5A37"/>
    <w:rsid w:val="003E040A"/>
    <w:rsid w:val="0043468E"/>
    <w:rsid w:val="005523BA"/>
    <w:rsid w:val="006E4A29"/>
    <w:rsid w:val="007247C0"/>
    <w:rsid w:val="00770CA9"/>
    <w:rsid w:val="00815506"/>
    <w:rsid w:val="008665F7"/>
    <w:rsid w:val="00963C0A"/>
    <w:rsid w:val="009F47F4"/>
    <w:rsid w:val="00A04483"/>
    <w:rsid w:val="00A06C1F"/>
    <w:rsid w:val="00B5357E"/>
    <w:rsid w:val="00B66715"/>
    <w:rsid w:val="00D506A5"/>
    <w:rsid w:val="00DD4CD9"/>
    <w:rsid w:val="00FB553C"/>
    <w:rsid w:val="00FB66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0D95F"/>
  <w15:chartTrackingRefBased/>
  <w15:docId w15:val="{624085F9-4D2B-46AE-8125-425F78DB1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47C0"/>
    <w:pPr>
      <w:spacing w:after="0" w:line="240" w:lineRule="auto"/>
    </w:pPr>
    <w:rPr>
      <w:rFonts w:ascii="Times New Roman" w:eastAsia="Times New Roman" w:hAnsi="Times New Roman" w:cs="Times New Roman"/>
      <w:sz w:val="24"/>
      <w:szCs w:val="24"/>
      <w:lang w:val="ru-RU" w:eastAsia="ru-RU" w:bidi="ru-RU"/>
    </w:rPr>
  </w:style>
  <w:style w:type="paragraph" w:styleId="1">
    <w:name w:val="heading 1"/>
    <w:basedOn w:val="a"/>
    <w:next w:val="a"/>
    <w:link w:val="10"/>
    <w:qFormat/>
    <w:rsid w:val="007247C0"/>
    <w:pPr>
      <w:keepNext/>
      <w:jc w:val="center"/>
      <w:outlineLvl w:val="0"/>
    </w:pPr>
    <w:rPr>
      <w:rFonts w:ascii="Arial Armenian" w:hAnsi="Arial Armenian"/>
      <w:sz w:val="28"/>
      <w:szCs w:val="20"/>
    </w:rPr>
  </w:style>
  <w:style w:type="paragraph" w:styleId="2">
    <w:name w:val="heading 2"/>
    <w:basedOn w:val="a"/>
    <w:next w:val="a"/>
    <w:link w:val="20"/>
    <w:qFormat/>
    <w:rsid w:val="007247C0"/>
    <w:pPr>
      <w:keepNext/>
      <w:jc w:val="both"/>
      <w:outlineLvl w:val="1"/>
    </w:pPr>
    <w:rPr>
      <w:rFonts w:ascii="Arial LatArm" w:hAnsi="Arial LatArm"/>
      <w:b/>
      <w:color w:val="0000FF"/>
      <w:sz w:val="20"/>
      <w:szCs w:val="20"/>
    </w:rPr>
  </w:style>
  <w:style w:type="paragraph" w:styleId="3">
    <w:name w:val="heading 3"/>
    <w:basedOn w:val="a"/>
    <w:next w:val="a"/>
    <w:link w:val="30"/>
    <w:qFormat/>
    <w:rsid w:val="007247C0"/>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7247C0"/>
    <w:pPr>
      <w:keepNext/>
      <w:outlineLvl w:val="3"/>
    </w:pPr>
    <w:rPr>
      <w:rFonts w:ascii="Arial LatArm" w:hAnsi="Arial LatArm"/>
      <w:i/>
      <w:sz w:val="18"/>
      <w:szCs w:val="20"/>
    </w:rPr>
  </w:style>
  <w:style w:type="paragraph" w:styleId="5">
    <w:name w:val="heading 5"/>
    <w:basedOn w:val="a"/>
    <w:next w:val="a"/>
    <w:link w:val="50"/>
    <w:qFormat/>
    <w:rsid w:val="007247C0"/>
    <w:pPr>
      <w:keepNext/>
      <w:jc w:val="center"/>
      <w:outlineLvl w:val="4"/>
    </w:pPr>
    <w:rPr>
      <w:rFonts w:ascii="Arial LatArm" w:hAnsi="Arial LatArm"/>
      <w:b/>
      <w:sz w:val="26"/>
      <w:szCs w:val="20"/>
    </w:rPr>
  </w:style>
  <w:style w:type="paragraph" w:styleId="6">
    <w:name w:val="heading 6"/>
    <w:basedOn w:val="a"/>
    <w:next w:val="a"/>
    <w:link w:val="60"/>
    <w:qFormat/>
    <w:rsid w:val="007247C0"/>
    <w:pPr>
      <w:keepNext/>
      <w:outlineLvl w:val="5"/>
    </w:pPr>
    <w:rPr>
      <w:rFonts w:ascii="Arial LatArm" w:hAnsi="Arial LatArm"/>
      <w:b/>
      <w:color w:val="000000"/>
      <w:sz w:val="22"/>
      <w:szCs w:val="20"/>
    </w:rPr>
  </w:style>
  <w:style w:type="paragraph" w:styleId="7">
    <w:name w:val="heading 7"/>
    <w:basedOn w:val="a"/>
    <w:next w:val="a"/>
    <w:link w:val="70"/>
    <w:qFormat/>
    <w:rsid w:val="007247C0"/>
    <w:pPr>
      <w:keepNext/>
      <w:ind w:left="-66"/>
      <w:jc w:val="center"/>
      <w:outlineLvl w:val="6"/>
    </w:pPr>
    <w:rPr>
      <w:rFonts w:ascii="Times Armenian" w:hAnsi="Times Armenian"/>
      <w:b/>
      <w:sz w:val="20"/>
      <w:szCs w:val="20"/>
    </w:rPr>
  </w:style>
  <w:style w:type="paragraph" w:styleId="8">
    <w:name w:val="heading 8"/>
    <w:basedOn w:val="a"/>
    <w:next w:val="a"/>
    <w:link w:val="80"/>
    <w:qFormat/>
    <w:rsid w:val="007247C0"/>
    <w:pPr>
      <w:keepNext/>
      <w:outlineLvl w:val="7"/>
    </w:pPr>
    <w:rPr>
      <w:rFonts w:ascii="Times Armenian" w:hAnsi="Times Armenian"/>
      <w:i/>
      <w:sz w:val="20"/>
      <w:szCs w:val="20"/>
      <w:lang w:eastAsia="x-none"/>
    </w:rPr>
  </w:style>
  <w:style w:type="paragraph" w:styleId="9">
    <w:name w:val="heading 9"/>
    <w:basedOn w:val="a"/>
    <w:next w:val="a"/>
    <w:link w:val="90"/>
    <w:qFormat/>
    <w:rsid w:val="007247C0"/>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247C0"/>
    <w:rPr>
      <w:rFonts w:ascii="Arial Armenian" w:eastAsia="Times New Roman" w:hAnsi="Arial Armenian" w:cs="Times New Roman"/>
      <w:sz w:val="28"/>
      <w:szCs w:val="20"/>
      <w:lang w:val="ru-RU" w:eastAsia="ru-RU" w:bidi="ru-RU"/>
    </w:rPr>
  </w:style>
  <w:style w:type="character" w:customStyle="1" w:styleId="20">
    <w:name w:val="Заголовок 2 Знак"/>
    <w:basedOn w:val="a0"/>
    <w:link w:val="2"/>
    <w:rsid w:val="007247C0"/>
    <w:rPr>
      <w:rFonts w:ascii="Arial LatArm" w:eastAsia="Times New Roman" w:hAnsi="Arial LatArm" w:cs="Times New Roman"/>
      <w:b/>
      <w:color w:val="0000FF"/>
      <w:sz w:val="20"/>
      <w:szCs w:val="20"/>
      <w:lang w:val="ru-RU" w:eastAsia="ru-RU" w:bidi="ru-RU"/>
    </w:rPr>
  </w:style>
  <w:style w:type="character" w:customStyle="1" w:styleId="30">
    <w:name w:val="Заголовок 3 Знак"/>
    <w:basedOn w:val="a0"/>
    <w:link w:val="3"/>
    <w:rsid w:val="007247C0"/>
    <w:rPr>
      <w:rFonts w:ascii="Arial LatArm" w:eastAsia="Times New Roman" w:hAnsi="Arial LatArm" w:cs="Times New Roman"/>
      <w:i/>
      <w:sz w:val="20"/>
      <w:szCs w:val="20"/>
      <w:lang w:val="ru-RU" w:eastAsia="ru-RU" w:bidi="ru-RU"/>
    </w:rPr>
  </w:style>
  <w:style w:type="character" w:customStyle="1" w:styleId="40">
    <w:name w:val="Заголовок 4 Знак"/>
    <w:basedOn w:val="a0"/>
    <w:link w:val="4"/>
    <w:rsid w:val="007247C0"/>
    <w:rPr>
      <w:rFonts w:ascii="Arial LatArm" w:eastAsia="Times New Roman" w:hAnsi="Arial LatArm" w:cs="Times New Roman"/>
      <w:i/>
      <w:sz w:val="18"/>
      <w:szCs w:val="20"/>
      <w:lang w:val="ru-RU" w:eastAsia="ru-RU" w:bidi="ru-RU"/>
    </w:rPr>
  </w:style>
  <w:style w:type="character" w:customStyle="1" w:styleId="50">
    <w:name w:val="Заголовок 5 Знак"/>
    <w:basedOn w:val="a0"/>
    <w:link w:val="5"/>
    <w:rsid w:val="007247C0"/>
    <w:rPr>
      <w:rFonts w:ascii="Arial LatArm" w:eastAsia="Times New Roman" w:hAnsi="Arial LatArm" w:cs="Times New Roman"/>
      <w:b/>
      <w:sz w:val="26"/>
      <w:szCs w:val="20"/>
      <w:lang w:val="ru-RU" w:eastAsia="ru-RU" w:bidi="ru-RU"/>
    </w:rPr>
  </w:style>
  <w:style w:type="character" w:customStyle="1" w:styleId="60">
    <w:name w:val="Заголовок 6 Знак"/>
    <w:basedOn w:val="a0"/>
    <w:link w:val="6"/>
    <w:rsid w:val="007247C0"/>
    <w:rPr>
      <w:rFonts w:ascii="Arial LatArm" w:eastAsia="Times New Roman" w:hAnsi="Arial LatArm" w:cs="Times New Roman"/>
      <w:b/>
      <w:color w:val="000000"/>
      <w:szCs w:val="20"/>
      <w:lang w:val="ru-RU" w:eastAsia="ru-RU" w:bidi="ru-RU"/>
    </w:rPr>
  </w:style>
  <w:style w:type="character" w:customStyle="1" w:styleId="70">
    <w:name w:val="Заголовок 7 Знак"/>
    <w:basedOn w:val="a0"/>
    <w:link w:val="7"/>
    <w:rsid w:val="007247C0"/>
    <w:rPr>
      <w:rFonts w:ascii="Times Armenian" w:eastAsia="Times New Roman" w:hAnsi="Times Armenian" w:cs="Times New Roman"/>
      <w:b/>
      <w:sz w:val="20"/>
      <w:szCs w:val="20"/>
      <w:lang w:val="ru-RU" w:eastAsia="ru-RU" w:bidi="ru-RU"/>
    </w:rPr>
  </w:style>
  <w:style w:type="character" w:customStyle="1" w:styleId="80">
    <w:name w:val="Заголовок 8 Знак"/>
    <w:basedOn w:val="a0"/>
    <w:link w:val="8"/>
    <w:rsid w:val="007247C0"/>
    <w:rPr>
      <w:rFonts w:ascii="Times Armenian" w:eastAsia="Times New Roman" w:hAnsi="Times Armenian" w:cs="Times New Roman"/>
      <w:i/>
      <w:sz w:val="20"/>
      <w:szCs w:val="20"/>
      <w:lang w:val="ru-RU" w:eastAsia="x-none" w:bidi="ru-RU"/>
    </w:rPr>
  </w:style>
  <w:style w:type="character" w:customStyle="1" w:styleId="90">
    <w:name w:val="Заголовок 9 Знак"/>
    <w:basedOn w:val="a0"/>
    <w:link w:val="9"/>
    <w:rsid w:val="007247C0"/>
    <w:rPr>
      <w:rFonts w:ascii="Times Armenian" w:eastAsia="Times New Roman" w:hAnsi="Times Armenian" w:cs="Times New Roman"/>
      <w:b/>
      <w:color w:val="000000"/>
      <w:szCs w:val="20"/>
      <w:lang w:val="ru-RU" w:eastAsia="ru-RU" w:bidi="ru-RU"/>
    </w:rPr>
  </w:style>
  <w:style w:type="paragraph" w:styleId="a3">
    <w:name w:val="Body Text Indent"/>
    <w:aliases w:val=" Char, Char Char Char Char,Char Char Char Char"/>
    <w:basedOn w:val="a"/>
    <w:link w:val="a4"/>
    <w:rsid w:val="007247C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basedOn w:val="a0"/>
    <w:link w:val="a3"/>
    <w:rsid w:val="007247C0"/>
    <w:rPr>
      <w:rFonts w:ascii="Arial LatArm" w:eastAsia="Times New Roman" w:hAnsi="Arial LatArm" w:cs="Times New Roman"/>
      <w:i/>
      <w:sz w:val="20"/>
      <w:szCs w:val="20"/>
      <w:lang w:val="ru-RU" w:eastAsia="ru-RU" w:bidi="ru-RU"/>
    </w:rPr>
  </w:style>
  <w:style w:type="paragraph" w:styleId="a5">
    <w:name w:val="footer"/>
    <w:basedOn w:val="a"/>
    <w:link w:val="a6"/>
    <w:uiPriority w:val="99"/>
    <w:rsid w:val="007247C0"/>
    <w:pPr>
      <w:tabs>
        <w:tab w:val="center" w:pos="4320"/>
        <w:tab w:val="right" w:pos="8640"/>
      </w:tabs>
    </w:pPr>
    <w:rPr>
      <w:sz w:val="20"/>
      <w:szCs w:val="20"/>
    </w:rPr>
  </w:style>
  <w:style w:type="character" w:customStyle="1" w:styleId="a6">
    <w:name w:val="Нижний колонтитул Знак"/>
    <w:basedOn w:val="a0"/>
    <w:link w:val="a5"/>
    <w:uiPriority w:val="99"/>
    <w:rsid w:val="007247C0"/>
    <w:rPr>
      <w:rFonts w:ascii="Times New Roman" w:eastAsia="Times New Roman" w:hAnsi="Times New Roman" w:cs="Times New Roman"/>
      <w:sz w:val="20"/>
      <w:szCs w:val="20"/>
      <w:lang w:val="ru-RU" w:eastAsia="ru-RU" w:bidi="ru-RU"/>
    </w:rPr>
  </w:style>
  <w:style w:type="paragraph" w:styleId="31">
    <w:name w:val="Body Text Indent 3"/>
    <w:basedOn w:val="a"/>
    <w:link w:val="32"/>
    <w:rsid w:val="007247C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7247C0"/>
    <w:rPr>
      <w:rFonts w:ascii="Times Armenian" w:eastAsia="Times New Roman" w:hAnsi="Times Armenian" w:cs="Times New Roman"/>
      <w:sz w:val="20"/>
      <w:szCs w:val="20"/>
      <w:lang w:val="ru-RU" w:eastAsia="ru-RU" w:bidi="ru-RU"/>
    </w:rPr>
  </w:style>
  <w:style w:type="paragraph" w:styleId="21">
    <w:name w:val="Body Text 2"/>
    <w:basedOn w:val="a"/>
    <w:link w:val="22"/>
    <w:rsid w:val="007247C0"/>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7247C0"/>
    <w:rPr>
      <w:rFonts w:ascii="Arial LatArm" w:eastAsia="Times New Roman" w:hAnsi="Arial LatArm" w:cs="Times New Roman"/>
      <w:sz w:val="20"/>
      <w:szCs w:val="20"/>
      <w:lang w:val="ru-RU" w:eastAsia="ru-RU" w:bidi="ru-RU"/>
    </w:rPr>
  </w:style>
  <w:style w:type="paragraph" w:styleId="23">
    <w:name w:val="Body Text Indent 2"/>
    <w:basedOn w:val="a"/>
    <w:link w:val="24"/>
    <w:rsid w:val="007247C0"/>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7247C0"/>
    <w:rPr>
      <w:rFonts w:ascii="Baltica" w:eastAsia="Times New Roman" w:hAnsi="Baltica" w:cs="Times New Roman"/>
      <w:sz w:val="20"/>
      <w:szCs w:val="20"/>
      <w:lang w:val="ru-RU" w:eastAsia="ru-RU" w:bidi="ru-RU"/>
    </w:rPr>
  </w:style>
  <w:style w:type="paragraph" w:customStyle="1" w:styleId="Char">
    <w:name w:val="Char"/>
    <w:basedOn w:val="a"/>
    <w:semiHidden/>
    <w:rsid w:val="007247C0"/>
    <w:pPr>
      <w:spacing w:after="160" w:line="360" w:lineRule="auto"/>
      <w:ind w:firstLine="709"/>
      <w:jc w:val="both"/>
    </w:pPr>
    <w:rPr>
      <w:rFonts w:ascii="Arial AMU" w:hAnsi="Arial AMU" w:cs="Arial"/>
      <w:sz w:val="22"/>
      <w:szCs w:val="20"/>
    </w:rPr>
  </w:style>
  <w:style w:type="paragraph" w:customStyle="1" w:styleId="Default">
    <w:name w:val="Default"/>
    <w:rsid w:val="007247C0"/>
    <w:pPr>
      <w:autoSpaceDE w:val="0"/>
      <w:autoSpaceDN w:val="0"/>
      <w:adjustRightInd w:val="0"/>
      <w:spacing w:after="0" w:line="240" w:lineRule="auto"/>
    </w:pPr>
    <w:rPr>
      <w:rFonts w:ascii="Arial Unicode" w:eastAsia="Times New Roman" w:hAnsi="Arial Unicode" w:cs="Arial Unicode"/>
      <w:color w:val="000000"/>
      <w:sz w:val="24"/>
      <w:szCs w:val="24"/>
      <w:lang w:val="ru-RU" w:eastAsia="ru-RU" w:bidi="ru-RU"/>
    </w:rPr>
  </w:style>
  <w:style w:type="paragraph" w:styleId="a7">
    <w:name w:val="Balloon Text"/>
    <w:basedOn w:val="a"/>
    <w:link w:val="a8"/>
    <w:rsid w:val="007247C0"/>
    <w:rPr>
      <w:rFonts w:ascii="Tahoma" w:hAnsi="Tahoma"/>
      <w:sz w:val="16"/>
      <w:szCs w:val="16"/>
      <w:lang w:val="x-none" w:eastAsia="x-none" w:bidi="ar-SA"/>
    </w:rPr>
  </w:style>
  <w:style w:type="character" w:customStyle="1" w:styleId="a8">
    <w:name w:val="Текст выноски Знак"/>
    <w:basedOn w:val="a0"/>
    <w:link w:val="a7"/>
    <w:rsid w:val="007247C0"/>
    <w:rPr>
      <w:rFonts w:ascii="Tahoma" w:eastAsia="Times New Roman" w:hAnsi="Tahoma" w:cs="Times New Roman"/>
      <w:sz w:val="16"/>
      <w:szCs w:val="16"/>
      <w:lang w:val="x-none" w:eastAsia="x-none"/>
    </w:rPr>
  </w:style>
  <w:style w:type="character" w:styleId="a9">
    <w:name w:val="Hyperlink"/>
    <w:rsid w:val="007247C0"/>
    <w:rPr>
      <w:color w:val="0000FF"/>
      <w:u w:val="single"/>
    </w:rPr>
  </w:style>
  <w:style w:type="character" w:customStyle="1" w:styleId="CharChar1">
    <w:name w:val="Char Char1"/>
    <w:locked/>
    <w:rsid w:val="007247C0"/>
    <w:rPr>
      <w:rFonts w:ascii="Arial LatArm" w:hAnsi="Arial LatArm"/>
      <w:i/>
      <w:lang w:val="ru-RU" w:eastAsia="ru-RU" w:bidi="ru-RU"/>
    </w:rPr>
  </w:style>
  <w:style w:type="paragraph" w:styleId="aa">
    <w:name w:val="Body Text"/>
    <w:basedOn w:val="a"/>
    <w:link w:val="ab"/>
    <w:rsid w:val="007247C0"/>
    <w:pPr>
      <w:spacing w:after="120"/>
    </w:pPr>
  </w:style>
  <w:style w:type="character" w:customStyle="1" w:styleId="ab">
    <w:name w:val="Основной текст Знак"/>
    <w:basedOn w:val="a0"/>
    <w:link w:val="aa"/>
    <w:rsid w:val="007247C0"/>
    <w:rPr>
      <w:rFonts w:ascii="Times New Roman" w:eastAsia="Times New Roman" w:hAnsi="Times New Roman" w:cs="Times New Roman"/>
      <w:sz w:val="24"/>
      <w:szCs w:val="24"/>
      <w:lang w:val="ru-RU" w:eastAsia="ru-RU" w:bidi="ru-RU"/>
    </w:rPr>
  </w:style>
  <w:style w:type="paragraph" w:styleId="11">
    <w:name w:val="index 1"/>
    <w:basedOn w:val="a"/>
    <w:next w:val="a"/>
    <w:autoRedefine/>
    <w:semiHidden/>
    <w:rsid w:val="007247C0"/>
    <w:pPr>
      <w:ind w:left="240" w:hanging="240"/>
    </w:pPr>
  </w:style>
  <w:style w:type="paragraph" w:styleId="ac">
    <w:name w:val="index heading"/>
    <w:basedOn w:val="a"/>
    <w:next w:val="11"/>
    <w:semiHidden/>
    <w:rsid w:val="007247C0"/>
    <w:rPr>
      <w:sz w:val="20"/>
      <w:szCs w:val="20"/>
    </w:rPr>
  </w:style>
  <w:style w:type="paragraph" w:styleId="ad">
    <w:name w:val="header"/>
    <w:basedOn w:val="a"/>
    <w:link w:val="ae"/>
    <w:rsid w:val="007247C0"/>
    <w:pPr>
      <w:tabs>
        <w:tab w:val="center" w:pos="4153"/>
        <w:tab w:val="right" w:pos="8306"/>
      </w:tabs>
    </w:pPr>
    <w:rPr>
      <w:sz w:val="20"/>
      <w:szCs w:val="20"/>
    </w:rPr>
  </w:style>
  <w:style w:type="character" w:customStyle="1" w:styleId="ae">
    <w:name w:val="Верхний колонтитул Знак"/>
    <w:basedOn w:val="a0"/>
    <w:link w:val="ad"/>
    <w:rsid w:val="007247C0"/>
    <w:rPr>
      <w:rFonts w:ascii="Times New Roman" w:eastAsia="Times New Roman" w:hAnsi="Times New Roman" w:cs="Times New Roman"/>
      <w:sz w:val="20"/>
      <w:szCs w:val="20"/>
      <w:lang w:val="ru-RU" w:eastAsia="ru-RU" w:bidi="ru-RU"/>
    </w:rPr>
  </w:style>
  <w:style w:type="paragraph" w:styleId="33">
    <w:name w:val="Body Text 3"/>
    <w:basedOn w:val="a"/>
    <w:link w:val="34"/>
    <w:rsid w:val="007247C0"/>
    <w:pPr>
      <w:jc w:val="both"/>
    </w:pPr>
    <w:rPr>
      <w:rFonts w:ascii="Arial LatArm" w:hAnsi="Arial LatArm"/>
      <w:sz w:val="20"/>
      <w:szCs w:val="20"/>
    </w:rPr>
  </w:style>
  <w:style w:type="character" w:customStyle="1" w:styleId="34">
    <w:name w:val="Основной текст 3 Знак"/>
    <w:basedOn w:val="a0"/>
    <w:link w:val="33"/>
    <w:rsid w:val="007247C0"/>
    <w:rPr>
      <w:rFonts w:ascii="Arial LatArm" w:eastAsia="Times New Roman" w:hAnsi="Arial LatArm" w:cs="Times New Roman"/>
      <w:sz w:val="20"/>
      <w:szCs w:val="20"/>
      <w:lang w:val="ru-RU" w:eastAsia="ru-RU" w:bidi="ru-RU"/>
    </w:rPr>
  </w:style>
  <w:style w:type="paragraph" w:customStyle="1" w:styleId="af">
    <w:basedOn w:val="a"/>
    <w:next w:val="af0"/>
    <w:link w:val="af1"/>
    <w:qFormat/>
    <w:rsid w:val="007247C0"/>
    <w:pPr>
      <w:jc w:val="center"/>
    </w:pPr>
    <w:rPr>
      <w:rFonts w:ascii="Arial Armenian" w:eastAsiaTheme="minorHAnsi" w:hAnsi="Arial Armenian" w:cstheme="minorBidi"/>
      <w:szCs w:val="22"/>
    </w:rPr>
  </w:style>
  <w:style w:type="character" w:customStyle="1" w:styleId="af1">
    <w:name w:val="Название Знак"/>
    <w:link w:val="af"/>
    <w:rsid w:val="007247C0"/>
    <w:rPr>
      <w:rFonts w:ascii="Arial Armenian" w:hAnsi="Arial Armenian"/>
      <w:sz w:val="24"/>
      <w:lang w:val="ru-RU" w:eastAsia="ru-RU" w:bidi="ru-RU"/>
    </w:rPr>
  </w:style>
  <w:style w:type="character" w:styleId="af2">
    <w:name w:val="page number"/>
    <w:basedOn w:val="a0"/>
    <w:rsid w:val="007247C0"/>
  </w:style>
  <w:style w:type="paragraph" w:styleId="af3">
    <w:name w:val="footnote text"/>
    <w:basedOn w:val="a"/>
    <w:link w:val="af4"/>
    <w:semiHidden/>
    <w:rsid w:val="007247C0"/>
    <w:rPr>
      <w:rFonts w:ascii="Times Armenian" w:hAnsi="Times Armenian"/>
      <w:sz w:val="20"/>
      <w:szCs w:val="20"/>
      <w:lang w:val="x-none" w:bidi="ar-SA"/>
    </w:rPr>
  </w:style>
  <w:style w:type="character" w:customStyle="1" w:styleId="af4">
    <w:name w:val="Текст сноски Знак"/>
    <w:basedOn w:val="a0"/>
    <w:link w:val="af3"/>
    <w:semiHidden/>
    <w:rsid w:val="007247C0"/>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7247C0"/>
    <w:pPr>
      <w:spacing w:after="160" w:line="240" w:lineRule="exact"/>
    </w:pPr>
    <w:rPr>
      <w:rFonts w:ascii="Arial" w:hAnsi="Arial" w:cs="Arial"/>
      <w:sz w:val="20"/>
      <w:szCs w:val="20"/>
    </w:rPr>
  </w:style>
  <w:style w:type="paragraph" w:customStyle="1" w:styleId="norm">
    <w:name w:val="norm"/>
    <w:basedOn w:val="a"/>
    <w:rsid w:val="007247C0"/>
    <w:pPr>
      <w:spacing w:line="480" w:lineRule="auto"/>
      <w:ind w:firstLine="709"/>
      <w:jc w:val="both"/>
    </w:pPr>
    <w:rPr>
      <w:rFonts w:ascii="Arial Armenian" w:hAnsi="Arial Armenian"/>
      <w:sz w:val="22"/>
      <w:szCs w:val="20"/>
    </w:rPr>
  </w:style>
  <w:style w:type="character" w:customStyle="1" w:styleId="normChar">
    <w:name w:val="norm Char"/>
    <w:locked/>
    <w:rsid w:val="007247C0"/>
    <w:rPr>
      <w:rFonts w:ascii="Arial Armenian" w:hAnsi="Arial Armenian"/>
      <w:sz w:val="22"/>
      <w:lang w:val="ru-RU" w:eastAsia="ru-RU" w:bidi="ru-RU"/>
    </w:rPr>
  </w:style>
  <w:style w:type="character" w:customStyle="1" w:styleId="CharCharChar">
    <w:name w:val="Char Char Char"/>
    <w:rsid w:val="007247C0"/>
    <w:rPr>
      <w:rFonts w:ascii="Arial LatArm" w:hAnsi="Arial LatArm"/>
      <w:sz w:val="24"/>
      <w:lang w:eastAsia="ru-RU"/>
    </w:rPr>
  </w:style>
  <w:style w:type="paragraph" w:styleId="af5">
    <w:name w:val="Normal (Web)"/>
    <w:basedOn w:val="a"/>
    <w:uiPriority w:val="99"/>
    <w:rsid w:val="007247C0"/>
    <w:pPr>
      <w:spacing w:before="100" w:beforeAutospacing="1" w:after="100" w:afterAutospacing="1"/>
    </w:pPr>
  </w:style>
  <w:style w:type="character" w:styleId="af6">
    <w:name w:val="Strong"/>
    <w:uiPriority w:val="22"/>
    <w:qFormat/>
    <w:rsid w:val="007247C0"/>
    <w:rPr>
      <w:b/>
      <w:bCs/>
    </w:rPr>
  </w:style>
  <w:style w:type="character" w:styleId="af7">
    <w:name w:val="footnote reference"/>
    <w:semiHidden/>
    <w:rsid w:val="007247C0"/>
    <w:rPr>
      <w:vertAlign w:val="superscript"/>
    </w:rPr>
  </w:style>
  <w:style w:type="character" w:customStyle="1" w:styleId="CharChar22">
    <w:name w:val="Char Char22"/>
    <w:rsid w:val="007247C0"/>
    <w:rPr>
      <w:rFonts w:ascii="Arial Armenian" w:hAnsi="Arial Armenian"/>
      <w:sz w:val="28"/>
      <w:lang w:val="ru-RU"/>
    </w:rPr>
  </w:style>
  <w:style w:type="character" w:customStyle="1" w:styleId="CharChar20">
    <w:name w:val="Char Char20"/>
    <w:rsid w:val="007247C0"/>
    <w:rPr>
      <w:rFonts w:ascii="Times LatArm" w:hAnsi="Times LatArm"/>
      <w:b/>
      <w:sz w:val="28"/>
      <w:lang w:val="ru-RU"/>
    </w:rPr>
  </w:style>
  <w:style w:type="character" w:customStyle="1" w:styleId="CharChar16">
    <w:name w:val="Char Char16"/>
    <w:rsid w:val="007247C0"/>
    <w:rPr>
      <w:rFonts w:ascii="Times Armenian" w:hAnsi="Times Armenian"/>
      <w:b/>
      <w:lang w:val="ru-RU"/>
    </w:rPr>
  </w:style>
  <w:style w:type="character" w:customStyle="1" w:styleId="CharChar15">
    <w:name w:val="Char Char15"/>
    <w:rsid w:val="007247C0"/>
    <w:rPr>
      <w:rFonts w:ascii="Times Armenian" w:hAnsi="Times Armenian"/>
      <w:i/>
      <w:lang w:val="ru-RU"/>
    </w:rPr>
  </w:style>
  <w:style w:type="character" w:customStyle="1" w:styleId="CharChar13">
    <w:name w:val="Char Char13"/>
    <w:rsid w:val="007247C0"/>
    <w:rPr>
      <w:rFonts w:ascii="Arial Armenian" w:hAnsi="Arial Armenian"/>
      <w:lang w:val="ru-RU"/>
    </w:rPr>
  </w:style>
  <w:style w:type="character" w:styleId="af8">
    <w:name w:val="annotation reference"/>
    <w:semiHidden/>
    <w:rsid w:val="007247C0"/>
    <w:rPr>
      <w:sz w:val="16"/>
      <w:szCs w:val="16"/>
    </w:rPr>
  </w:style>
  <w:style w:type="paragraph" w:styleId="af9">
    <w:name w:val="annotation text"/>
    <w:basedOn w:val="a"/>
    <w:link w:val="afa"/>
    <w:semiHidden/>
    <w:rsid w:val="007247C0"/>
    <w:rPr>
      <w:rFonts w:ascii="Times Armenian" w:hAnsi="Times Armenian"/>
      <w:sz w:val="20"/>
      <w:szCs w:val="20"/>
    </w:rPr>
  </w:style>
  <w:style w:type="character" w:customStyle="1" w:styleId="afa">
    <w:name w:val="Текст примечания Знак"/>
    <w:basedOn w:val="a0"/>
    <w:link w:val="af9"/>
    <w:semiHidden/>
    <w:rsid w:val="007247C0"/>
    <w:rPr>
      <w:rFonts w:ascii="Times Armenian" w:eastAsia="Times New Roman" w:hAnsi="Times Armenian" w:cs="Times New Roman"/>
      <w:sz w:val="20"/>
      <w:szCs w:val="20"/>
      <w:lang w:val="ru-RU" w:eastAsia="ru-RU" w:bidi="ru-RU"/>
    </w:rPr>
  </w:style>
  <w:style w:type="paragraph" w:styleId="afb">
    <w:name w:val="annotation subject"/>
    <w:basedOn w:val="af9"/>
    <w:next w:val="af9"/>
    <w:link w:val="afc"/>
    <w:semiHidden/>
    <w:rsid w:val="007247C0"/>
    <w:rPr>
      <w:b/>
      <w:bCs/>
    </w:rPr>
  </w:style>
  <w:style w:type="character" w:customStyle="1" w:styleId="afc">
    <w:name w:val="Тема примечания Знак"/>
    <w:basedOn w:val="afa"/>
    <w:link w:val="afb"/>
    <w:semiHidden/>
    <w:rsid w:val="007247C0"/>
    <w:rPr>
      <w:rFonts w:ascii="Times Armenian" w:eastAsia="Times New Roman" w:hAnsi="Times Armenian" w:cs="Times New Roman"/>
      <w:b/>
      <w:bCs/>
      <w:sz w:val="20"/>
      <w:szCs w:val="20"/>
      <w:lang w:val="ru-RU" w:eastAsia="ru-RU" w:bidi="ru-RU"/>
    </w:rPr>
  </w:style>
  <w:style w:type="paragraph" w:styleId="afd">
    <w:name w:val="endnote text"/>
    <w:basedOn w:val="a"/>
    <w:link w:val="afe"/>
    <w:semiHidden/>
    <w:rsid w:val="007247C0"/>
    <w:rPr>
      <w:rFonts w:ascii="Times Armenian" w:hAnsi="Times Armenian"/>
      <w:sz w:val="20"/>
      <w:szCs w:val="20"/>
    </w:rPr>
  </w:style>
  <w:style w:type="character" w:customStyle="1" w:styleId="afe">
    <w:name w:val="Текст концевой сноски Знак"/>
    <w:basedOn w:val="a0"/>
    <w:link w:val="afd"/>
    <w:semiHidden/>
    <w:rsid w:val="007247C0"/>
    <w:rPr>
      <w:rFonts w:ascii="Times Armenian" w:eastAsia="Times New Roman" w:hAnsi="Times Armenian" w:cs="Times New Roman"/>
      <w:sz w:val="20"/>
      <w:szCs w:val="20"/>
      <w:lang w:val="ru-RU" w:eastAsia="ru-RU" w:bidi="ru-RU"/>
    </w:rPr>
  </w:style>
  <w:style w:type="character" w:styleId="aff">
    <w:name w:val="endnote reference"/>
    <w:semiHidden/>
    <w:rsid w:val="007247C0"/>
    <w:rPr>
      <w:vertAlign w:val="superscript"/>
    </w:rPr>
  </w:style>
  <w:style w:type="paragraph" w:styleId="aff0">
    <w:name w:val="Document Map"/>
    <w:basedOn w:val="a"/>
    <w:link w:val="aff1"/>
    <w:semiHidden/>
    <w:rsid w:val="007247C0"/>
    <w:pPr>
      <w:shd w:val="clear" w:color="auto" w:fill="000080"/>
    </w:pPr>
    <w:rPr>
      <w:rFonts w:ascii="Tahoma" w:hAnsi="Tahoma" w:cs="Tahoma"/>
      <w:sz w:val="20"/>
      <w:szCs w:val="20"/>
    </w:rPr>
  </w:style>
  <w:style w:type="character" w:customStyle="1" w:styleId="aff1">
    <w:name w:val="Схема документа Знак"/>
    <w:basedOn w:val="a0"/>
    <w:link w:val="aff0"/>
    <w:semiHidden/>
    <w:rsid w:val="007247C0"/>
    <w:rPr>
      <w:rFonts w:ascii="Tahoma" w:eastAsia="Times New Roman" w:hAnsi="Tahoma" w:cs="Tahoma"/>
      <w:sz w:val="20"/>
      <w:szCs w:val="20"/>
      <w:shd w:val="clear" w:color="auto" w:fill="000080"/>
      <w:lang w:val="ru-RU" w:eastAsia="ru-RU" w:bidi="ru-RU"/>
    </w:rPr>
  </w:style>
  <w:style w:type="paragraph" w:styleId="aff2">
    <w:name w:val="Revision"/>
    <w:hidden/>
    <w:semiHidden/>
    <w:rsid w:val="007247C0"/>
    <w:pPr>
      <w:spacing w:after="0" w:line="240" w:lineRule="auto"/>
    </w:pPr>
    <w:rPr>
      <w:rFonts w:ascii="Times Armenian" w:eastAsia="Times New Roman" w:hAnsi="Times Armenian" w:cs="Times New Roman"/>
      <w:sz w:val="24"/>
      <w:szCs w:val="20"/>
      <w:lang w:val="ru-RU" w:eastAsia="ru-RU" w:bidi="ru-RU"/>
    </w:rPr>
  </w:style>
  <w:style w:type="table" w:styleId="aff3">
    <w:name w:val="Table Grid"/>
    <w:basedOn w:val="a1"/>
    <w:rsid w:val="007247C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7247C0"/>
    <w:pPr>
      <w:spacing w:after="160" w:line="240" w:lineRule="exact"/>
    </w:pPr>
    <w:rPr>
      <w:rFonts w:ascii="Verdana" w:hAnsi="Verdana"/>
      <w:sz w:val="20"/>
      <w:szCs w:val="20"/>
    </w:rPr>
  </w:style>
  <w:style w:type="paragraph" w:customStyle="1" w:styleId="Style2">
    <w:name w:val="Style2"/>
    <w:basedOn w:val="a"/>
    <w:rsid w:val="007247C0"/>
    <w:pPr>
      <w:jc w:val="center"/>
    </w:pPr>
    <w:rPr>
      <w:rFonts w:ascii="Arial Armenian" w:hAnsi="Arial Armenian"/>
      <w:w w:val="90"/>
      <w:sz w:val="22"/>
      <w:szCs w:val="20"/>
    </w:rPr>
  </w:style>
  <w:style w:type="character" w:customStyle="1" w:styleId="CharChar23">
    <w:name w:val="Char Char23"/>
    <w:rsid w:val="007247C0"/>
    <w:rPr>
      <w:rFonts w:ascii="Arial Armenian" w:hAnsi="Arial Armenian"/>
      <w:sz w:val="28"/>
      <w:lang w:val="ru-RU" w:eastAsia="ru-RU" w:bidi="ru-RU"/>
    </w:rPr>
  </w:style>
  <w:style w:type="character" w:customStyle="1" w:styleId="CharChar21">
    <w:name w:val="Char Char21"/>
    <w:rsid w:val="007247C0"/>
    <w:rPr>
      <w:rFonts w:ascii="Arial LatArm" w:hAnsi="Arial LatArm"/>
      <w:b/>
      <w:color w:val="0000FF"/>
      <w:lang w:val="ru-RU" w:eastAsia="ru-RU" w:bidi="ru-RU"/>
    </w:rPr>
  </w:style>
  <w:style w:type="paragraph" w:styleId="aff4">
    <w:name w:val="List Paragraph"/>
    <w:basedOn w:val="a"/>
    <w:link w:val="aff5"/>
    <w:uiPriority w:val="34"/>
    <w:qFormat/>
    <w:rsid w:val="007247C0"/>
    <w:pPr>
      <w:ind w:left="720"/>
    </w:pPr>
    <w:rPr>
      <w:rFonts w:ascii="Times Armenian" w:hAnsi="Times Armenian"/>
      <w:lang w:val="x-none" w:bidi="ar-SA"/>
    </w:rPr>
  </w:style>
  <w:style w:type="character" w:customStyle="1" w:styleId="CharChar25">
    <w:name w:val="Char Char25"/>
    <w:rsid w:val="007247C0"/>
    <w:rPr>
      <w:rFonts w:ascii="Arial Armenian" w:hAnsi="Arial Armenian"/>
      <w:sz w:val="28"/>
      <w:lang w:val="ru-RU" w:eastAsia="ru-RU" w:bidi="ru-RU"/>
    </w:rPr>
  </w:style>
  <w:style w:type="character" w:customStyle="1" w:styleId="CharChar24">
    <w:name w:val="Char Char24"/>
    <w:rsid w:val="007247C0"/>
    <w:rPr>
      <w:rFonts w:ascii="Arial LatArm" w:hAnsi="Arial LatArm"/>
      <w:b/>
      <w:color w:val="0000FF"/>
      <w:lang w:val="ru-RU" w:eastAsia="ru-RU" w:bidi="ru-RU"/>
    </w:rPr>
  </w:style>
  <w:style w:type="paragraph" w:styleId="aff6">
    <w:name w:val="Block Text"/>
    <w:basedOn w:val="a"/>
    <w:rsid w:val="007247C0"/>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7247C0"/>
    <w:pPr>
      <w:autoSpaceDE w:val="0"/>
      <w:autoSpaceDN w:val="0"/>
      <w:adjustRightInd w:val="0"/>
    </w:pPr>
    <w:rPr>
      <w:rFonts w:ascii="Times Armenian" w:hAnsi="Times Armenian"/>
    </w:rPr>
  </w:style>
  <w:style w:type="paragraph" w:customStyle="1" w:styleId="Normal2">
    <w:name w:val="Normal+2"/>
    <w:basedOn w:val="a"/>
    <w:next w:val="a"/>
    <w:rsid w:val="007247C0"/>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7247C0"/>
    <w:pPr>
      <w:widowControl w:val="0"/>
      <w:adjustRightInd w:val="0"/>
      <w:spacing w:after="160" w:line="240" w:lineRule="exact"/>
    </w:pPr>
    <w:rPr>
      <w:sz w:val="20"/>
      <w:szCs w:val="20"/>
    </w:rPr>
  </w:style>
  <w:style w:type="paragraph" w:customStyle="1" w:styleId="xl63">
    <w:name w:val="xl63"/>
    <w:basedOn w:val="a"/>
    <w:rsid w:val="007247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7247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7247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7247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7247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7247C0"/>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7247C0"/>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7247C0"/>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7247C0"/>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7247C0"/>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7247C0"/>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7247C0"/>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7247C0"/>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7247C0"/>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7247C0"/>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7247C0"/>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7247C0"/>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7247C0"/>
    <w:pPr>
      <w:spacing w:before="100" w:beforeAutospacing="1" w:after="100" w:afterAutospacing="1"/>
    </w:pPr>
    <w:rPr>
      <w:rFonts w:eastAsia="Arial Unicode MS"/>
      <w:sz w:val="16"/>
      <w:szCs w:val="16"/>
    </w:rPr>
  </w:style>
  <w:style w:type="paragraph" w:customStyle="1" w:styleId="font13">
    <w:name w:val="font13"/>
    <w:basedOn w:val="a"/>
    <w:rsid w:val="007247C0"/>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7247C0"/>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7247C0"/>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7247C0"/>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7247C0"/>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7247C0"/>
    <w:pPr>
      <w:suppressAutoHyphens/>
      <w:spacing w:line="100" w:lineRule="atLeast"/>
    </w:pPr>
    <w:rPr>
      <w:kern w:val="1"/>
      <w:sz w:val="20"/>
      <w:szCs w:val="20"/>
    </w:rPr>
  </w:style>
  <w:style w:type="character" w:styleId="aff7">
    <w:name w:val="FollowedHyperlink"/>
    <w:rsid w:val="007247C0"/>
    <w:rPr>
      <w:color w:val="800080"/>
      <w:u w:val="single"/>
    </w:rPr>
  </w:style>
  <w:style w:type="character" w:customStyle="1" w:styleId="CharCharCharChar1">
    <w:name w:val="Char Char Char Char1"/>
    <w:aliases w:val=" Char Char Char Char Char Char"/>
    <w:rsid w:val="007247C0"/>
    <w:rPr>
      <w:rFonts w:ascii="Arial LatArm" w:hAnsi="Arial LatArm"/>
      <w:sz w:val="24"/>
      <w:lang w:val="ru-RU" w:eastAsia="ru-RU" w:bidi="ru-RU"/>
    </w:rPr>
  </w:style>
  <w:style w:type="character" w:customStyle="1" w:styleId="CharChar">
    <w:name w:val="Char Char"/>
    <w:locked/>
    <w:rsid w:val="007247C0"/>
    <w:rPr>
      <w:lang w:val="ru-RU" w:eastAsia="ru-RU" w:bidi="ru-RU"/>
    </w:rPr>
  </w:style>
  <w:style w:type="paragraph" w:customStyle="1" w:styleId="Char3CharCharChar">
    <w:name w:val="Char3 Char Char Char"/>
    <w:basedOn w:val="a"/>
    <w:next w:val="a"/>
    <w:semiHidden/>
    <w:rsid w:val="007247C0"/>
    <w:pPr>
      <w:spacing w:after="160" w:line="240" w:lineRule="exact"/>
      <w:jc w:val="both"/>
    </w:pPr>
    <w:rPr>
      <w:rFonts w:ascii="Arial" w:hAnsi="Arial" w:cs="Arial"/>
      <w:b/>
      <w:sz w:val="20"/>
      <w:szCs w:val="20"/>
    </w:rPr>
  </w:style>
  <w:style w:type="character" w:customStyle="1" w:styleId="aff5">
    <w:name w:val="Абзац списка Знак"/>
    <w:link w:val="aff4"/>
    <w:uiPriority w:val="34"/>
    <w:locked/>
    <w:rsid w:val="007247C0"/>
    <w:rPr>
      <w:rFonts w:ascii="Times Armenian" w:eastAsia="Times New Roman" w:hAnsi="Times Armenian" w:cs="Times New Roman"/>
      <w:sz w:val="24"/>
      <w:szCs w:val="24"/>
      <w:lang w:val="x-none" w:eastAsia="ru-RU"/>
    </w:rPr>
  </w:style>
  <w:style w:type="character" w:styleId="aff8">
    <w:name w:val="Emphasis"/>
    <w:qFormat/>
    <w:rsid w:val="007247C0"/>
    <w:rPr>
      <w:i/>
      <w:iCs/>
    </w:rPr>
  </w:style>
  <w:style w:type="paragraph" w:styleId="af0">
    <w:name w:val="Title"/>
    <w:basedOn w:val="a"/>
    <w:next w:val="a"/>
    <w:link w:val="aff9"/>
    <w:uiPriority w:val="10"/>
    <w:qFormat/>
    <w:rsid w:val="007247C0"/>
    <w:pPr>
      <w:contextualSpacing/>
    </w:pPr>
    <w:rPr>
      <w:rFonts w:asciiTheme="majorHAnsi" w:eastAsiaTheme="majorEastAsia" w:hAnsiTheme="majorHAnsi" w:cstheme="majorBidi"/>
      <w:spacing w:val="-10"/>
      <w:kern w:val="28"/>
      <w:sz w:val="56"/>
      <w:szCs w:val="56"/>
    </w:rPr>
  </w:style>
  <w:style w:type="character" w:customStyle="1" w:styleId="aff9">
    <w:name w:val="Заголовок Знак"/>
    <w:basedOn w:val="a0"/>
    <w:link w:val="af0"/>
    <w:uiPriority w:val="10"/>
    <w:rsid w:val="007247C0"/>
    <w:rPr>
      <w:rFonts w:asciiTheme="majorHAnsi" w:eastAsiaTheme="majorEastAsia" w:hAnsiTheme="majorHAnsi" w:cstheme="majorBidi"/>
      <w:spacing w:val="-10"/>
      <w:kern w:val="28"/>
      <w:sz w:val="56"/>
      <w:szCs w:val="56"/>
      <w:lang w:val="ru-RU" w:eastAsia="ru-RU" w:bidi="ru-RU"/>
    </w:rPr>
  </w:style>
  <w:style w:type="paragraph" w:styleId="HTML">
    <w:name w:val="HTML Preformatted"/>
    <w:basedOn w:val="a"/>
    <w:link w:val="HTML0"/>
    <w:uiPriority w:val="99"/>
    <w:semiHidden/>
    <w:unhideWhenUsed/>
    <w:rsid w:val="00A06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semiHidden/>
    <w:rsid w:val="00A06C1F"/>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7229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ecretariat@minfin.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TotalTime>
  <Pages>69</Pages>
  <Words>17974</Words>
  <Characters>102453</Characters>
  <Application>Microsoft Office Word</Application>
  <DocSecurity>0</DocSecurity>
  <Lines>853</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2019-12-02T07:23:00Z</dcterms:created>
  <dcterms:modified xsi:type="dcterms:W3CDTF">2019-12-03T10:04:00Z</dcterms:modified>
</cp:coreProperties>
</file>